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2432">
      <w:pPr>
        <w:tabs>
          <w:tab w:val="left" w:pos="993"/>
          <w:tab w:val="left" w:pos="1276"/>
        </w:tabs>
        <w:spacing w:before="120" w:after="120"/>
        <w:jc w:val="right"/>
        <w:rPr>
          <w:rFonts w:ascii="Times New Roman" w:hAnsi="Times New Roman"/>
          <w:b/>
          <w:bCs/>
          <w:sz w:val="24"/>
          <w:szCs w:val="24"/>
        </w:rPr>
      </w:pPr>
    </w:p>
    <w:p w:rsidR="008731F3" w:rsidRPr="00A144CD" w:rsidRDefault="008731F3" w:rsidP="00FC2432">
      <w:pPr>
        <w:tabs>
          <w:tab w:val="left" w:pos="993"/>
          <w:tab w:val="left" w:pos="1276"/>
        </w:tabs>
        <w:spacing w:before="120" w:after="120"/>
        <w:jc w:val="right"/>
        <w:rPr>
          <w:rFonts w:ascii="Times New Roman" w:hAnsi="Times New Roman"/>
          <w:b/>
          <w:bCs/>
          <w:sz w:val="24"/>
          <w:szCs w:val="24"/>
          <w:lang w:val="en-US"/>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850604" w:rsidRDefault="00E32F0C" w:rsidP="00FC2432">
      <w:pPr>
        <w:tabs>
          <w:tab w:val="left" w:pos="993"/>
          <w:tab w:val="left" w:pos="1276"/>
        </w:tabs>
        <w:spacing w:before="120" w:after="120"/>
        <w:jc w:val="center"/>
        <w:rPr>
          <w:rFonts w:ascii="Times New Roman" w:hAnsi="Times New Roman"/>
          <w:b/>
          <w:bCs/>
          <w:sz w:val="24"/>
          <w:szCs w:val="24"/>
        </w:rPr>
      </w:pPr>
      <w:r w:rsidRPr="00323094">
        <w:rPr>
          <w:rFonts w:ascii="Times New Roman" w:hAnsi="Times New Roman"/>
          <w:b/>
          <w:bCs/>
          <w:sz w:val="24"/>
          <w:szCs w:val="24"/>
        </w:rPr>
        <w:t>ДОГОВОР</w:t>
      </w:r>
      <w:r w:rsidR="00A144CD" w:rsidRPr="00323094">
        <w:rPr>
          <w:rFonts w:ascii="Times New Roman" w:hAnsi="Times New Roman"/>
          <w:b/>
          <w:bCs/>
          <w:sz w:val="24"/>
          <w:szCs w:val="24"/>
        </w:rPr>
        <w:t xml:space="preserve"> </w:t>
      </w:r>
      <w:r w:rsidR="00850604" w:rsidRPr="00850604">
        <w:rPr>
          <w:rFonts w:ascii="Times New Roman" w:hAnsi="Times New Roman"/>
          <w:b/>
          <w:bCs/>
          <w:sz w:val="24"/>
          <w:szCs w:val="24"/>
          <w:highlight w:val="yellow"/>
        </w:rPr>
        <w:t>_____________</w:t>
      </w:r>
      <w:r w:rsidR="00323094" w:rsidRPr="00850604">
        <w:rPr>
          <w:rFonts w:ascii="Times New Roman" w:hAnsi="Times New Roman"/>
          <w:b/>
          <w:bCs/>
          <w:sz w:val="24"/>
          <w:szCs w:val="24"/>
          <w:highlight w:val="yellow"/>
        </w:rPr>
        <w:t>-</w:t>
      </w:r>
      <w:r w:rsidR="00323094" w:rsidRPr="00850604">
        <w:rPr>
          <w:rFonts w:ascii="Times New Roman" w:hAnsi="Times New Roman"/>
          <w:b/>
          <w:bCs/>
          <w:sz w:val="24"/>
          <w:szCs w:val="24"/>
        </w:rPr>
        <w:t>2014</w:t>
      </w:r>
    </w:p>
    <w:p w:rsidR="00641536" w:rsidRDefault="00641536" w:rsidP="00850604">
      <w:pPr>
        <w:tabs>
          <w:tab w:val="left" w:pos="993"/>
          <w:tab w:val="left" w:pos="1276"/>
        </w:tabs>
        <w:spacing w:before="120" w:after="120"/>
        <w:jc w:val="center"/>
        <w:rPr>
          <w:rFonts w:ascii="Times New Roman" w:hAnsi="Times New Roman"/>
          <w:b/>
          <w:bCs/>
          <w:sz w:val="24"/>
          <w:szCs w:val="24"/>
        </w:rPr>
      </w:pPr>
    </w:p>
    <w:p w:rsidR="00850604" w:rsidRPr="00850604" w:rsidRDefault="00850604" w:rsidP="00850604">
      <w:pPr>
        <w:spacing w:after="0"/>
        <w:jc w:val="center"/>
        <w:rPr>
          <w:rFonts w:ascii="Times New Roman" w:eastAsia="Times New Roman" w:hAnsi="Times New Roman"/>
          <w:b/>
          <w:sz w:val="24"/>
          <w:szCs w:val="24"/>
          <w:lang w:eastAsia="ru-RU"/>
        </w:rPr>
      </w:pPr>
      <w:r w:rsidRPr="00850604">
        <w:rPr>
          <w:rFonts w:ascii="Times New Roman" w:hAnsi="Times New Roman"/>
          <w:b/>
          <w:bCs/>
          <w:sz w:val="24"/>
          <w:szCs w:val="24"/>
          <w:lang w:eastAsia="ru-RU"/>
        </w:rPr>
        <w:t>на выполнение работ по подготовке рабочей документации и выполнению строи</w:t>
      </w:r>
      <w:r w:rsidR="001A108E">
        <w:rPr>
          <w:rFonts w:ascii="Times New Roman" w:hAnsi="Times New Roman"/>
          <w:b/>
          <w:bCs/>
          <w:sz w:val="24"/>
          <w:szCs w:val="24"/>
          <w:lang w:eastAsia="ru-RU"/>
        </w:rPr>
        <w:t xml:space="preserve">тельно-монтажных работ по объекту </w:t>
      </w:r>
      <w:r w:rsidR="001A108E" w:rsidRPr="009F095A">
        <w:rPr>
          <w:rFonts w:ascii="Times New Roman" w:eastAsia="Times New Roman" w:hAnsi="Times New Roman"/>
          <w:b/>
          <w:sz w:val="24"/>
          <w:szCs w:val="24"/>
          <w:lang w:eastAsia="ru-RU"/>
        </w:rPr>
        <w:t xml:space="preserve">«Комплексное благоустройство и озеленение (Ландшафт с архитектурой и благоустройство) инновационного центра «Сколково».  </w:t>
      </w:r>
      <w:r w:rsidR="001A108E">
        <w:rPr>
          <w:rFonts w:ascii="Times New Roman" w:eastAsia="Times New Roman" w:hAnsi="Times New Roman"/>
          <w:b/>
          <w:sz w:val="24"/>
          <w:szCs w:val="24"/>
          <w:lang w:eastAsia="ru-RU"/>
        </w:rPr>
        <w:t xml:space="preserve">Сквер «Офисного центра «Технопарк в районе </w:t>
      </w:r>
      <w:r w:rsidR="001A108E">
        <w:rPr>
          <w:rFonts w:ascii="Times New Roman" w:eastAsia="Times New Roman" w:hAnsi="Times New Roman"/>
          <w:b/>
          <w:sz w:val="24"/>
          <w:szCs w:val="24"/>
          <w:lang w:val="en-US" w:eastAsia="ru-RU"/>
        </w:rPr>
        <w:t>D</w:t>
      </w:r>
      <w:r w:rsidR="001A108E" w:rsidRPr="001A108E">
        <w:rPr>
          <w:rFonts w:ascii="Times New Roman" w:eastAsia="Times New Roman" w:hAnsi="Times New Roman"/>
          <w:b/>
          <w:sz w:val="24"/>
          <w:szCs w:val="24"/>
          <w:lang w:eastAsia="ru-RU"/>
        </w:rPr>
        <w:t>1</w:t>
      </w:r>
      <w:r w:rsidR="001A108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w:t>
      </w:r>
      <w:r w:rsidRPr="00850604">
        <w:rPr>
          <w:rFonts w:ascii="Times New Roman" w:eastAsia="Times New Roman" w:hAnsi="Times New Roman"/>
          <w:b/>
          <w:sz w:val="24"/>
          <w:szCs w:val="24"/>
          <w:lang w:eastAsia="ru-RU"/>
        </w:rPr>
        <w:t xml:space="preserve"> </w:t>
      </w:r>
    </w:p>
    <w:p w:rsidR="00850604" w:rsidRPr="00323094" w:rsidRDefault="00850604" w:rsidP="00FC2432">
      <w:pPr>
        <w:tabs>
          <w:tab w:val="left" w:pos="993"/>
          <w:tab w:val="left" w:pos="1276"/>
        </w:tabs>
        <w:spacing w:before="120" w:after="120"/>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между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Обществом с ограниченной ответственностью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«Объединенная дирекция по проектированию и строительству</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Центра разработки и коммерциализации новых технологий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(инновационного центра «Сколково»)»</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(«Заказчик»),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1A108E" w:rsidP="00FC2432">
      <w:pPr>
        <w:tabs>
          <w:tab w:val="left" w:pos="-2977"/>
        </w:tabs>
        <w:spacing w:before="120" w:after="120"/>
        <w:ind w:right="418"/>
        <w:jc w:val="center"/>
        <w:rPr>
          <w:rFonts w:ascii="Times New Roman" w:hAnsi="Times New Roman"/>
          <w:b/>
          <w:bCs/>
          <w:sz w:val="24"/>
          <w:szCs w:val="24"/>
        </w:rPr>
      </w:pPr>
      <w:r w:rsidRPr="000825AB">
        <w:rPr>
          <w:rFonts w:ascii="Times New Roman" w:hAnsi="Times New Roman"/>
          <w:b/>
          <w:bCs/>
          <w:sz w:val="24"/>
          <w:szCs w:val="24"/>
          <w:highlight w:val="yellow"/>
        </w:rPr>
        <w:t>___________________________ «______________</w:t>
      </w:r>
      <w:r w:rsidR="00DC6E4E" w:rsidRPr="000825AB">
        <w:rPr>
          <w:rFonts w:ascii="Times New Roman" w:hAnsi="Times New Roman"/>
          <w:b/>
          <w:bCs/>
          <w:sz w:val="24"/>
          <w:szCs w:val="24"/>
          <w:highlight w:val="yellow"/>
        </w:rPr>
        <w:t>»</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(«Генеральный </w:t>
      </w:r>
      <w:r w:rsidR="000E0CDC" w:rsidRPr="00323094">
        <w:rPr>
          <w:rFonts w:ascii="Times New Roman" w:hAnsi="Times New Roman"/>
          <w:b/>
          <w:bCs/>
          <w:sz w:val="24"/>
          <w:szCs w:val="24"/>
        </w:rPr>
        <w:t>п</w:t>
      </w:r>
      <w:r w:rsidRPr="00323094">
        <w:rPr>
          <w:rFonts w:ascii="Times New Roman" w:hAnsi="Times New Roman"/>
          <w:b/>
          <w:bCs/>
          <w:sz w:val="24"/>
          <w:szCs w:val="24"/>
        </w:rPr>
        <w:t>одрядчик»)</w:t>
      </w: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B87C23" w:rsidRPr="00323094" w:rsidRDefault="00B87C23" w:rsidP="00217DEC">
      <w:pPr>
        <w:tabs>
          <w:tab w:val="left" w:pos="-2977"/>
          <w:tab w:val="left" w:pos="-2835"/>
        </w:tabs>
        <w:spacing w:before="120" w:after="120"/>
        <w:ind w:right="-1"/>
        <w:jc w:val="both"/>
        <w:rPr>
          <w:rFonts w:ascii="Times New Roman" w:hAnsi="Times New Roman"/>
          <w:b/>
          <w:bCs/>
          <w:sz w:val="24"/>
          <w:szCs w:val="24"/>
        </w:rPr>
      </w:pPr>
    </w:p>
    <w:p w:rsidR="00217DEC" w:rsidRPr="00323094" w:rsidRDefault="00217DEC" w:rsidP="00FC2432">
      <w:pPr>
        <w:tabs>
          <w:tab w:val="left" w:pos="-2977"/>
          <w:tab w:val="left" w:pos="-2835"/>
        </w:tabs>
        <w:spacing w:before="120" w:after="120"/>
        <w:ind w:right="-1"/>
        <w:jc w:val="both"/>
        <w:rPr>
          <w:rFonts w:ascii="Times New Roman" w:hAnsi="Times New Roman"/>
          <w:b/>
          <w:bCs/>
          <w:sz w:val="24"/>
          <w:szCs w:val="24"/>
        </w:rPr>
      </w:pPr>
      <w:r w:rsidRPr="00323094">
        <w:rPr>
          <w:rFonts w:ascii="Times New Roman" w:hAnsi="Times New Roman"/>
          <w:b/>
          <w:bCs/>
          <w:sz w:val="24"/>
          <w:szCs w:val="24"/>
        </w:rPr>
        <w:t>г. Москва</w:t>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00F16669" w:rsidRPr="00323094">
        <w:rPr>
          <w:rFonts w:ascii="Times New Roman" w:hAnsi="Times New Roman"/>
          <w:bCs/>
          <w:sz w:val="24"/>
          <w:szCs w:val="24"/>
        </w:rPr>
        <w:tab/>
      </w:r>
      <w:r w:rsidR="00323094" w:rsidRPr="00323094">
        <w:rPr>
          <w:rFonts w:ascii="Times New Roman" w:hAnsi="Times New Roman"/>
          <w:bCs/>
          <w:sz w:val="24"/>
          <w:szCs w:val="24"/>
        </w:rPr>
        <w:t xml:space="preserve">                </w:t>
      </w:r>
      <w:r w:rsidR="000823CE" w:rsidRPr="009F1469">
        <w:rPr>
          <w:rFonts w:ascii="Times New Roman" w:hAnsi="Times New Roman"/>
          <w:b/>
          <w:bCs/>
          <w:sz w:val="24"/>
          <w:szCs w:val="24"/>
          <w:highlight w:val="yellow"/>
        </w:rPr>
        <w:t>__</w:t>
      </w:r>
      <w:r w:rsidR="00323094" w:rsidRPr="009F1469">
        <w:rPr>
          <w:rFonts w:ascii="Times New Roman" w:hAnsi="Times New Roman"/>
          <w:b/>
          <w:bCs/>
          <w:sz w:val="24"/>
          <w:szCs w:val="24"/>
          <w:highlight w:val="yellow"/>
        </w:rPr>
        <w:t xml:space="preserve"> </w:t>
      </w:r>
      <w:r w:rsidR="000823CE" w:rsidRPr="009F1469">
        <w:rPr>
          <w:rFonts w:ascii="Times New Roman" w:hAnsi="Times New Roman"/>
          <w:b/>
          <w:bCs/>
          <w:sz w:val="24"/>
          <w:szCs w:val="24"/>
          <w:highlight w:val="yellow"/>
        </w:rPr>
        <w:t>_______</w:t>
      </w:r>
      <w:r w:rsidR="00323094" w:rsidRPr="009F1469">
        <w:rPr>
          <w:rFonts w:ascii="Times New Roman" w:hAnsi="Times New Roman"/>
          <w:b/>
          <w:bCs/>
          <w:sz w:val="24"/>
          <w:szCs w:val="24"/>
          <w:highlight w:val="yellow"/>
        </w:rPr>
        <w:t>2014 г.</w:t>
      </w:r>
    </w:p>
    <w:p w:rsidR="00666572" w:rsidRPr="00323094" w:rsidRDefault="00A144CD" w:rsidP="00FC2432">
      <w:pPr>
        <w:spacing w:before="120" w:after="120"/>
        <w:jc w:val="both"/>
        <w:rPr>
          <w:rFonts w:ascii="Times New Roman" w:hAnsi="Times New Roman"/>
          <w:sz w:val="24"/>
          <w:szCs w:val="24"/>
        </w:rPr>
      </w:pPr>
      <w:r w:rsidRPr="00323094">
        <w:rPr>
          <w:rFonts w:ascii="Times New Roman" w:hAnsi="Times New Roman"/>
          <w:b/>
          <w:sz w:val="24"/>
          <w:szCs w:val="24"/>
        </w:rPr>
        <w:lastRenderedPageBreak/>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00F16669" w:rsidRPr="00323094">
        <w:rPr>
          <w:rFonts w:ascii="Times New Roman" w:hAnsi="Times New Roman"/>
          <w:sz w:val="24"/>
          <w:szCs w:val="24"/>
        </w:rPr>
        <w:t xml:space="preserve">, с </w:t>
      </w:r>
      <w:r w:rsidRPr="00323094">
        <w:rPr>
          <w:rFonts w:ascii="Times New Roman" w:hAnsi="Times New Roman"/>
          <w:sz w:val="24"/>
          <w:szCs w:val="24"/>
        </w:rPr>
        <w:t>место</w:t>
      </w:r>
      <w:r w:rsidR="00F16669" w:rsidRPr="00323094">
        <w:rPr>
          <w:rFonts w:ascii="Times New Roman" w:hAnsi="Times New Roman"/>
          <w:sz w:val="24"/>
          <w:szCs w:val="24"/>
        </w:rPr>
        <w:t>м</w:t>
      </w:r>
      <w:r w:rsidRPr="00323094">
        <w:rPr>
          <w:rFonts w:ascii="Times New Roman" w:hAnsi="Times New Roman"/>
          <w:sz w:val="24"/>
          <w:szCs w:val="24"/>
        </w:rPr>
        <w:t xml:space="preserve"> нахождения</w:t>
      </w:r>
      <w:r w:rsidR="00F16669" w:rsidRPr="00323094">
        <w:rPr>
          <w:rFonts w:ascii="Times New Roman" w:hAnsi="Times New Roman"/>
          <w:sz w:val="24"/>
          <w:szCs w:val="24"/>
        </w:rPr>
        <w:t xml:space="preserve"> по адресу</w:t>
      </w:r>
      <w:r w:rsidRPr="00323094">
        <w:rPr>
          <w:rFonts w:ascii="Times New Roman" w:hAnsi="Times New Roman"/>
          <w:sz w:val="24"/>
          <w:szCs w:val="24"/>
        </w:rPr>
        <w:t xml:space="preserve">: </w:t>
      </w:r>
      <w:r w:rsidR="00D0618E" w:rsidRPr="00323094">
        <w:rPr>
          <w:rFonts w:ascii="Times New Roman" w:hAnsi="Times New Roman"/>
          <w:sz w:val="24"/>
          <w:szCs w:val="24"/>
        </w:rPr>
        <w:t>Российская Федерация, 143026, город Москва, территория инновац</w:t>
      </w:r>
      <w:r w:rsidR="00BD729B" w:rsidRPr="00323094">
        <w:rPr>
          <w:rFonts w:ascii="Times New Roman" w:hAnsi="Times New Roman"/>
          <w:sz w:val="24"/>
          <w:szCs w:val="24"/>
        </w:rPr>
        <w:t>ионного центра «Сколково»,</w:t>
      </w:r>
      <w:r w:rsidR="00D0618E" w:rsidRPr="00323094">
        <w:rPr>
          <w:rFonts w:ascii="Times New Roman" w:hAnsi="Times New Roman"/>
          <w:sz w:val="24"/>
          <w:szCs w:val="24"/>
        </w:rPr>
        <w:t xml:space="preserve"> Луговая</w:t>
      </w:r>
      <w:r w:rsidR="00BD729B" w:rsidRPr="00323094">
        <w:rPr>
          <w:rFonts w:ascii="Times New Roman" w:hAnsi="Times New Roman"/>
          <w:sz w:val="24"/>
          <w:szCs w:val="24"/>
        </w:rPr>
        <w:t xml:space="preserve"> ул., 4, кор.</w:t>
      </w:r>
      <w:r w:rsidR="00D0618E" w:rsidRPr="00323094">
        <w:rPr>
          <w:rFonts w:ascii="Times New Roman" w:hAnsi="Times New Roman"/>
          <w:sz w:val="24"/>
          <w:szCs w:val="24"/>
        </w:rPr>
        <w:t xml:space="preserve"> 2</w:t>
      </w:r>
      <w:r w:rsidR="00F16669" w:rsidRPr="00323094">
        <w:rPr>
          <w:rFonts w:ascii="Times New Roman" w:hAnsi="Times New Roman"/>
          <w:sz w:val="24"/>
          <w:szCs w:val="24"/>
        </w:rPr>
        <w:t>, ОГРН 1107746949793</w:t>
      </w:r>
      <w:r w:rsidRPr="00323094">
        <w:rPr>
          <w:rFonts w:ascii="Times New Roman" w:hAnsi="Times New Roman"/>
          <w:sz w:val="24"/>
          <w:szCs w:val="24"/>
        </w:rPr>
        <w:t xml:space="preserve">, </w:t>
      </w:r>
      <w:r w:rsidR="000F0A9B" w:rsidRPr="00323094">
        <w:rPr>
          <w:rFonts w:ascii="Times New Roman" w:hAnsi="Times New Roman"/>
          <w:sz w:val="24"/>
          <w:szCs w:val="24"/>
        </w:rPr>
        <w:t>именуемое в дальнейшем «</w:t>
      </w:r>
      <w:r w:rsidR="000F0A9B" w:rsidRPr="00323094">
        <w:rPr>
          <w:rFonts w:ascii="Times New Roman" w:hAnsi="Times New Roman"/>
          <w:b/>
          <w:sz w:val="24"/>
          <w:szCs w:val="24"/>
        </w:rPr>
        <w:t>Заказчик</w:t>
      </w:r>
      <w:r w:rsidR="000F0A9B" w:rsidRPr="00323094">
        <w:rPr>
          <w:rFonts w:ascii="Times New Roman" w:hAnsi="Times New Roman"/>
          <w:sz w:val="24"/>
          <w:szCs w:val="24"/>
        </w:rPr>
        <w:t xml:space="preserve">», </w:t>
      </w:r>
      <w:r w:rsidRPr="00323094">
        <w:rPr>
          <w:rFonts w:ascii="Times New Roman" w:hAnsi="Times New Roman"/>
          <w:sz w:val="24"/>
          <w:szCs w:val="24"/>
        </w:rPr>
        <w:t>в лице Генерального директора Александра Лумельского, действующего на основании Устава, с одной стороны, и</w:t>
      </w:r>
      <w:r w:rsidR="00666572" w:rsidRPr="00323094">
        <w:rPr>
          <w:rFonts w:ascii="Times New Roman" w:hAnsi="Times New Roman"/>
          <w:sz w:val="24"/>
          <w:szCs w:val="24"/>
        </w:rPr>
        <w:t>,</w:t>
      </w:r>
    </w:p>
    <w:p w:rsidR="000270B0" w:rsidRPr="00323094" w:rsidRDefault="001A108E" w:rsidP="00FC2432">
      <w:pPr>
        <w:spacing w:before="120" w:after="120"/>
        <w:jc w:val="both"/>
        <w:rPr>
          <w:rFonts w:ascii="Times New Roman" w:hAnsi="Times New Roman"/>
          <w:sz w:val="24"/>
          <w:szCs w:val="24"/>
        </w:rPr>
      </w:pPr>
      <w:r w:rsidRPr="000825AB">
        <w:rPr>
          <w:rFonts w:ascii="Times New Roman" w:hAnsi="Times New Roman"/>
          <w:b/>
          <w:sz w:val="24"/>
          <w:szCs w:val="24"/>
          <w:highlight w:val="yellow"/>
        </w:rPr>
        <w:t>__________________ «___________</w:t>
      </w:r>
      <w:r w:rsidR="00DC6E4E" w:rsidRPr="000825AB">
        <w:rPr>
          <w:rFonts w:ascii="Times New Roman" w:hAnsi="Times New Roman"/>
          <w:b/>
          <w:sz w:val="24"/>
          <w:szCs w:val="24"/>
          <w:highlight w:val="yellow"/>
        </w:rPr>
        <w:t>»</w:t>
      </w:r>
      <w:r w:rsidR="000270B0" w:rsidRPr="00323094">
        <w:rPr>
          <w:rFonts w:ascii="Times New Roman" w:hAnsi="Times New Roman"/>
          <w:b/>
          <w:sz w:val="24"/>
          <w:szCs w:val="24"/>
        </w:rPr>
        <w:t>,</w:t>
      </w:r>
      <w:r w:rsidR="000270B0" w:rsidRPr="00323094">
        <w:rPr>
          <w:rFonts w:ascii="Times New Roman" w:hAnsi="Times New Roman"/>
          <w:sz w:val="24"/>
          <w:szCs w:val="24"/>
        </w:rPr>
        <w:t xml:space="preserve"> с местом нахождения по адресу: </w:t>
      </w:r>
      <w:r w:rsidRPr="000825AB">
        <w:rPr>
          <w:rFonts w:ascii="Times New Roman" w:hAnsi="Times New Roman"/>
          <w:sz w:val="24"/>
          <w:szCs w:val="24"/>
          <w:highlight w:val="yellow"/>
        </w:rPr>
        <w:t>__________________________________________</w:t>
      </w:r>
      <w:r>
        <w:rPr>
          <w:rFonts w:ascii="Times New Roman" w:hAnsi="Times New Roman"/>
          <w:sz w:val="24"/>
          <w:szCs w:val="24"/>
        </w:rPr>
        <w:t xml:space="preserve">, ОГРН </w:t>
      </w:r>
      <w:r w:rsidRPr="000825AB">
        <w:rPr>
          <w:rFonts w:ascii="Times New Roman" w:hAnsi="Times New Roman"/>
          <w:sz w:val="24"/>
          <w:szCs w:val="24"/>
          <w:highlight w:val="yellow"/>
        </w:rPr>
        <w:t>___________</w:t>
      </w:r>
      <w:r w:rsidR="000270B0" w:rsidRPr="00323094">
        <w:rPr>
          <w:rFonts w:ascii="Times New Roman" w:hAnsi="Times New Roman"/>
          <w:sz w:val="24"/>
          <w:szCs w:val="24"/>
        </w:rPr>
        <w:t xml:space="preserve">, именуемое в дальнейшем </w:t>
      </w:r>
      <w:r w:rsidR="000270B0" w:rsidRPr="00323094">
        <w:rPr>
          <w:rFonts w:ascii="Times New Roman" w:hAnsi="Times New Roman"/>
          <w:b/>
          <w:sz w:val="24"/>
          <w:szCs w:val="24"/>
        </w:rPr>
        <w:t>«</w:t>
      </w:r>
      <w:r w:rsidR="000C06DA" w:rsidRPr="00323094">
        <w:rPr>
          <w:rFonts w:ascii="Times New Roman" w:hAnsi="Times New Roman"/>
          <w:b/>
          <w:sz w:val="24"/>
          <w:szCs w:val="24"/>
        </w:rPr>
        <w:t xml:space="preserve">Генеральный </w:t>
      </w:r>
      <w:r w:rsidR="000E0CDC" w:rsidRPr="00323094">
        <w:rPr>
          <w:rFonts w:ascii="Times New Roman" w:hAnsi="Times New Roman"/>
          <w:b/>
          <w:sz w:val="24"/>
          <w:szCs w:val="24"/>
        </w:rPr>
        <w:t>п</w:t>
      </w:r>
      <w:r w:rsidR="000270B0" w:rsidRPr="00323094">
        <w:rPr>
          <w:rFonts w:ascii="Times New Roman" w:hAnsi="Times New Roman"/>
          <w:b/>
          <w:sz w:val="24"/>
          <w:szCs w:val="24"/>
        </w:rPr>
        <w:t>одрядчик</w:t>
      </w:r>
      <w:r w:rsidR="000270B0" w:rsidRPr="00323094">
        <w:rPr>
          <w:rFonts w:ascii="Times New Roman" w:hAnsi="Times New Roman"/>
          <w:sz w:val="24"/>
          <w:szCs w:val="24"/>
        </w:rPr>
        <w:t xml:space="preserve">», в лице </w:t>
      </w:r>
      <w:r>
        <w:rPr>
          <w:rFonts w:ascii="Times New Roman" w:hAnsi="Times New Roman"/>
          <w:sz w:val="24"/>
          <w:szCs w:val="24"/>
        </w:rPr>
        <w:t>_</w:t>
      </w:r>
      <w:r w:rsidRPr="000825AB">
        <w:rPr>
          <w:rFonts w:ascii="Times New Roman" w:hAnsi="Times New Roman"/>
          <w:sz w:val="24"/>
          <w:szCs w:val="24"/>
          <w:highlight w:val="yellow"/>
        </w:rPr>
        <w:t>_____________________________________</w:t>
      </w:r>
      <w:r w:rsidR="000270B0" w:rsidRPr="000825AB">
        <w:rPr>
          <w:rFonts w:ascii="Times New Roman" w:hAnsi="Times New Roman"/>
          <w:sz w:val="24"/>
          <w:szCs w:val="24"/>
          <w:highlight w:val="yellow"/>
        </w:rPr>
        <w:t>,</w:t>
      </w:r>
      <w:r w:rsidR="000270B0" w:rsidRPr="00323094">
        <w:rPr>
          <w:rFonts w:ascii="Times New Roman" w:hAnsi="Times New Roman"/>
          <w:sz w:val="24"/>
          <w:szCs w:val="24"/>
        </w:rPr>
        <w:t xml:space="preserve"> действующего на основании </w:t>
      </w:r>
      <w:r w:rsidRPr="000825AB">
        <w:rPr>
          <w:rFonts w:ascii="Times New Roman" w:hAnsi="Times New Roman"/>
          <w:sz w:val="24"/>
          <w:szCs w:val="24"/>
          <w:highlight w:val="yellow"/>
        </w:rPr>
        <w:t>_________________________</w:t>
      </w:r>
      <w:r w:rsidR="000270B0" w:rsidRPr="00323094">
        <w:rPr>
          <w:rFonts w:ascii="Times New Roman" w:hAnsi="Times New Roman"/>
          <w:sz w:val="24"/>
          <w:szCs w:val="24"/>
        </w:rPr>
        <w:t>,</w:t>
      </w:r>
      <w:r w:rsidR="000F0A9B" w:rsidRPr="00323094">
        <w:rPr>
          <w:rFonts w:ascii="Times New Roman" w:hAnsi="Times New Roman"/>
          <w:sz w:val="24"/>
          <w:szCs w:val="24"/>
        </w:rPr>
        <w:t xml:space="preserve"> с другой стороны, </w:t>
      </w:r>
    </w:p>
    <w:p w:rsidR="000F0A9B" w:rsidRPr="00323094" w:rsidRDefault="000F0A9B" w:rsidP="00FC2432">
      <w:pPr>
        <w:pStyle w:val="ac"/>
        <w:spacing w:before="120" w:after="120" w:line="276" w:lineRule="auto"/>
        <w:jc w:val="both"/>
        <w:rPr>
          <w:rFonts w:ascii="Times New Roman" w:hAnsi="Times New Roman" w:cs="Times New Roman"/>
          <w:sz w:val="24"/>
          <w:szCs w:val="24"/>
          <w:lang w:val="ru-RU"/>
        </w:rPr>
      </w:pPr>
      <w:r w:rsidRPr="00323094">
        <w:rPr>
          <w:rFonts w:ascii="Times New Roman" w:hAnsi="Times New Roman" w:cs="Times New Roman"/>
          <w:sz w:val="24"/>
          <w:szCs w:val="24"/>
          <w:lang w:val="ru-RU"/>
        </w:rPr>
        <w:t>при совместном упоминании именуемые «</w:t>
      </w:r>
      <w:r w:rsidRPr="00323094">
        <w:rPr>
          <w:rFonts w:ascii="Times New Roman" w:hAnsi="Times New Roman" w:cs="Times New Roman"/>
          <w:b/>
          <w:sz w:val="24"/>
          <w:szCs w:val="24"/>
          <w:lang w:val="ru-RU"/>
        </w:rPr>
        <w:t>Стороны</w:t>
      </w:r>
      <w:r w:rsidRPr="00323094">
        <w:rPr>
          <w:rFonts w:ascii="Times New Roman" w:hAnsi="Times New Roman" w:cs="Times New Roman"/>
          <w:sz w:val="24"/>
          <w:szCs w:val="24"/>
          <w:lang w:val="ru-RU"/>
        </w:rPr>
        <w:t>», а по отдельности – «</w:t>
      </w:r>
      <w:r w:rsidRPr="00323094">
        <w:rPr>
          <w:rFonts w:ascii="Times New Roman" w:hAnsi="Times New Roman" w:cs="Times New Roman"/>
          <w:b/>
          <w:sz w:val="24"/>
          <w:szCs w:val="24"/>
          <w:lang w:val="ru-RU"/>
        </w:rPr>
        <w:t>Сторона</w:t>
      </w:r>
      <w:r w:rsidRPr="00323094">
        <w:rPr>
          <w:rFonts w:ascii="Times New Roman" w:hAnsi="Times New Roman" w:cs="Times New Roman"/>
          <w:sz w:val="24"/>
          <w:szCs w:val="24"/>
          <w:lang w:val="ru-RU"/>
        </w:rPr>
        <w:t xml:space="preserve">», </w:t>
      </w:r>
    </w:p>
    <w:p w:rsidR="00E32F0C" w:rsidRPr="00323094" w:rsidRDefault="000F0A9B" w:rsidP="00FC2432">
      <w:pPr>
        <w:tabs>
          <w:tab w:val="left" w:pos="993"/>
          <w:tab w:val="left" w:pos="1276"/>
        </w:tabs>
        <w:spacing w:before="120" w:after="120"/>
        <w:jc w:val="both"/>
        <w:rPr>
          <w:rFonts w:ascii="Times New Roman" w:hAnsi="Times New Roman"/>
          <w:sz w:val="24"/>
          <w:szCs w:val="24"/>
        </w:rPr>
      </w:pPr>
      <w:r w:rsidRPr="00323094">
        <w:rPr>
          <w:rFonts w:ascii="Times New Roman" w:hAnsi="Times New Roman"/>
          <w:sz w:val="24"/>
          <w:szCs w:val="24"/>
        </w:rPr>
        <w:t xml:space="preserve">заключили настоящий Договор на </w:t>
      </w:r>
      <w:r w:rsidRPr="00323094">
        <w:rPr>
          <w:rFonts w:ascii="Times New Roman" w:hAnsi="Times New Roman"/>
          <w:bCs/>
          <w:sz w:val="24"/>
          <w:szCs w:val="24"/>
        </w:rPr>
        <w:t>выполнение работ по подготовке рабочей документации</w:t>
      </w:r>
      <w:r w:rsidR="000E0CDC" w:rsidRPr="00323094">
        <w:rPr>
          <w:rFonts w:ascii="Times New Roman" w:hAnsi="Times New Roman"/>
          <w:bCs/>
          <w:sz w:val="24"/>
          <w:szCs w:val="24"/>
        </w:rPr>
        <w:t xml:space="preserve">, </w:t>
      </w:r>
      <w:r w:rsidR="00BD729B" w:rsidRPr="00323094">
        <w:rPr>
          <w:rFonts w:ascii="Times New Roman" w:hAnsi="Times New Roman"/>
          <w:bCs/>
          <w:sz w:val="24"/>
          <w:szCs w:val="24"/>
        </w:rPr>
        <w:t xml:space="preserve">и </w:t>
      </w:r>
      <w:r w:rsidR="000E0CDC" w:rsidRPr="00323094">
        <w:rPr>
          <w:rFonts w:ascii="Times New Roman" w:hAnsi="Times New Roman"/>
          <w:bCs/>
          <w:sz w:val="24"/>
          <w:szCs w:val="24"/>
        </w:rPr>
        <w:t>выполнени</w:t>
      </w:r>
      <w:r w:rsidR="00BD729B" w:rsidRPr="00323094">
        <w:rPr>
          <w:rFonts w:ascii="Times New Roman" w:hAnsi="Times New Roman"/>
          <w:bCs/>
          <w:sz w:val="24"/>
          <w:szCs w:val="24"/>
        </w:rPr>
        <w:t>ю</w:t>
      </w:r>
      <w:r w:rsidR="000E0CDC" w:rsidRPr="00323094">
        <w:rPr>
          <w:rFonts w:ascii="Times New Roman" w:hAnsi="Times New Roman"/>
          <w:bCs/>
          <w:sz w:val="24"/>
          <w:szCs w:val="24"/>
        </w:rPr>
        <w:t xml:space="preserve"> строительно-монтажных работ</w:t>
      </w:r>
      <w:r w:rsidR="00CB3FD1">
        <w:rPr>
          <w:rFonts w:ascii="Times New Roman" w:hAnsi="Times New Roman"/>
          <w:bCs/>
          <w:sz w:val="24"/>
          <w:szCs w:val="24"/>
        </w:rPr>
        <w:t xml:space="preserve"> по объекту</w:t>
      </w:r>
      <w:r w:rsidR="00BD729B" w:rsidRPr="00323094">
        <w:rPr>
          <w:rFonts w:ascii="Times New Roman" w:hAnsi="Times New Roman"/>
          <w:bCs/>
          <w:sz w:val="24"/>
          <w:szCs w:val="24"/>
        </w:rPr>
        <w:t xml:space="preserve"> </w:t>
      </w:r>
      <w:r w:rsidR="003303BC" w:rsidRPr="00850604">
        <w:rPr>
          <w:rFonts w:ascii="Times New Roman" w:hAnsi="Times New Roman"/>
          <w:b/>
          <w:bCs/>
          <w:sz w:val="24"/>
          <w:szCs w:val="24"/>
          <w:lang w:eastAsia="ru-RU"/>
        </w:rPr>
        <w:t xml:space="preserve"> </w:t>
      </w:r>
      <w:r w:rsidR="00CB3FD1" w:rsidRPr="00CB3FD1">
        <w:rPr>
          <w:rFonts w:ascii="Times New Roman" w:eastAsia="Times New Roman" w:hAnsi="Times New Roman"/>
          <w:sz w:val="24"/>
          <w:szCs w:val="24"/>
          <w:lang w:eastAsia="ru-RU"/>
        </w:rPr>
        <w:t xml:space="preserve">«Комплексное благоустройство и озеленение (Ландшафт с архитектурой и благоустройство) инновационного центра «Сколково».  Сквер «Офисного центра «Технопарк в районе </w:t>
      </w:r>
      <w:r w:rsidR="00CB3FD1" w:rsidRPr="00CB3FD1">
        <w:rPr>
          <w:rFonts w:ascii="Times New Roman" w:eastAsia="Times New Roman" w:hAnsi="Times New Roman"/>
          <w:sz w:val="24"/>
          <w:szCs w:val="24"/>
          <w:lang w:val="en-US" w:eastAsia="ru-RU"/>
        </w:rPr>
        <w:t>D</w:t>
      </w:r>
      <w:r w:rsidR="00CB3FD1" w:rsidRPr="00CB3FD1">
        <w:rPr>
          <w:rFonts w:ascii="Times New Roman" w:eastAsia="Times New Roman" w:hAnsi="Times New Roman"/>
          <w:sz w:val="24"/>
          <w:szCs w:val="24"/>
          <w:lang w:eastAsia="ru-RU"/>
        </w:rPr>
        <w:t>1»»</w:t>
      </w:r>
      <w:r w:rsidR="00BD729B" w:rsidRPr="00CB3FD1">
        <w:rPr>
          <w:rFonts w:ascii="Times New Roman" w:hAnsi="Times New Roman"/>
          <w:sz w:val="24"/>
          <w:szCs w:val="24"/>
        </w:rPr>
        <w:t>,</w:t>
      </w:r>
      <w:r w:rsidR="000E0CDC" w:rsidRPr="00CB3FD1">
        <w:rPr>
          <w:rFonts w:ascii="Times New Roman" w:hAnsi="Times New Roman"/>
          <w:bCs/>
          <w:sz w:val="24"/>
          <w:szCs w:val="24"/>
        </w:rPr>
        <w:t xml:space="preserve"> </w:t>
      </w:r>
      <w:r w:rsidRPr="00CB3FD1">
        <w:rPr>
          <w:rFonts w:ascii="Times New Roman" w:hAnsi="Times New Roman"/>
          <w:sz w:val="24"/>
          <w:szCs w:val="24"/>
        </w:rPr>
        <w:t>о нижеследующем</w:t>
      </w:r>
    </w:p>
    <w:p w:rsidR="00E32F0C" w:rsidRPr="00323094" w:rsidRDefault="00E32F0C" w:rsidP="00FC2432">
      <w:pPr>
        <w:tabs>
          <w:tab w:val="left" w:pos="993"/>
          <w:tab w:val="left" w:pos="1276"/>
        </w:tabs>
        <w:spacing w:before="120" w:after="120"/>
        <w:ind w:right="-1" w:firstLine="709"/>
        <w:jc w:val="both"/>
        <w:rPr>
          <w:rFonts w:ascii="Times New Roman" w:hAnsi="Times New Roman"/>
          <w:sz w:val="24"/>
          <w:szCs w:val="24"/>
        </w:rPr>
      </w:pPr>
    </w:p>
    <w:p w:rsidR="00473D1C" w:rsidRPr="00323094" w:rsidRDefault="00E32F0C" w:rsidP="00FC2432">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323094">
        <w:rPr>
          <w:rFonts w:ascii="Times New Roman" w:hAnsi="Times New Roman" w:cs="Times New Roman"/>
          <w:b/>
          <w:bCs/>
          <w:color w:val="000000"/>
          <w:sz w:val="24"/>
          <w:szCs w:val="24"/>
        </w:rPr>
        <w:t>ОБЩИЕ ПОЛОЖЕНИЯ</w:t>
      </w:r>
    </w:p>
    <w:p w:rsidR="000F0A9B" w:rsidRPr="00323094" w:rsidRDefault="000F0A9B" w:rsidP="00FC2432">
      <w:pPr>
        <w:pStyle w:val="a4"/>
        <w:tabs>
          <w:tab w:val="left" w:pos="993"/>
          <w:tab w:val="left" w:pos="1276"/>
        </w:tabs>
        <w:spacing w:before="120" w:after="120"/>
        <w:ind w:left="709" w:right="-1"/>
        <w:jc w:val="both"/>
        <w:rPr>
          <w:rFonts w:ascii="Times New Roman" w:hAnsi="Times New Roman" w:cs="Times New Roman"/>
          <w:b/>
          <w:bCs/>
          <w:color w:val="000000"/>
          <w:sz w:val="24"/>
          <w:szCs w:val="24"/>
        </w:rPr>
      </w:pPr>
    </w:p>
    <w:p w:rsidR="008F77FE" w:rsidRPr="00323094"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Термины и определения</w:t>
      </w:r>
      <w:r w:rsidR="000F0A9B" w:rsidRPr="00323094">
        <w:rPr>
          <w:rFonts w:ascii="Times New Roman" w:hAnsi="Times New Roman" w:cs="Times New Roman"/>
          <w:b/>
          <w:color w:val="000000"/>
          <w:sz w:val="24"/>
          <w:szCs w:val="24"/>
        </w:rPr>
        <w:t xml:space="preserve">. </w:t>
      </w:r>
      <w:r w:rsidR="000F0A9B" w:rsidRPr="00323094">
        <w:rPr>
          <w:rFonts w:ascii="Times New Roman" w:hAnsi="Times New Roman" w:cs="Times New Roman"/>
          <w:sz w:val="24"/>
          <w:szCs w:val="24"/>
        </w:rPr>
        <w:t>Если из контекста не следует иное, термины, используемые в настоящем Договоре с заглавной буквы, имеют следующие значения</w:t>
      </w:r>
      <w:r w:rsidR="000E0CDC" w:rsidRPr="00323094">
        <w:rPr>
          <w:rFonts w:ascii="Times New Roman" w:hAnsi="Times New Roman" w:cs="Times New Roman"/>
          <w:sz w:val="24"/>
          <w:szCs w:val="24"/>
        </w:rPr>
        <w:t>:</w:t>
      </w:r>
    </w:p>
    <w:p w:rsidR="000F0A9B" w:rsidRPr="00323094" w:rsidRDefault="000825A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0F0A9B">
        <w:rPr>
          <w:rFonts w:ascii="Times New Roman" w:hAnsi="Times New Roman" w:cs="Times New Roman"/>
          <w:color w:val="000000" w:themeColor="text1"/>
          <w:sz w:val="24"/>
          <w:szCs w:val="24"/>
        </w:rPr>
        <w:t>«</w:t>
      </w:r>
      <w:r w:rsidRPr="000F0A9B">
        <w:rPr>
          <w:rFonts w:ascii="Times New Roman" w:hAnsi="Times New Roman" w:cs="Times New Roman"/>
          <w:b/>
          <w:color w:val="000000" w:themeColor="text1"/>
          <w:sz w:val="24"/>
          <w:szCs w:val="24"/>
        </w:rPr>
        <w:t>Авансовый платеж</w:t>
      </w:r>
      <w:r w:rsidRPr="000F0A9B">
        <w:rPr>
          <w:rFonts w:ascii="Times New Roman" w:hAnsi="Times New Roman" w:cs="Times New Roman"/>
          <w:color w:val="000000" w:themeColor="text1"/>
          <w:sz w:val="24"/>
          <w:szCs w:val="24"/>
        </w:rPr>
        <w:t xml:space="preserve">» означает </w:t>
      </w:r>
      <w:r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 оплаты Работ до их выполнения. Авансовый платеж включает в себя НДС</w:t>
      </w:r>
      <w:r>
        <w:rPr>
          <w:rFonts w:ascii="Times New Roman" w:hAnsi="Times New Roman" w:cs="Times New Roman"/>
          <w:sz w:val="24"/>
          <w:szCs w:val="24"/>
        </w:rPr>
        <w:t xml:space="preserve">. При этом термин </w:t>
      </w:r>
      <w:r w:rsidRPr="008101CA">
        <w:rPr>
          <w:rFonts w:ascii="Times New Roman" w:hAnsi="Times New Roman" w:cs="Times New Roman"/>
          <w:b/>
          <w:sz w:val="24"/>
          <w:szCs w:val="24"/>
        </w:rPr>
        <w:t>«Авансовый платеж 1»</w:t>
      </w:r>
      <w:r>
        <w:rPr>
          <w:rFonts w:ascii="Times New Roman" w:hAnsi="Times New Roman" w:cs="Times New Roman"/>
          <w:sz w:val="24"/>
          <w:szCs w:val="24"/>
        </w:rPr>
        <w:t xml:space="preserve"> имеет значение, установленное подпунктом </w:t>
      </w:r>
      <w:r w:rsidRPr="00D261DB">
        <w:rPr>
          <w:rFonts w:ascii="Times New Roman" w:hAnsi="Times New Roman" w:cs="Times New Roman"/>
          <w:sz w:val="24"/>
          <w:szCs w:val="24"/>
        </w:rPr>
        <w:t>8.3.1</w:t>
      </w:r>
      <w:r>
        <w:rPr>
          <w:rFonts w:ascii="Times New Roman" w:hAnsi="Times New Roman" w:cs="Times New Roman"/>
          <w:sz w:val="24"/>
          <w:szCs w:val="24"/>
        </w:rPr>
        <w:t xml:space="preserve"> Договора, термин </w:t>
      </w:r>
      <w:r w:rsidRPr="008101CA">
        <w:rPr>
          <w:rFonts w:ascii="Times New Roman" w:hAnsi="Times New Roman" w:cs="Times New Roman"/>
          <w:b/>
          <w:sz w:val="24"/>
          <w:szCs w:val="24"/>
        </w:rPr>
        <w:t>«Авансовый платеж 2»</w:t>
      </w:r>
      <w:r>
        <w:rPr>
          <w:rFonts w:ascii="Times New Roman" w:hAnsi="Times New Roman" w:cs="Times New Roman"/>
          <w:sz w:val="24"/>
          <w:szCs w:val="24"/>
        </w:rPr>
        <w:t xml:space="preserve"> имеет значение, установленное подпунктом </w:t>
      </w:r>
      <w:r w:rsidRPr="00D261DB">
        <w:rPr>
          <w:rFonts w:ascii="Times New Roman" w:hAnsi="Times New Roman" w:cs="Times New Roman"/>
          <w:sz w:val="24"/>
          <w:szCs w:val="24"/>
        </w:rPr>
        <w:t>8.4.1</w:t>
      </w:r>
      <w:r>
        <w:rPr>
          <w:rFonts w:ascii="Times New Roman" w:hAnsi="Times New Roman" w:cs="Times New Roman"/>
          <w:sz w:val="24"/>
          <w:szCs w:val="24"/>
        </w:rPr>
        <w:t xml:space="preserve"> Договора. Также термин </w:t>
      </w:r>
      <w:r w:rsidRPr="008101CA">
        <w:rPr>
          <w:rFonts w:ascii="Times New Roman" w:hAnsi="Times New Roman" w:cs="Times New Roman"/>
          <w:b/>
          <w:sz w:val="24"/>
          <w:szCs w:val="24"/>
        </w:rPr>
        <w:t>«Авансовые платежи»</w:t>
      </w:r>
      <w:r>
        <w:rPr>
          <w:rFonts w:ascii="Times New Roman" w:hAnsi="Times New Roman" w:cs="Times New Roman"/>
          <w:sz w:val="24"/>
          <w:szCs w:val="24"/>
        </w:rPr>
        <w:t xml:space="preserve"> означает совместно Авансовый платеж 1 и Авансовый платеж 2, а термин «</w:t>
      </w:r>
      <w:r w:rsidRPr="008101CA">
        <w:rPr>
          <w:rFonts w:ascii="Times New Roman" w:hAnsi="Times New Roman" w:cs="Times New Roman"/>
          <w:b/>
          <w:sz w:val="24"/>
          <w:szCs w:val="24"/>
        </w:rPr>
        <w:t>Авансовый платеж</w:t>
      </w:r>
      <w:r>
        <w:rPr>
          <w:rFonts w:ascii="Times New Roman" w:hAnsi="Times New Roman" w:cs="Times New Roman"/>
          <w:sz w:val="24"/>
          <w:szCs w:val="24"/>
        </w:rPr>
        <w:t>» означает один из них.</w:t>
      </w:r>
    </w:p>
    <w:p w:rsidR="00E22F30" w:rsidRPr="00323094" w:rsidRDefault="003838B1"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E22F30" w:rsidRPr="00323094">
        <w:rPr>
          <w:rFonts w:ascii="Times New Roman" w:hAnsi="Times New Roman" w:cs="Times New Roman"/>
          <w:color w:val="000000"/>
          <w:sz w:val="24"/>
          <w:szCs w:val="24"/>
        </w:rPr>
        <w:t>«</w:t>
      </w:r>
      <w:r w:rsidR="00E22F30" w:rsidRPr="00323094">
        <w:rPr>
          <w:rFonts w:ascii="Times New Roman" w:hAnsi="Times New Roman" w:cs="Times New Roman"/>
          <w:b/>
          <w:color w:val="000000"/>
          <w:sz w:val="24"/>
          <w:szCs w:val="24"/>
        </w:rPr>
        <w:t xml:space="preserve">Акт об окончании Гарантийного </w:t>
      </w:r>
      <w:r w:rsidR="00303DFF" w:rsidRPr="00323094">
        <w:rPr>
          <w:rFonts w:ascii="Times New Roman" w:hAnsi="Times New Roman" w:cs="Times New Roman"/>
          <w:b/>
          <w:color w:val="000000"/>
          <w:sz w:val="24"/>
          <w:szCs w:val="24"/>
        </w:rPr>
        <w:t>периода</w:t>
      </w:r>
      <w:r w:rsidR="00E22F30" w:rsidRPr="00323094">
        <w:rPr>
          <w:rFonts w:ascii="Times New Roman" w:hAnsi="Times New Roman" w:cs="Times New Roman"/>
          <w:color w:val="000000"/>
          <w:sz w:val="24"/>
          <w:szCs w:val="24"/>
        </w:rPr>
        <w:t xml:space="preserve">» означает документ, </w:t>
      </w:r>
      <w:r w:rsidR="00E22F30" w:rsidRPr="00323094">
        <w:rPr>
          <w:rFonts w:ascii="Times New Roman" w:hAnsi="Times New Roman" w:cs="Times New Roman"/>
          <w:sz w:val="24"/>
          <w:szCs w:val="24"/>
        </w:rPr>
        <w:t xml:space="preserve">подписываемый Заказчиком и Генеральным подрядчиком по истечении Гарантийного </w:t>
      </w:r>
      <w:r w:rsidR="00303DFF" w:rsidRPr="00323094">
        <w:rPr>
          <w:rFonts w:ascii="Times New Roman" w:hAnsi="Times New Roman" w:cs="Times New Roman"/>
          <w:sz w:val="24"/>
          <w:szCs w:val="24"/>
        </w:rPr>
        <w:t>периода</w:t>
      </w:r>
      <w:r w:rsidR="00E22F30" w:rsidRPr="00323094">
        <w:rPr>
          <w:rFonts w:ascii="Times New Roman" w:hAnsi="Times New Roman" w:cs="Times New Roman"/>
          <w:sz w:val="24"/>
          <w:szCs w:val="24"/>
        </w:rPr>
        <w:t xml:space="preserve">, подтверждающий выполнение Генеральным подрядчиком гарантийных обязательств по настоящему Договору. </w:t>
      </w:r>
    </w:p>
    <w:p w:rsidR="00E50BF0" w:rsidRPr="00323094"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«Акт передачи </w:t>
      </w:r>
      <w:r w:rsidR="00704E59" w:rsidRPr="00323094">
        <w:rPr>
          <w:rFonts w:ascii="Times New Roman" w:hAnsi="Times New Roman" w:cs="Times New Roman"/>
          <w:b/>
          <w:color w:val="000000"/>
          <w:sz w:val="24"/>
          <w:szCs w:val="24"/>
        </w:rPr>
        <w:t>С</w:t>
      </w:r>
      <w:r w:rsidRPr="00323094">
        <w:rPr>
          <w:rFonts w:ascii="Times New Roman" w:hAnsi="Times New Roman" w:cs="Times New Roman"/>
          <w:b/>
          <w:color w:val="000000"/>
          <w:sz w:val="24"/>
          <w:szCs w:val="24"/>
        </w:rPr>
        <w:t xml:space="preserve">троительной площадки» </w:t>
      </w:r>
      <w:r w:rsidRPr="00323094">
        <w:rPr>
          <w:rFonts w:ascii="Times New Roman" w:hAnsi="Times New Roman" w:cs="Times New Roman"/>
          <w:color w:val="000000"/>
          <w:sz w:val="24"/>
          <w:szCs w:val="24"/>
        </w:rPr>
        <w:t>означает документ, подпис</w:t>
      </w:r>
      <w:r w:rsidR="00651CE1"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передачу Заказчиком Генеральному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p>
    <w:p w:rsidR="008F77FE" w:rsidRPr="00323094" w:rsidRDefault="008F77FE"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Акт приемки законченного строительством </w:t>
      </w:r>
      <w:r w:rsidR="00704E59" w:rsidRPr="00323094">
        <w:rPr>
          <w:rFonts w:ascii="Times New Roman" w:hAnsi="Times New Roman" w:cs="Times New Roman"/>
          <w:b/>
          <w:color w:val="000000"/>
          <w:sz w:val="24"/>
          <w:szCs w:val="24"/>
        </w:rPr>
        <w:t>О</w:t>
      </w:r>
      <w:r w:rsidRPr="00323094">
        <w:rPr>
          <w:rFonts w:ascii="Times New Roman" w:hAnsi="Times New Roman" w:cs="Times New Roman"/>
          <w:b/>
          <w:color w:val="000000"/>
          <w:sz w:val="24"/>
          <w:szCs w:val="24"/>
        </w:rPr>
        <w:t>бъекта</w:t>
      </w:r>
      <w:r w:rsidRPr="00323094">
        <w:rPr>
          <w:rFonts w:ascii="Times New Roman" w:hAnsi="Times New Roman" w:cs="Times New Roman"/>
          <w:color w:val="000000"/>
          <w:sz w:val="24"/>
          <w:szCs w:val="24"/>
        </w:rPr>
        <w:t xml:space="preserve">» </w:t>
      </w:r>
      <w:r w:rsidR="0060437A" w:rsidRPr="00323094">
        <w:rPr>
          <w:rFonts w:ascii="Times New Roman" w:hAnsi="Times New Roman" w:cs="Times New Roman"/>
          <w:color w:val="000000"/>
          <w:sz w:val="24"/>
          <w:szCs w:val="24"/>
        </w:rPr>
        <w:t>или «</w:t>
      </w:r>
      <w:r w:rsidR="0060437A" w:rsidRPr="00323094">
        <w:rPr>
          <w:rFonts w:ascii="Times New Roman" w:hAnsi="Times New Roman" w:cs="Times New Roman"/>
          <w:b/>
          <w:color w:val="000000"/>
          <w:sz w:val="24"/>
          <w:szCs w:val="24"/>
        </w:rPr>
        <w:t>КС-11</w:t>
      </w:r>
      <w:r w:rsidR="0060437A"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означает документ, подпис</w:t>
      </w:r>
      <w:r w:rsidR="008E2DAF"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приемку Заказчиком </w:t>
      </w:r>
      <w:r w:rsidR="008F0F98"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во время Гарантийного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ериода в соответствии с настоящим Договором). </w:t>
      </w:r>
      <w:r w:rsidRPr="00323094">
        <w:rPr>
          <w:rFonts w:ascii="Times New Roman" w:hAnsi="Times New Roman" w:cs="Times New Roman"/>
          <w:color w:val="000000"/>
          <w:sz w:val="24"/>
          <w:szCs w:val="24"/>
        </w:rPr>
        <w:lastRenderedPageBreak/>
        <w:t xml:space="preserve">Данный акт составляется </w:t>
      </w:r>
      <w:r w:rsidR="00EC5F56" w:rsidRPr="00323094">
        <w:rPr>
          <w:rFonts w:ascii="Times New Roman" w:hAnsi="Times New Roman" w:cs="Times New Roman"/>
          <w:color w:val="000000"/>
          <w:sz w:val="24"/>
          <w:szCs w:val="24"/>
        </w:rPr>
        <w:t xml:space="preserve">на основе </w:t>
      </w:r>
      <w:r w:rsidRPr="00323094">
        <w:rPr>
          <w:rFonts w:ascii="Times New Roman" w:hAnsi="Times New Roman" w:cs="Times New Roman"/>
          <w:color w:val="000000"/>
          <w:sz w:val="24"/>
          <w:szCs w:val="24"/>
        </w:rPr>
        <w:t>форм</w:t>
      </w:r>
      <w:r w:rsidR="00EC5F56"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КС-11 «Акт приемки законченного строительством объекта»</w:t>
      </w:r>
      <w:r w:rsidR="004E4CCE" w:rsidRPr="00323094">
        <w:rPr>
          <w:rFonts w:ascii="Times New Roman" w:hAnsi="Times New Roman" w:cs="Times New Roman"/>
          <w:color w:val="000000"/>
          <w:sz w:val="24"/>
          <w:szCs w:val="24"/>
        </w:rPr>
        <w:t xml:space="preserve">, утвержденной </w:t>
      </w:r>
      <w:r w:rsidR="00EC5F56" w:rsidRPr="00323094">
        <w:rPr>
          <w:rFonts w:ascii="Times New Roman" w:hAnsi="Times New Roman" w:cs="Times New Roman"/>
          <w:color w:val="000000"/>
          <w:sz w:val="24"/>
          <w:szCs w:val="24"/>
        </w:rPr>
        <w:t>Постановлением Госкомстата РФ от 11 ноября 1999 г. № 100</w:t>
      </w:r>
      <w:r w:rsidR="00A46B8A" w:rsidRPr="00323094">
        <w:rPr>
          <w:rFonts w:ascii="Times New Roman" w:hAnsi="Times New Roman" w:cs="Times New Roman"/>
          <w:color w:val="000000"/>
          <w:sz w:val="24"/>
          <w:szCs w:val="24"/>
        </w:rPr>
        <w:t>.</w:t>
      </w:r>
    </w:p>
    <w:p w:rsidR="00CC64A7" w:rsidRPr="00CC64A7" w:rsidRDefault="00CC64A7"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CC64A7">
        <w:rPr>
          <w:rFonts w:ascii="Times New Roman" w:hAnsi="Times New Roman" w:cs="Times New Roman"/>
          <w:color w:val="000000" w:themeColor="text1"/>
          <w:sz w:val="24"/>
          <w:szCs w:val="24"/>
        </w:rPr>
        <w:t>«</w:t>
      </w:r>
      <w:r w:rsidRPr="00CC64A7">
        <w:rPr>
          <w:rFonts w:ascii="Times New Roman" w:hAnsi="Times New Roman" w:cs="Times New Roman"/>
          <w:b/>
          <w:color w:val="000000" w:themeColor="text1"/>
          <w:sz w:val="24"/>
          <w:szCs w:val="24"/>
        </w:rPr>
        <w:t>Акт приемки выполненны</w:t>
      </w:r>
      <w:r w:rsidR="00E41D40">
        <w:rPr>
          <w:rFonts w:ascii="Times New Roman" w:hAnsi="Times New Roman" w:cs="Times New Roman"/>
          <w:b/>
          <w:color w:val="000000" w:themeColor="text1"/>
          <w:sz w:val="24"/>
          <w:szCs w:val="24"/>
        </w:rPr>
        <w:t>х Изыскательских работ</w:t>
      </w:r>
      <w:r w:rsidRPr="00CC64A7">
        <w:rPr>
          <w:rFonts w:ascii="Times New Roman" w:hAnsi="Times New Roman" w:cs="Times New Roman"/>
          <w:color w:val="000000" w:themeColor="text1"/>
          <w:sz w:val="24"/>
          <w:szCs w:val="24"/>
        </w:rPr>
        <w:t xml:space="preserve">» означает акт, подписываемый Заказчиком и </w:t>
      </w:r>
      <w:r w:rsidR="002C733B">
        <w:rPr>
          <w:rFonts w:ascii="Times New Roman" w:hAnsi="Times New Roman" w:cs="Times New Roman"/>
          <w:color w:val="000000" w:themeColor="text1"/>
          <w:sz w:val="24"/>
          <w:szCs w:val="24"/>
        </w:rPr>
        <w:t>Генеральным п</w:t>
      </w:r>
      <w:r w:rsidRPr="00CC64A7">
        <w:rPr>
          <w:rFonts w:ascii="Times New Roman" w:hAnsi="Times New Roman" w:cs="Times New Roman"/>
          <w:color w:val="000000" w:themeColor="text1"/>
          <w:sz w:val="24"/>
          <w:szCs w:val="24"/>
        </w:rPr>
        <w:t xml:space="preserve">одрядчиком в соответствии с условиями настоящего Договора, подтверждающий выполнение </w:t>
      </w:r>
      <w:r w:rsidR="002C733B">
        <w:rPr>
          <w:rFonts w:ascii="Times New Roman" w:hAnsi="Times New Roman" w:cs="Times New Roman"/>
          <w:color w:val="000000" w:themeColor="text1"/>
          <w:sz w:val="24"/>
          <w:szCs w:val="24"/>
        </w:rPr>
        <w:t>Генеральным п</w:t>
      </w:r>
      <w:r w:rsidRPr="00CC64A7">
        <w:rPr>
          <w:rFonts w:ascii="Times New Roman" w:hAnsi="Times New Roman" w:cs="Times New Roman"/>
          <w:color w:val="000000" w:themeColor="text1"/>
          <w:sz w:val="24"/>
          <w:szCs w:val="24"/>
        </w:rPr>
        <w:t>одрядчиком и приемку</w:t>
      </w:r>
      <w:r w:rsidR="00E41D40">
        <w:rPr>
          <w:rFonts w:ascii="Times New Roman" w:hAnsi="Times New Roman" w:cs="Times New Roman"/>
          <w:color w:val="000000" w:themeColor="text1"/>
          <w:sz w:val="24"/>
          <w:szCs w:val="24"/>
        </w:rPr>
        <w:t xml:space="preserve"> Заказчиком Изыскательских работ</w:t>
      </w:r>
      <w:r w:rsidRPr="00CC64A7">
        <w:rPr>
          <w:rFonts w:ascii="Times New Roman" w:hAnsi="Times New Roman" w:cs="Times New Roman"/>
          <w:color w:val="000000" w:themeColor="text1"/>
          <w:sz w:val="24"/>
          <w:szCs w:val="24"/>
        </w:rPr>
        <w:t>.</w:t>
      </w:r>
    </w:p>
    <w:p w:rsidR="000F0A9B" w:rsidRPr="00323094" w:rsidRDefault="00651C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themeColor="text1"/>
          <w:sz w:val="24"/>
          <w:szCs w:val="24"/>
        </w:rPr>
        <w:t>«</w:t>
      </w:r>
      <w:r w:rsidRPr="00323094">
        <w:rPr>
          <w:rFonts w:ascii="Times New Roman" w:hAnsi="Times New Roman" w:cs="Times New Roman"/>
          <w:b/>
          <w:color w:val="000000" w:themeColor="text1"/>
          <w:sz w:val="24"/>
          <w:szCs w:val="24"/>
        </w:rPr>
        <w:t xml:space="preserve">Акт приемки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 xml:space="preserve">абот по подготовке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абочей документации</w:t>
      </w:r>
      <w:r w:rsidRPr="00323094">
        <w:rPr>
          <w:rFonts w:ascii="Times New Roman" w:hAnsi="Times New Roman" w:cs="Times New Roman"/>
          <w:color w:val="000000" w:themeColor="text1"/>
          <w:sz w:val="24"/>
          <w:szCs w:val="24"/>
        </w:rPr>
        <w:t>» означает</w:t>
      </w:r>
      <w:r w:rsidRPr="00323094">
        <w:rPr>
          <w:rFonts w:ascii="Times New Roman" w:hAnsi="Times New Roman" w:cs="Times New Roman"/>
          <w:sz w:val="24"/>
          <w:szCs w:val="24"/>
        </w:rPr>
        <w:t xml:space="preserve"> документ, подписываемый Заказчиком и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подтверждающий завершение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sidRPr="00323094">
        <w:rPr>
          <w:rFonts w:ascii="Times New Roman" w:hAnsi="Times New Roman" w:cs="Times New Roman"/>
          <w:sz w:val="24"/>
          <w:szCs w:val="24"/>
        </w:rPr>
        <w:t>Генерального п</w:t>
      </w:r>
      <w:r w:rsidR="005B53EC" w:rsidRPr="00323094">
        <w:rPr>
          <w:rFonts w:ascii="Times New Roman" w:hAnsi="Times New Roman" w:cs="Times New Roman"/>
          <w:sz w:val="24"/>
          <w:szCs w:val="24"/>
        </w:rPr>
        <w:t>одрядчика Заказчику.</w:t>
      </w:r>
    </w:p>
    <w:p w:rsidR="00082225" w:rsidRPr="00323094" w:rsidRDefault="003838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 </w:t>
      </w:r>
      <w:r w:rsidR="00EF62EF" w:rsidRPr="00323094">
        <w:rPr>
          <w:rFonts w:ascii="Times New Roman" w:hAnsi="Times New Roman" w:cs="Times New Roman"/>
          <w:bCs/>
          <w:color w:val="000000"/>
          <w:sz w:val="24"/>
          <w:szCs w:val="24"/>
        </w:rPr>
        <w:t>«</w:t>
      </w:r>
      <w:r w:rsidR="00EF62EF" w:rsidRPr="00323094">
        <w:rPr>
          <w:rFonts w:ascii="Times New Roman" w:hAnsi="Times New Roman" w:cs="Times New Roman"/>
          <w:b/>
          <w:color w:val="000000"/>
          <w:sz w:val="24"/>
          <w:szCs w:val="24"/>
        </w:rPr>
        <w:t>Гарантийное удержание</w:t>
      </w:r>
      <w:r w:rsidR="00EF62EF" w:rsidRPr="00323094">
        <w:rPr>
          <w:rFonts w:ascii="Times New Roman" w:hAnsi="Times New Roman" w:cs="Times New Roman"/>
          <w:color w:val="000000"/>
          <w:sz w:val="24"/>
          <w:szCs w:val="24"/>
        </w:rPr>
        <w:t xml:space="preserve">» означает удержание части сумм, причитающихся Генеральному подрядчику по настоящему Договору в соответствии с пунктами </w:t>
      </w:r>
      <w:r w:rsidR="00CC5CEE" w:rsidRPr="00323094">
        <w:rPr>
          <w:rFonts w:ascii="Times New Roman" w:hAnsi="Times New Roman" w:cs="Times New Roman"/>
          <w:color w:val="000000"/>
          <w:sz w:val="24"/>
          <w:szCs w:val="24"/>
        </w:rPr>
        <w:t>8.3.1</w:t>
      </w:r>
      <w:r w:rsidR="00EF62EF" w:rsidRPr="00323094">
        <w:rPr>
          <w:rFonts w:ascii="Times New Roman" w:hAnsi="Times New Roman" w:cs="Times New Roman"/>
          <w:color w:val="000000"/>
          <w:sz w:val="24"/>
          <w:szCs w:val="24"/>
        </w:rPr>
        <w:t xml:space="preserve"> и </w:t>
      </w:r>
      <w:r w:rsidR="00CC5CEE" w:rsidRPr="00323094">
        <w:rPr>
          <w:rFonts w:ascii="Times New Roman" w:hAnsi="Times New Roman" w:cs="Times New Roman"/>
          <w:color w:val="000000"/>
          <w:sz w:val="24"/>
          <w:szCs w:val="24"/>
        </w:rPr>
        <w:t>8.4.1</w:t>
      </w:r>
      <w:r w:rsidR="00EF62EF" w:rsidRPr="00323094">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подрядчика</w:t>
      </w:r>
      <w:r w:rsidR="00EF62EF" w:rsidRPr="00323094">
        <w:rPr>
          <w:rFonts w:ascii="Times New Roman" w:hAnsi="Times New Roman" w:cs="Times New Roman"/>
          <w:bCs/>
          <w:sz w:val="24"/>
          <w:szCs w:val="24"/>
        </w:rPr>
        <w:t xml:space="preserve">. Гарантийное удержание обеспечивает исполнение обязательства Генерального подрядчика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 На сумму Гарантийного удержания проценты не начисляются.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Гарантийные работы</w:t>
      </w:r>
      <w:r w:rsidRPr="00323094">
        <w:rPr>
          <w:rFonts w:ascii="Times New Roman" w:hAnsi="Times New Roman" w:cs="Times New Roman"/>
          <w:bCs/>
          <w:color w:val="000000"/>
          <w:sz w:val="24"/>
          <w:szCs w:val="24"/>
        </w:rPr>
        <w:t xml:space="preserve">» означает работы по устранению Недостатков, выявленных в течение Гарантийного периода. </w:t>
      </w:r>
    </w:p>
    <w:p w:rsidR="00EF62EF"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Гарантийный период</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период</w:t>
      </w:r>
      <w:r w:rsidRPr="00323094">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Норм.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themeColor="text1"/>
          <w:sz w:val="24"/>
          <w:szCs w:val="24"/>
        </w:rPr>
        <w:t>«</w:t>
      </w:r>
      <w:r w:rsidRPr="00323094">
        <w:rPr>
          <w:rFonts w:ascii="Times New Roman" w:hAnsi="Times New Roman" w:cs="Times New Roman"/>
          <w:b/>
          <w:color w:val="000000" w:themeColor="text1"/>
          <w:sz w:val="24"/>
          <w:szCs w:val="24"/>
        </w:rPr>
        <w:t>Государственные органы</w:t>
      </w:r>
      <w:r w:rsidRPr="00323094">
        <w:rPr>
          <w:rFonts w:ascii="Times New Roman" w:hAnsi="Times New Roman" w:cs="Times New Roman"/>
          <w:color w:val="000000" w:themeColor="text1"/>
          <w:sz w:val="24"/>
          <w:szCs w:val="24"/>
        </w:rPr>
        <w:t>» означают органы государственной власти Российской Федерации, органы государственной власти субъектов Российской Федерации, а также органы местного самоуправления, их территориальные, структурные подразделения и должностные лица.</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График выполнения </w:t>
      </w:r>
      <w:r w:rsidR="00704E59" w:rsidRPr="00323094">
        <w:rPr>
          <w:rFonts w:ascii="Times New Roman" w:hAnsi="Times New Roman" w:cs="Times New Roman"/>
          <w:b/>
          <w:color w:val="000000"/>
          <w:sz w:val="24"/>
          <w:szCs w:val="24"/>
        </w:rPr>
        <w:t>Р</w:t>
      </w:r>
      <w:r w:rsidRPr="00323094">
        <w:rPr>
          <w:rFonts w:ascii="Times New Roman" w:hAnsi="Times New Roman" w:cs="Times New Roman"/>
          <w:b/>
          <w:color w:val="000000"/>
          <w:sz w:val="24"/>
          <w:szCs w:val="24"/>
        </w:rPr>
        <w:t>абот</w:t>
      </w:r>
      <w:r w:rsidRPr="00323094">
        <w:rPr>
          <w:rFonts w:ascii="Times New Roman" w:hAnsi="Times New Roman" w:cs="Times New Roman"/>
          <w:color w:val="000000"/>
          <w:sz w:val="24"/>
          <w:szCs w:val="24"/>
        </w:rPr>
        <w:t xml:space="preserve">» означает </w:t>
      </w:r>
      <w:r w:rsidR="00303DFF" w:rsidRPr="00323094">
        <w:rPr>
          <w:rFonts w:ascii="Times New Roman" w:hAnsi="Times New Roman" w:cs="Times New Roman"/>
          <w:color w:val="000000"/>
          <w:sz w:val="24"/>
          <w:szCs w:val="24"/>
        </w:rPr>
        <w:t xml:space="preserve">документ, </w:t>
      </w:r>
      <w:r w:rsidR="00303DFF" w:rsidRPr="00323094">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Pr="00323094">
        <w:rPr>
          <w:rFonts w:ascii="Times New Roman" w:hAnsi="Times New Roman" w:cs="Times New Roman"/>
          <w:color w:val="000000"/>
          <w:sz w:val="24"/>
          <w:szCs w:val="24"/>
        </w:rPr>
        <w:t xml:space="preserve">. График выполнения работ </w:t>
      </w:r>
      <w:r w:rsidR="00303DFF" w:rsidRPr="00323094">
        <w:rPr>
          <w:rFonts w:ascii="Times New Roman" w:hAnsi="Times New Roman" w:cs="Times New Roman"/>
          <w:color w:val="000000"/>
          <w:sz w:val="24"/>
          <w:szCs w:val="24"/>
        </w:rPr>
        <w:t xml:space="preserve">согласован Сторонами в качестве </w:t>
      </w:r>
      <w:r w:rsidRPr="00323094">
        <w:rPr>
          <w:rFonts w:ascii="Times New Roman" w:hAnsi="Times New Roman" w:cs="Times New Roman"/>
          <w:color w:val="000000"/>
          <w:sz w:val="24"/>
          <w:szCs w:val="24"/>
        </w:rPr>
        <w:t>Приложени</w:t>
      </w:r>
      <w:r w:rsidR="00303DFF" w:rsidRPr="00323094">
        <w:rPr>
          <w:rFonts w:ascii="Times New Roman" w:hAnsi="Times New Roman" w:cs="Times New Roman"/>
          <w:color w:val="000000"/>
          <w:sz w:val="24"/>
          <w:szCs w:val="24"/>
        </w:rPr>
        <w:t>я</w:t>
      </w:r>
      <w:r w:rsidRPr="00323094">
        <w:rPr>
          <w:rFonts w:ascii="Times New Roman" w:hAnsi="Times New Roman" w:cs="Times New Roman"/>
          <w:color w:val="000000"/>
          <w:sz w:val="24"/>
          <w:szCs w:val="24"/>
        </w:rPr>
        <w:t xml:space="preserve"> </w:t>
      </w:r>
      <w:r w:rsidRPr="00C96B89">
        <w:rPr>
          <w:rFonts w:ascii="Times New Roman" w:hAnsi="Times New Roman" w:cs="Times New Roman"/>
          <w:color w:val="000000"/>
          <w:sz w:val="24"/>
          <w:szCs w:val="24"/>
        </w:rPr>
        <w:t xml:space="preserve">№ </w:t>
      </w:r>
      <w:r w:rsidR="005554AF" w:rsidRPr="00C96B89">
        <w:rPr>
          <w:rFonts w:ascii="Times New Roman" w:hAnsi="Times New Roman" w:cs="Times New Roman"/>
          <w:bCs/>
          <w:sz w:val="24"/>
          <w:szCs w:val="24"/>
        </w:rPr>
        <w:t>2</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к </w:t>
      </w:r>
      <w:r w:rsidRPr="00323094">
        <w:rPr>
          <w:rFonts w:ascii="Times New Roman" w:hAnsi="Times New Roman" w:cs="Times New Roman"/>
          <w:sz w:val="24"/>
          <w:szCs w:val="24"/>
        </w:rPr>
        <w:t>настоящему</w:t>
      </w:r>
      <w:r w:rsidRPr="00323094">
        <w:rPr>
          <w:rFonts w:ascii="Times New Roman" w:hAnsi="Times New Roman" w:cs="Times New Roman"/>
          <w:bCs/>
          <w:sz w:val="24"/>
          <w:szCs w:val="24"/>
        </w:rPr>
        <w:t xml:space="preserve"> Договору. </w:t>
      </w:r>
    </w:p>
    <w:p w:rsidR="001913C4" w:rsidRPr="00323094"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График освоения и финансирования</w:t>
      </w:r>
      <w:r w:rsidRPr="00323094">
        <w:rPr>
          <w:rFonts w:ascii="Times New Roman" w:hAnsi="Times New Roman" w:cs="Times New Roman"/>
          <w:color w:val="000000"/>
          <w:sz w:val="24"/>
          <w:szCs w:val="24"/>
        </w:rPr>
        <w:t xml:space="preserve">» означает документ, </w:t>
      </w:r>
      <w:r w:rsidRPr="00323094">
        <w:rPr>
          <w:rFonts w:ascii="Times New Roman" w:hAnsi="Times New Roman" w:cs="Times New Roman"/>
          <w:sz w:val="24"/>
          <w:szCs w:val="24"/>
        </w:rPr>
        <w:t xml:space="preserve">содержащий в себе разбивку Цены договора по видам Работ, а также предполагаемый график финансирования Работ. График </w:t>
      </w:r>
      <w:r w:rsidR="00A46B8A" w:rsidRPr="00323094">
        <w:rPr>
          <w:rFonts w:ascii="Times New Roman" w:hAnsi="Times New Roman" w:cs="Times New Roman"/>
          <w:sz w:val="24"/>
          <w:szCs w:val="24"/>
        </w:rPr>
        <w:t xml:space="preserve">освоения и </w:t>
      </w:r>
      <w:r w:rsidRPr="00323094">
        <w:rPr>
          <w:rFonts w:ascii="Times New Roman" w:hAnsi="Times New Roman" w:cs="Times New Roman"/>
          <w:sz w:val="24"/>
          <w:szCs w:val="24"/>
        </w:rPr>
        <w:t xml:space="preserve">финансирования согласован Сторонами в качестве </w:t>
      </w:r>
      <w:r w:rsidRPr="00C96B89">
        <w:rPr>
          <w:rFonts w:ascii="Times New Roman" w:hAnsi="Times New Roman" w:cs="Times New Roman"/>
          <w:sz w:val="24"/>
          <w:szCs w:val="24"/>
        </w:rPr>
        <w:t xml:space="preserve">Приложения № </w:t>
      </w:r>
      <w:r w:rsidR="00C2570D" w:rsidRPr="00C96B89">
        <w:rPr>
          <w:rFonts w:ascii="Times New Roman" w:hAnsi="Times New Roman" w:cs="Times New Roman"/>
          <w:sz w:val="24"/>
          <w:szCs w:val="24"/>
        </w:rPr>
        <w:t>3</w:t>
      </w:r>
      <w:r w:rsidRPr="00323094">
        <w:rPr>
          <w:rFonts w:ascii="Times New Roman" w:hAnsi="Times New Roman" w:cs="Times New Roman"/>
          <w:sz w:val="24"/>
          <w:szCs w:val="24"/>
        </w:rPr>
        <w:t xml:space="preserve"> к Договору.</w:t>
      </w:r>
    </w:p>
    <w:p w:rsidR="00F515C3"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w:t>
      </w:r>
      <w:r w:rsidRPr="00323094">
        <w:rPr>
          <w:rFonts w:ascii="Times New Roman" w:hAnsi="Times New Roman" w:cs="Times New Roman"/>
          <w:b/>
          <w:color w:val="000000"/>
          <w:sz w:val="24"/>
          <w:szCs w:val="24"/>
        </w:rPr>
        <w:t>Дефектная ведомость</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документ</w:t>
      </w:r>
      <w:r w:rsidRPr="00323094">
        <w:rPr>
          <w:rFonts w:ascii="Times New Roman" w:hAnsi="Times New Roman" w:cs="Times New Roman"/>
          <w:color w:val="000000"/>
          <w:sz w:val="24"/>
          <w:szCs w:val="24"/>
        </w:rPr>
        <w:t xml:space="preserve">, составляемый и подписываемый </w:t>
      </w:r>
      <w:r w:rsidRPr="00323094">
        <w:rPr>
          <w:rFonts w:ascii="Times New Roman" w:hAnsi="Times New Roman" w:cs="Times New Roman"/>
          <w:color w:val="000000"/>
          <w:sz w:val="24"/>
          <w:szCs w:val="24"/>
          <w:shd w:val="clear" w:color="auto" w:fill="FFFFFF" w:themeFill="background1"/>
        </w:rPr>
        <w:t xml:space="preserve">Сторонами по результатам предварительной приемки Строительно-монтажных </w:t>
      </w:r>
      <w:r w:rsidR="00202F4C" w:rsidRPr="00323094">
        <w:rPr>
          <w:rFonts w:ascii="Times New Roman" w:hAnsi="Times New Roman" w:cs="Times New Roman"/>
          <w:color w:val="000000"/>
          <w:sz w:val="24"/>
          <w:szCs w:val="24"/>
          <w:shd w:val="clear" w:color="auto" w:fill="FFFFFF" w:themeFill="background1"/>
        </w:rPr>
        <w:t>р</w:t>
      </w:r>
      <w:r w:rsidRPr="00323094">
        <w:rPr>
          <w:rFonts w:ascii="Times New Roman" w:hAnsi="Times New Roman" w:cs="Times New Roman"/>
          <w:color w:val="000000"/>
          <w:sz w:val="24"/>
          <w:szCs w:val="24"/>
          <w:shd w:val="clear" w:color="auto" w:fill="FFFFFF" w:themeFill="background1"/>
        </w:rPr>
        <w:t>абот в</w:t>
      </w:r>
      <w:r w:rsidRPr="00323094">
        <w:rPr>
          <w:rFonts w:ascii="Times New Roman" w:hAnsi="Times New Roman" w:cs="Times New Roman"/>
          <w:color w:val="000000"/>
          <w:sz w:val="24"/>
          <w:szCs w:val="24"/>
        </w:rPr>
        <w:t xml:space="preserve"> соответствии с условиями настоящего Договора, и включающий в себя перечень незначительных Дефектов и сроки их устранения Генеральным подрядчиком.</w:t>
      </w:r>
    </w:p>
    <w:p w:rsidR="003776CA" w:rsidRPr="00323094" w:rsidRDefault="00385A55"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w:t>
      </w:r>
      <w:r w:rsidR="00F515C3" w:rsidRPr="00323094">
        <w:rPr>
          <w:rFonts w:ascii="Times New Roman" w:hAnsi="Times New Roman" w:cs="Times New Roman"/>
          <w:b/>
          <w:color w:val="000000"/>
          <w:sz w:val="24"/>
          <w:szCs w:val="24"/>
        </w:rPr>
        <w:t>Договорной коэффициент снижения</w:t>
      </w:r>
      <w:r w:rsidRPr="00323094">
        <w:rPr>
          <w:rFonts w:ascii="Times New Roman" w:hAnsi="Times New Roman" w:cs="Times New Roman"/>
          <w:b/>
          <w:color w:val="000000"/>
          <w:sz w:val="24"/>
          <w:szCs w:val="24"/>
        </w:rPr>
        <w:t>»</w:t>
      </w:r>
      <w:r w:rsidR="00F515C3" w:rsidRPr="00323094">
        <w:rPr>
          <w:rFonts w:ascii="Times New Roman" w:hAnsi="Times New Roman" w:cs="Times New Roman"/>
          <w:color w:val="000000"/>
          <w:sz w:val="24"/>
          <w:szCs w:val="24"/>
        </w:rPr>
        <w:t xml:space="preserve"> – означает отношение стоимости предложения Генерального Подрядчика к начальной (максимальной) цене предмета закупки и составляет </w:t>
      </w:r>
      <w:r w:rsidR="000825AB" w:rsidRPr="000825AB">
        <w:rPr>
          <w:rFonts w:ascii="Times New Roman" w:hAnsi="Times New Roman" w:cs="Times New Roman"/>
          <w:color w:val="000000"/>
          <w:sz w:val="24"/>
          <w:szCs w:val="24"/>
          <w:highlight w:val="yellow"/>
        </w:rPr>
        <w:t>____</w:t>
      </w:r>
      <w:r w:rsidR="00F515C3" w:rsidRPr="00323094">
        <w:rPr>
          <w:rFonts w:ascii="Times New Roman" w:hAnsi="Times New Roman" w:cs="Times New Roman"/>
          <w:color w:val="000000"/>
          <w:sz w:val="24"/>
          <w:szCs w:val="24"/>
        </w:rPr>
        <w:t>.</w:t>
      </w:r>
      <w:r w:rsidR="003776CA" w:rsidRPr="00323094">
        <w:rPr>
          <w:rFonts w:ascii="Times New Roman" w:hAnsi="Times New Roman" w:cs="Times New Roman"/>
          <w:color w:val="000000"/>
          <w:sz w:val="24"/>
          <w:szCs w:val="24"/>
        </w:rPr>
        <w:t xml:space="preserve"> </w:t>
      </w:r>
    </w:p>
    <w:p w:rsidR="00494A5B" w:rsidRPr="00323094" w:rsidRDefault="007B2A89" w:rsidP="00BD05B3">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 </w:t>
      </w:r>
      <w:r w:rsidR="00A41AE4" w:rsidRPr="00323094">
        <w:rPr>
          <w:rFonts w:ascii="Times New Roman" w:hAnsi="Times New Roman" w:cs="Times New Roman"/>
          <w:b/>
          <w:color w:val="000000"/>
          <w:sz w:val="24"/>
          <w:szCs w:val="24"/>
        </w:rPr>
        <w:t xml:space="preserve">«Журнал учета выполненных </w:t>
      </w:r>
      <w:r w:rsidR="00704E59" w:rsidRPr="00323094">
        <w:rPr>
          <w:rFonts w:ascii="Times New Roman" w:hAnsi="Times New Roman" w:cs="Times New Roman"/>
          <w:b/>
          <w:color w:val="000000"/>
          <w:sz w:val="24"/>
          <w:szCs w:val="24"/>
        </w:rPr>
        <w:t>Р</w:t>
      </w:r>
      <w:r w:rsidR="00A41AE4" w:rsidRPr="00323094">
        <w:rPr>
          <w:rFonts w:ascii="Times New Roman" w:hAnsi="Times New Roman" w:cs="Times New Roman"/>
          <w:b/>
          <w:color w:val="000000"/>
          <w:sz w:val="24"/>
          <w:szCs w:val="24"/>
        </w:rPr>
        <w:t>абот (форма КС-6а)»</w:t>
      </w:r>
      <w:r w:rsidR="00A41AE4" w:rsidRPr="00323094">
        <w:rPr>
          <w:rFonts w:ascii="Times New Roman" w:hAnsi="Times New Roman" w:cs="Times New Roman"/>
          <w:color w:val="000000"/>
          <w:sz w:val="24"/>
          <w:szCs w:val="24"/>
        </w:rPr>
        <w:t xml:space="preserve"> или </w:t>
      </w:r>
      <w:r w:rsidR="00A41AE4" w:rsidRPr="00323094">
        <w:rPr>
          <w:rFonts w:ascii="Times New Roman" w:hAnsi="Times New Roman" w:cs="Times New Roman"/>
          <w:b/>
          <w:color w:val="000000"/>
          <w:sz w:val="24"/>
          <w:szCs w:val="24"/>
        </w:rPr>
        <w:t>«Форма КС-6а»</w:t>
      </w:r>
      <w:r w:rsidR="00A41AE4" w:rsidRPr="00323094">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BD05B3" w:rsidRPr="00323094" w:rsidRDefault="00BD05B3"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«Зелёные насаждения» </w:t>
      </w:r>
      <w:r w:rsidRPr="00323094">
        <w:rPr>
          <w:rFonts w:ascii="Times New Roman" w:hAnsi="Times New Roman" w:cs="Times New Roman"/>
          <w:color w:val="000000"/>
          <w:sz w:val="24"/>
          <w:szCs w:val="24"/>
        </w:rPr>
        <w:t xml:space="preserve">означает совокупность древесных, кустарниковых и травянистых растений, подлежащих высадке Генеральным подрядчиком на Объекте в соответствии с Рабочей документацией. </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Инновационный центр «Сколково»</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Центр</w:t>
      </w:r>
      <w:r w:rsidRPr="00323094">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323094">
        <w:rPr>
          <w:rFonts w:ascii="Times New Roman" w:hAnsi="Times New Roman" w:cs="Times New Roman"/>
          <w:sz w:val="24"/>
          <w:szCs w:val="24"/>
        </w:rPr>
        <w:t>2010</w:t>
      </w:r>
      <w:r w:rsidRPr="00323094">
        <w:rPr>
          <w:rFonts w:ascii="Times New Roman" w:hAnsi="Times New Roman" w:cs="Times New Roman"/>
          <w:color w:val="000000"/>
          <w:sz w:val="24"/>
          <w:szCs w:val="24"/>
        </w:rPr>
        <w:t xml:space="preserve"> г. № 244-ФЗ «Об инновационном центре «Сколково».</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Исполнительная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sz w:val="24"/>
          <w:szCs w:val="24"/>
        </w:rPr>
        <w:t>означает комплект исполнительных чертежей в бумажном и электроном виде (</w:t>
      </w:r>
      <w:r w:rsidRPr="00323094">
        <w:rPr>
          <w:rFonts w:ascii="Times New Roman" w:hAnsi="Times New Roman" w:cs="Times New Roman"/>
          <w:sz w:val="24"/>
          <w:szCs w:val="24"/>
          <w:lang w:val="en-US"/>
        </w:rPr>
        <w:t>AutoCAD</w:t>
      </w:r>
      <w:r w:rsidRPr="00323094">
        <w:rPr>
          <w:rFonts w:ascii="Times New Roman" w:hAnsi="Times New Roman" w:cs="Times New Roman"/>
          <w:sz w:val="24"/>
          <w:szCs w:val="24"/>
        </w:rPr>
        <w:t xml:space="preserve"> и </w:t>
      </w:r>
      <w:r w:rsidRPr="00323094">
        <w:rPr>
          <w:rFonts w:ascii="Times New Roman" w:hAnsi="Times New Roman" w:cs="Times New Roman"/>
          <w:sz w:val="24"/>
          <w:szCs w:val="24"/>
          <w:lang w:val="en-US"/>
        </w:rPr>
        <w:t>PDF</w:t>
      </w:r>
      <w:r w:rsidRPr="00323094">
        <w:rPr>
          <w:rFonts w:ascii="Times New Roman" w:hAnsi="Times New Roman" w:cs="Times New Roman"/>
          <w:sz w:val="24"/>
          <w:szCs w:val="24"/>
        </w:rPr>
        <w:t xml:space="preserve"> </w:t>
      </w:r>
      <w:r w:rsidRPr="00323094">
        <w:rPr>
          <w:rFonts w:ascii="Times New Roman" w:hAnsi="Times New Roman" w:cs="Times New Roman"/>
          <w:sz w:val="24"/>
          <w:szCs w:val="24"/>
          <w:lang w:val="en-US"/>
        </w:rPr>
        <w:t>c</w:t>
      </w:r>
      <w:r w:rsidRPr="00323094">
        <w:rPr>
          <w:rFonts w:ascii="Times New Roman" w:hAnsi="Times New Roman" w:cs="Times New Roman"/>
          <w:sz w:val="24"/>
          <w:szCs w:val="24"/>
        </w:rPr>
        <w:t xml:space="preserve"> подписями ответственных лиц Генерального подрядчика), отражающи</w:t>
      </w:r>
      <w:r w:rsidR="00303DFF" w:rsidRPr="00323094">
        <w:rPr>
          <w:rFonts w:ascii="Times New Roman" w:hAnsi="Times New Roman" w:cs="Times New Roman"/>
          <w:sz w:val="24"/>
          <w:szCs w:val="24"/>
        </w:rPr>
        <w:t>й</w:t>
      </w:r>
      <w:r w:rsidRPr="00323094">
        <w:rPr>
          <w:rFonts w:ascii="Times New Roman" w:hAnsi="Times New Roman" w:cs="Times New Roman"/>
          <w:sz w:val="24"/>
          <w:szCs w:val="24"/>
        </w:rPr>
        <w:t xml:space="preserve"> </w:t>
      </w:r>
      <w:r w:rsidR="00303DFF" w:rsidRPr="00323094">
        <w:rPr>
          <w:rFonts w:ascii="Times New Roman" w:hAnsi="Times New Roman" w:cs="Times New Roman"/>
          <w:sz w:val="24"/>
          <w:szCs w:val="24"/>
        </w:rPr>
        <w:t>фактическое исполнение проектных решений и фактическое положение Объекта и его элементов в процессе строительства по мере завер</w:t>
      </w:r>
      <w:r w:rsidR="00CD7BA0" w:rsidRPr="00323094">
        <w:rPr>
          <w:rFonts w:ascii="Times New Roman" w:hAnsi="Times New Roman" w:cs="Times New Roman"/>
          <w:sz w:val="24"/>
          <w:szCs w:val="24"/>
        </w:rPr>
        <w:t>шения определенных в</w:t>
      </w:r>
      <w:r w:rsidR="00303DFF" w:rsidRPr="00323094">
        <w:rPr>
          <w:rFonts w:ascii="Times New Roman" w:hAnsi="Times New Roman" w:cs="Times New Roman"/>
          <w:sz w:val="24"/>
          <w:szCs w:val="24"/>
        </w:rPr>
        <w:t xml:space="preserve"> Рабочей документации Работ, в том числе акты освидетельствования геодезической разбивочной основы Объекта; акты разбивки осей Объекта на местности; акты освидетельствования </w:t>
      </w:r>
      <w:r w:rsidR="00614F26" w:rsidRPr="00323094">
        <w:rPr>
          <w:rFonts w:ascii="Times New Roman" w:hAnsi="Times New Roman" w:cs="Times New Roman"/>
          <w:sz w:val="24"/>
          <w:szCs w:val="24"/>
        </w:rPr>
        <w:t>С</w:t>
      </w:r>
      <w:r w:rsidR="00303DFF" w:rsidRPr="00323094">
        <w:rPr>
          <w:rFonts w:ascii="Times New Roman" w:hAnsi="Times New Roman" w:cs="Times New Roman"/>
          <w:sz w:val="24"/>
          <w:szCs w:val="24"/>
        </w:rPr>
        <w:t>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Pr="00323094">
        <w:rPr>
          <w:rFonts w:ascii="Times New Roman" w:hAnsi="Times New Roman" w:cs="Times New Roman"/>
          <w:sz w:val="24"/>
          <w:szCs w:val="24"/>
        </w:rPr>
        <w:t>.</w:t>
      </w:r>
    </w:p>
    <w:p w:rsidR="00A41AE4"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Исходно-разрешительная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означает </w:t>
      </w:r>
      <w:r w:rsidR="00303DFF" w:rsidRPr="00323094">
        <w:rPr>
          <w:rFonts w:ascii="Times New Roman" w:hAnsi="Times New Roman" w:cs="Times New Roman"/>
          <w:bCs/>
          <w:sz w:val="24"/>
          <w:szCs w:val="24"/>
        </w:rPr>
        <w:t>совокупность необходимой для выполнения Работ документации</w:t>
      </w:r>
      <w:r w:rsidRPr="00323094">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Pr="00323094">
        <w:rPr>
          <w:rFonts w:ascii="Times New Roman" w:hAnsi="Times New Roman" w:cs="Times New Roman"/>
          <w:sz w:val="24"/>
          <w:szCs w:val="24"/>
        </w:rPr>
        <w:t>инженерным</w:t>
      </w:r>
      <w:r w:rsidRPr="00323094">
        <w:rPr>
          <w:rFonts w:ascii="Times New Roman" w:hAnsi="Times New Roman" w:cs="Times New Roman"/>
          <w:bCs/>
          <w:sz w:val="24"/>
          <w:szCs w:val="24"/>
        </w:rPr>
        <w:t xml:space="preserve"> </w:t>
      </w:r>
      <w:r w:rsidRPr="00323094">
        <w:rPr>
          <w:rFonts w:ascii="Times New Roman" w:hAnsi="Times New Roman" w:cs="Times New Roman"/>
          <w:bCs/>
          <w:sz w:val="24"/>
          <w:szCs w:val="24"/>
        </w:rPr>
        <w:lastRenderedPageBreak/>
        <w:t xml:space="preserve">системам, технические условия для строительных работ,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передается Заказчиком Генеральному подрядчику по условиям  настоящего Договора, так и иную исходно-разрешительную документацию, которая должна быть собрана, получена и согласована Генеральным подрядчиком в соответствии с Нормами и обязательствами </w:t>
      </w:r>
      <w:r w:rsidR="003216C6" w:rsidRPr="00323094">
        <w:rPr>
          <w:rFonts w:ascii="Times New Roman" w:hAnsi="Times New Roman" w:cs="Times New Roman"/>
          <w:bCs/>
          <w:sz w:val="24"/>
          <w:szCs w:val="24"/>
        </w:rPr>
        <w:t>Г</w:t>
      </w:r>
      <w:r w:rsidRPr="00323094">
        <w:rPr>
          <w:rFonts w:ascii="Times New Roman" w:hAnsi="Times New Roman" w:cs="Times New Roman"/>
          <w:bCs/>
          <w:sz w:val="24"/>
          <w:szCs w:val="24"/>
        </w:rPr>
        <w:t>енерального подрядчика по настоящему Договору.</w:t>
      </w:r>
    </w:p>
    <w:p w:rsidR="00303DFF" w:rsidRPr="00323094" w:rsidRDefault="00303DF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Исходные данные</w:t>
      </w:r>
      <w:r w:rsidRPr="00323094">
        <w:rPr>
          <w:rFonts w:ascii="Times New Roman" w:hAnsi="Times New Roman" w:cs="Times New Roman"/>
          <w:bCs/>
          <w:sz w:val="24"/>
          <w:szCs w:val="24"/>
        </w:rPr>
        <w:t xml:space="preserve">» означает </w:t>
      </w:r>
      <w:r w:rsidR="00254CD6" w:rsidRPr="00323094">
        <w:rPr>
          <w:rFonts w:ascii="Times New Roman" w:hAnsi="Times New Roman" w:cs="Times New Roman"/>
          <w:bCs/>
          <w:color w:val="000000" w:themeColor="text1"/>
          <w:sz w:val="24"/>
          <w:szCs w:val="24"/>
        </w:rPr>
        <w:t xml:space="preserve">совокупность документации, имеющейся у Заказчика либо получаемой Заказчиком, необходимой для выполнения Генеральным подрядчиком Работ по настоящему Договору, подлежащей передаче Генеральному подрядчику. Состав Исходных данных, а также сроки передачи Исходных данных определяется Перечнем Исходных данных, согласованным Сторонами в качестве Приложения </w:t>
      </w:r>
      <w:r w:rsidR="00254CD6" w:rsidRPr="005646FA">
        <w:rPr>
          <w:rFonts w:ascii="Times New Roman" w:hAnsi="Times New Roman" w:cs="Times New Roman"/>
          <w:bCs/>
          <w:color w:val="000000" w:themeColor="text1"/>
          <w:sz w:val="24"/>
          <w:szCs w:val="24"/>
        </w:rPr>
        <w:t xml:space="preserve">№ </w:t>
      </w:r>
      <w:r w:rsidR="00C2570D" w:rsidRPr="005646FA">
        <w:rPr>
          <w:rFonts w:ascii="Times New Roman" w:hAnsi="Times New Roman" w:cs="Times New Roman"/>
          <w:bCs/>
          <w:color w:val="000000" w:themeColor="text1"/>
          <w:sz w:val="24"/>
          <w:szCs w:val="24"/>
        </w:rPr>
        <w:t>1</w:t>
      </w:r>
      <w:r w:rsidR="00A46B8A" w:rsidRPr="00323094">
        <w:rPr>
          <w:rFonts w:ascii="Times New Roman" w:hAnsi="Times New Roman" w:cs="Times New Roman"/>
          <w:bCs/>
          <w:color w:val="000000" w:themeColor="text1"/>
          <w:sz w:val="24"/>
          <w:szCs w:val="24"/>
        </w:rPr>
        <w:t xml:space="preserve"> </w:t>
      </w:r>
      <w:r w:rsidR="00254CD6" w:rsidRPr="00323094">
        <w:rPr>
          <w:rFonts w:ascii="Times New Roman" w:hAnsi="Times New Roman" w:cs="Times New Roman"/>
          <w:bCs/>
          <w:color w:val="000000" w:themeColor="text1"/>
          <w:sz w:val="24"/>
          <w:szCs w:val="24"/>
        </w:rPr>
        <w:t xml:space="preserve">к настоящему Договору. </w:t>
      </w:r>
    </w:p>
    <w:p w:rsidR="00251BB1" w:rsidRPr="00323094" w:rsidRDefault="000825A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251BB1" w:rsidRPr="00323094">
        <w:rPr>
          <w:rFonts w:ascii="Times New Roman" w:hAnsi="Times New Roman" w:cs="Times New Roman"/>
          <w:color w:val="000000"/>
          <w:sz w:val="24"/>
          <w:szCs w:val="24"/>
        </w:rPr>
        <w:t>«</w:t>
      </w:r>
      <w:r w:rsidR="00251BB1" w:rsidRPr="00323094">
        <w:rPr>
          <w:rFonts w:ascii="Times New Roman" w:hAnsi="Times New Roman" w:cs="Times New Roman"/>
          <w:b/>
          <w:color w:val="000000"/>
          <w:sz w:val="24"/>
          <w:szCs w:val="24"/>
        </w:rPr>
        <w:t>Контрольная точка</w:t>
      </w:r>
      <w:r w:rsidR="00251BB1" w:rsidRPr="00323094">
        <w:rPr>
          <w:rFonts w:ascii="Times New Roman" w:hAnsi="Times New Roman" w:cs="Times New Roman"/>
          <w:color w:val="000000"/>
          <w:sz w:val="24"/>
          <w:szCs w:val="24"/>
        </w:rPr>
        <w:t>» означает</w:t>
      </w:r>
      <w:r w:rsidR="00251BB1" w:rsidRPr="00323094">
        <w:rPr>
          <w:rFonts w:ascii="Times New Roman" w:hAnsi="Times New Roman" w:cs="Times New Roman"/>
          <w:sz w:val="24"/>
          <w:szCs w:val="24"/>
        </w:rPr>
        <w:t xml:space="preserve"> </w:t>
      </w:r>
      <w:r w:rsidR="00251BB1" w:rsidRPr="00323094">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00251BB1" w:rsidRPr="00323094">
        <w:rPr>
          <w:rFonts w:ascii="Times New Roman" w:hAnsi="Times New Roman" w:cs="Times New Roman"/>
          <w:sz w:val="24"/>
          <w:szCs w:val="24"/>
        </w:rPr>
        <w:t>подведения</w:t>
      </w:r>
      <w:r w:rsidR="00251BB1" w:rsidRPr="00323094">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определенных видов </w:t>
      </w:r>
      <w:r>
        <w:rPr>
          <w:rFonts w:ascii="Times New Roman" w:hAnsi="Times New Roman" w:cs="Times New Roman"/>
          <w:color w:val="000000"/>
          <w:sz w:val="24"/>
          <w:szCs w:val="24"/>
        </w:rPr>
        <w:t xml:space="preserve">(этапов) </w:t>
      </w:r>
      <w:r w:rsidR="00251BB1" w:rsidRPr="00323094">
        <w:rPr>
          <w:rFonts w:ascii="Times New Roman" w:hAnsi="Times New Roman" w:cs="Times New Roman"/>
          <w:color w:val="000000"/>
          <w:sz w:val="24"/>
          <w:szCs w:val="24"/>
        </w:rPr>
        <w:t xml:space="preserve">Работ, указанные в Графике выполнения работ, являются Контрольными точками.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Критический путь</w:t>
      </w:r>
      <w:r w:rsidRPr="00323094">
        <w:rPr>
          <w:rFonts w:ascii="Times New Roman" w:hAnsi="Times New Roman" w:cs="Times New Roman"/>
          <w:color w:val="000000"/>
          <w:sz w:val="24"/>
          <w:szCs w:val="24"/>
        </w:rPr>
        <w:t xml:space="preserve">»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КС-2</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 xml:space="preserve">Акт о приемке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xml:space="preserve"> составленный на основе формы, утвержденной Постановлением Госкомстата РФ от 11 ноября 1999 г. № 100, котор</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их стоимости по настоящему Договору. КС-2 подтверждает лишь объем выполненных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за отчетный период и используется Заказчиком исключительно для проведения расчетов. Стороны соглашаются, что при подписании КС-2 не происходит перехода от Генерального подрядчика Заказчику риска случайной гибели или случайного повреждения результата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абот (или их части) по Договору. КС-2 не является Актом приемки законченного строительством объекта</w:t>
      </w:r>
      <w:r w:rsidR="003C10E8" w:rsidRPr="00323094">
        <w:rPr>
          <w:rFonts w:ascii="Times New Roman" w:hAnsi="Times New Roman" w:cs="Times New Roman"/>
          <w:sz w:val="24"/>
          <w:szCs w:val="24"/>
        </w:rPr>
        <w:t>.</w:t>
      </w:r>
    </w:p>
    <w:p w:rsidR="005B53EC"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КС-3</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Справк</w:t>
      </w:r>
      <w:r w:rsidR="0022161B" w:rsidRPr="00323094">
        <w:rPr>
          <w:rFonts w:ascii="Times New Roman" w:hAnsi="Times New Roman" w:cs="Times New Roman"/>
          <w:b/>
          <w:sz w:val="24"/>
          <w:szCs w:val="24"/>
        </w:rPr>
        <w:t>а</w:t>
      </w:r>
      <w:r w:rsidRPr="00323094">
        <w:rPr>
          <w:rFonts w:ascii="Times New Roman" w:hAnsi="Times New Roman" w:cs="Times New Roman"/>
          <w:b/>
          <w:sz w:val="24"/>
          <w:szCs w:val="24"/>
        </w:rPr>
        <w:t xml:space="preserve"> о стоимости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 и затрат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составленн</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на основе формы</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утвержденной Постановлением Госкомстата РФ от 11 ноября 1999 г.</w:t>
      </w:r>
      <w:r w:rsidR="0022161B"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100</w:t>
      </w:r>
      <w:r w:rsidR="0022161B" w:rsidRPr="00323094">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КС-3 </w:t>
      </w:r>
      <w:r w:rsidRPr="00323094">
        <w:rPr>
          <w:rFonts w:ascii="Times New Roman" w:hAnsi="Times New Roman" w:cs="Times New Roman"/>
          <w:sz w:val="24"/>
          <w:szCs w:val="24"/>
        </w:rPr>
        <w:lastRenderedPageBreak/>
        <w:t xml:space="preserve">подтверждает стоимость выполненных Строительно-монтажных 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Строительно-монтажных работ (или их части) по Договору. КС-3 не является Актом приемки законченного строительством объекта.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Материалы</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материалы и изделия всех видов (за исключением Оборудования), которые используются или которые предполагается использовать при выполнении </w:t>
      </w:r>
      <w:r w:rsidRPr="00323094">
        <w:rPr>
          <w:rFonts w:ascii="Times New Roman" w:hAnsi="Times New Roman" w:cs="Times New Roman"/>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Материалы согласуются с Заказчиком до их применения.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Недостатки</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Дефекты</w:t>
      </w:r>
      <w:r w:rsidRPr="00323094">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Норм; или отклонения при выполнении Работ от условий и требований настоящего Договора, </w:t>
      </w:r>
      <w:r w:rsidRPr="00323094">
        <w:rPr>
          <w:rFonts w:ascii="Times New Roman" w:hAnsi="Times New Roman" w:cs="Times New Roman"/>
          <w:sz w:val="24"/>
          <w:szCs w:val="24"/>
        </w:rPr>
        <w:t>Исходно-разрешительной документации</w:t>
      </w:r>
      <w:r w:rsidRPr="00323094">
        <w:rPr>
          <w:rFonts w:ascii="Times New Roman" w:hAnsi="Times New Roman" w:cs="Times New Roman"/>
          <w:color w:val="000000"/>
          <w:sz w:val="24"/>
          <w:szCs w:val="24"/>
        </w:rPr>
        <w:t xml:space="preserve">, </w:t>
      </w:r>
      <w:r w:rsidR="00F4630D" w:rsidRPr="00FB7D30">
        <w:rPr>
          <w:rFonts w:ascii="Times New Roman" w:hAnsi="Times New Roman" w:cs="Times New Roman"/>
          <w:color w:val="000000"/>
          <w:sz w:val="24"/>
          <w:szCs w:val="24"/>
        </w:rPr>
        <w:t>Рабочей</w:t>
      </w:r>
      <w:r w:rsidRPr="00FB7D30">
        <w:rPr>
          <w:rFonts w:ascii="Times New Roman" w:hAnsi="Times New Roman" w:cs="Times New Roman"/>
          <w:color w:val="000000"/>
          <w:sz w:val="24"/>
          <w:szCs w:val="24"/>
        </w:rPr>
        <w:t xml:space="preserve"> документации</w:t>
      </w:r>
      <w:r w:rsidRPr="00323094">
        <w:rPr>
          <w:rFonts w:ascii="Times New Roman" w:hAnsi="Times New Roman" w:cs="Times New Roman"/>
          <w:color w:val="000000"/>
          <w:sz w:val="24"/>
          <w:szCs w:val="24"/>
        </w:rPr>
        <w:t>, Норм.</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Фонд</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Управляющая компания</w:t>
      </w:r>
      <w:r w:rsidRPr="00323094">
        <w:rPr>
          <w:rFonts w:ascii="Times New Roman" w:hAnsi="Times New Roman" w:cs="Times New Roman"/>
          <w:color w:val="000000"/>
          <w:sz w:val="24"/>
          <w:szCs w:val="24"/>
        </w:rPr>
        <w:t xml:space="preserve">» означает управляющую компанию, созданную в соответствии Федеральным законом от 28 сентября 2010 г. N 244-ФЗ «Об инновационном центре «Сколково».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themeColor="text1"/>
          <w:sz w:val="24"/>
          <w:szCs w:val="24"/>
        </w:rPr>
        <w:t xml:space="preserve">«Нормы» </w:t>
      </w:r>
      <w:r w:rsidRPr="00323094">
        <w:rPr>
          <w:rFonts w:ascii="Times New Roman" w:hAnsi="Times New Roman" w:cs="Times New Roman"/>
          <w:sz w:val="24"/>
          <w:szCs w:val="24"/>
        </w:rPr>
        <w:t xml:space="preserve">означает законы </w:t>
      </w:r>
      <w:r w:rsidR="00254CD6" w:rsidRPr="00323094">
        <w:rPr>
          <w:rFonts w:ascii="Times New Roman" w:hAnsi="Times New Roman" w:cs="Times New Roman"/>
          <w:sz w:val="24"/>
          <w:szCs w:val="24"/>
        </w:rPr>
        <w:t xml:space="preserve">(включая Федеральный закон от 28.09.2010 № 244-ФЗ «Об инновационном центре «Сколково») </w:t>
      </w:r>
      <w:r w:rsidRPr="00323094">
        <w:rPr>
          <w:rFonts w:ascii="Times New Roman" w:hAnsi="Times New Roman" w:cs="Times New Roman"/>
          <w:sz w:val="24"/>
          <w:szCs w:val="24"/>
        </w:rPr>
        <w:t xml:space="preserve">и подзаконные нормативные акты, технические регламенты, </w:t>
      </w:r>
      <w:r w:rsidR="00254CD6" w:rsidRPr="00323094">
        <w:rPr>
          <w:rFonts w:ascii="Times New Roman" w:hAnsi="Times New Roman" w:cs="Times New Roman"/>
          <w:sz w:val="24"/>
          <w:szCs w:val="24"/>
        </w:rPr>
        <w:t xml:space="preserve">своды правил, </w:t>
      </w:r>
      <w:r w:rsidRPr="00323094">
        <w:rPr>
          <w:rFonts w:ascii="Times New Roman" w:hAnsi="Times New Roman" w:cs="Times New Roman"/>
          <w:sz w:val="24"/>
          <w:szCs w:val="24"/>
        </w:rPr>
        <w:t xml:space="preserve">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«Сколково» (включая Правила проекта и иные локальные нормативные акты Управляющей компании).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Оборудование</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оборудование, монтируемое и (или) устанавливаемое Генеральным подрядчиком на Объекте в рамках выполнения </w:t>
      </w:r>
      <w:r w:rsidRPr="00323094">
        <w:rPr>
          <w:rFonts w:ascii="Times New Roman" w:hAnsi="Times New Roman" w:cs="Times New Roman"/>
          <w:sz w:val="24"/>
          <w:szCs w:val="24"/>
        </w:rPr>
        <w:t>Строительно-монтажных работ</w:t>
      </w:r>
      <w:r w:rsidRPr="00323094">
        <w:rPr>
          <w:rFonts w:ascii="Times New Roman" w:hAnsi="Times New Roman" w:cs="Times New Roman"/>
          <w:color w:val="000000"/>
          <w:sz w:val="24"/>
          <w:szCs w:val="24"/>
        </w:rPr>
        <w:t xml:space="preserve"> по настоящему Договору. </w:t>
      </w:r>
    </w:p>
    <w:p w:rsidR="00EB645D"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Объект</w:t>
      </w:r>
      <w:r w:rsidRPr="00323094">
        <w:rPr>
          <w:rFonts w:ascii="Times New Roman" w:hAnsi="Times New Roman" w:cs="Times New Roman"/>
          <w:bCs/>
          <w:sz w:val="24"/>
          <w:szCs w:val="24"/>
        </w:rPr>
        <w:t>»</w:t>
      </w:r>
      <w:r w:rsidR="00665093" w:rsidRPr="00323094">
        <w:rPr>
          <w:rFonts w:ascii="Times New Roman" w:hAnsi="Times New Roman" w:cs="Times New Roman"/>
          <w:bCs/>
          <w:sz w:val="24"/>
          <w:szCs w:val="24"/>
        </w:rPr>
        <w:t xml:space="preserve"> -</w:t>
      </w:r>
      <w:r w:rsidR="002328AE" w:rsidRPr="00323094">
        <w:rPr>
          <w:rFonts w:ascii="Times New Roman" w:hAnsi="Times New Roman"/>
          <w:bCs/>
          <w:sz w:val="24"/>
          <w:szCs w:val="24"/>
        </w:rPr>
        <w:t xml:space="preserve"> </w:t>
      </w:r>
      <w:r w:rsidR="00F52E45" w:rsidRPr="00850604">
        <w:rPr>
          <w:rFonts w:ascii="Times New Roman" w:hAnsi="Times New Roman"/>
          <w:b/>
          <w:bCs/>
          <w:sz w:val="24"/>
          <w:szCs w:val="24"/>
          <w:lang w:eastAsia="ru-RU"/>
        </w:rPr>
        <w:t xml:space="preserve"> </w:t>
      </w:r>
      <w:r w:rsidR="00F52E45" w:rsidRPr="00850604">
        <w:rPr>
          <w:rFonts w:ascii="Times New Roman" w:hAnsi="Times New Roman" w:cs="Times New Roman"/>
          <w:bCs/>
          <w:sz w:val="24"/>
          <w:szCs w:val="24"/>
        </w:rPr>
        <w:t>«</w:t>
      </w:r>
      <w:r w:rsidR="00FB7D30" w:rsidRPr="00CB3FD1">
        <w:rPr>
          <w:rFonts w:ascii="Times New Roman" w:eastAsia="Times New Roman" w:hAnsi="Times New Roman"/>
          <w:sz w:val="24"/>
          <w:szCs w:val="24"/>
          <w:lang w:eastAsia="ru-RU"/>
        </w:rPr>
        <w:t xml:space="preserve">Комплексное благоустройство и озеленение (Ландшафт с архитектурой и благоустройство) инновационного центра «Сколково».  Сквер «Офисного центра «Технопарк в районе </w:t>
      </w:r>
      <w:r w:rsidR="00FB7D30" w:rsidRPr="00CB3FD1">
        <w:rPr>
          <w:rFonts w:ascii="Times New Roman" w:eastAsia="Times New Roman" w:hAnsi="Times New Roman"/>
          <w:sz w:val="24"/>
          <w:szCs w:val="24"/>
          <w:lang w:val="en-US" w:eastAsia="ru-RU"/>
        </w:rPr>
        <w:t>D</w:t>
      </w:r>
      <w:r w:rsidR="00FB7D30" w:rsidRPr="00CB3FD1">
        <w:rPr>
          <w:rFonts w:ascii="Times New Roman" w:eastAsia="Times New Roman" w:hAnsi="Times New Roman"/>
          <w:sz w:val="24"/>
          <w:szCs w:val="24"/>
          <w:lang w:eastAsia="ru-RU"/>
        </w:rPr>
        <w:t>1»</w:t>
      </w:r>
      <w:r w:rsidR="00F52E45" w:rsidRPr="00F52E45">
        <w:rPr>
          <w:rFonts w:ascii="Times New Roman" w:hAnsi="Times New Roman" w:cs="Times New Roman"/>
          <w:bCs/>
          <w:sz w:val="24"/>
          <w:szCs w:val="24"/>
        </w:rPr>
        <w:t>».</w:t>
      </w:r>
    </w:p>
    <w:p w:rsidR="00150898" w:rsidRPr="00323094" w:rsidRDefault="00EB645D" w:rsidP="00FC2432">
      <w:pPr>
        <w:pStyle w:val="a4"/>
        <w:tabs>
          <w:tab w:val="left" w:pos="-2977"/>
        </w:tabs>
        <w:spacing w:before="120" w:after="120"/>
        <w:ind w:left="993" w:right="-1"/>
        <w:jc w:val="both"/>
        <w:rPr>
          <w:rFonts w:ascii="Times New Roman" w:hAnsi="Times New Roman" w:cs="Times New Roman"/>
          <w:color w:val="000000"/>
          <w:sz w:val="24"/>
          <w:szCs w:val="24"/>
        </w:rPr>
      </w:pPr>
      <w:r w:rsidRPr="00793E7A">
        <w:rPr>
          <w:rFonts w:ascii="Times New Roman" w:hAnsi="Times New Roman" w:cs="Times New Roman"/>
          <w:bCs/>
          <w:sz w:val="24"/>
          <w:szCs w:val="24"/>
        </w:rPr>
        <w:t xml:space="preserve">Объект подлежит размещению на </w:t>
      </w:r>
      <w:r w:rsidR="00BC5CE2" w:rsidRPr="00793E7A">
        <w:rPr>
          <w:rFonts w:ascii="Times New Roman" w:hAnsi="Times New Roman" w:cs="Times New Roman"/>
          <w:color w:val="262626" w:themeColor="text1" w:themeTint="D9"/>
          <w:sz w:val="24"/>
          <w:szCs w:val="24"/>
        </w:rPr>
        <w:t xml:space="preserve">участке площадью </w:t>
      </w:r>
      <w:r w:rsidR="00E5309D" w:rsidRPr="00E5309D">
        <w:rPr>
          <w:rFonts w:ascii="Times New Roman" w:hAnsi="Times New Roman"/>
          <w:sz w:val="24"/>
          <w:szCs w:val="24"/>
          <w:highlight w:val="yellow"/>
        </w:rPr>
        <w:t>6852</w:t>
      </w:r>
      <w:r w:rsidR="00BC5CE2" w:rsidRPr="00793E7A">
        <w:rPr>
          <w:rFonts w:ascii="Times New Roman" w:hAnsi="Times New Roman" w:cs="Times New Roman"/>
          <w:color w:val="262626" w:themeColor="text1" w:themeTint="D9"/>
          <w:sz w:val="24"/>
          <w:szCs w:val="24"/>
        </w:rPr>
        <w:t xml:space="preserve"> кв. м, являющимся </w:t>
      </w:r>
      <w:r w:rsidR="00BC5CE2" w:rsidRPr="00793E7A">
        <w:rPr>
          <w:rFonts w:ascii="Times New Roman" w:hAnsi="Times New Roman" w:cs="Times New Roman"/>
          <w:sz w:val="24"/>
          <w:szCs w:val="24"/>
        </w:rPr>
        <w:t>земельн</w:t>
      </w:r>
      <w:r w:rsidR="00793E7A" w:rsidRPr="00793E7A">
        <w:rPr>
          <w:rFonts w:ascii="Times New Roman" w:hAnsi="Times New Roman" w:cs="Times New Roman"/>
          <w:sz w:val="24"/>
          <w:szCs w:val="24"/>
        </w:rPr>
        <w:t>ым</w:t>
      </w:r>
      <w:r w:rsidR="00BC5CE2" w:rsidRPr="00793E7A">
        <w:rPr>
          <w:rFonts w:ascii="Times New Roman" w:hAnsi="Times New Roman" w:cs="Times New Roman"/>
          <w:sz w:val="24"/>
          <w:szCs w:val="24"/>
        </w:rPr>
        <w:t xml:space="preserve"> участк</w:t>
      </w:r>
      <w:r w:rsidR="00793E7A" w:rsidRPr="00793E7A">
        <w:rPr>
          <w:rFonts w:ascii="Times New Roman" w:hAnsi="Times New Roman" w:cs="Times New Roman"/>
          <w:sz w:val="24"/>
          <w:szCs w:val="24"/>
        </w:rPr>
        <w:t>ом</w:t>
      </w:r>
      <w:r w:rsidR="00BC5CE2" w:rsidRPr="00793E7A">
        <w:rPr>
          <w:rFonts w:ascii="Times New Roman" w:hAnsi="Times New Roman" w:cs="Times New Roman"/>
          <w:sz w:val="24"/>
          <w:szCs w:val="24"/>
        </w:rPr>
        <w:t xml:space="preserve"> ИЦ "Сколково" с кадастровым номером </w:t>
      </w:r>
      <w:r w:rsidR="00E5309D" w:rsidRPr="00E5309D">
        <w:rPr>
          <w:rFonts w:ascii="Times New Roman" w:hAnsi="Times New Roman"/>
          <w:sz w:val="24"/>
          <w:szCs w:val="24"/>
          <w:highlight w:val="yellow"/>
        </w:rPr>
        <w:t>77:15:0020321:215</w:t>
      </w:r>
      <w:r w:rsidR="00BC5CE2" w:rsidRPr="00E5309D">
        <w:rPr>
          <w:rFonts w:ascii="Times New Roman" w:hAnsi="Times New Roman" w:cs="Times New Roman"/>
          <w:i/>
          <w:sz w:val="24"/>
          <w:szCs w:val="24"/>
        </w:rPr>
        <w:t>.</w:t>
      </w:r>
      <w:r w:rsidR="00150898" w:rsidRPr="00323094">
        <w:rPr>
          <w:rFonts w:ascii="Times New Roman" w:hAnsi="Times New Roman" w:cs="Times New Roman"/>
          <w:color w:val="000000"/>
          <w:sz w:val="24"/>
          <w:szCs w:val="24"/>
        </w:rPr>
        <w:t xml:space="preserve"> </w:t>
      </w:r>
    </w:p>
    <w:p w:rsidR="00251BB1" w:rsidRPr="00323094"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bCs/>
          <w:sz w:val="24"/>
          <w:szCs w:val="24"/>
        </w:rPr>
        <w:t>Подготовка Рабочей документации в отношении Объекта и с</w:t>
      </w:r>
      <w:r w:rsidR="00150898" w:rsidRPr="00323094">
        <w:rPr>
          <w:rFonts w:ascii="Times New Roman" w:hAnsi="Times New Roman" w:cs="Times New Roman"/>
          <w:bCs/>
          <w:sz w:val="24"/>
          <w:szCs w:val="24"/>
        </w:rPr>
        <w:t xml:space="preserve">троительство Объекта осуществляется </w:t>
      </w:r>
      <w:r w:rsidR="00704E59" w:rsidRPr="00323094">
        <w:rPr>
          <w:rFonts w:ascii="Times New Roman" w:hAnsi="Times New Roman" w:cs="Times New Roman"/>
          <w:bCs/>
          <w:sz w:val="24"/>
          <w:szCs w:val="24"/>
        </w:rPr>
        <w:t xml:space="preserve">Генеральным подрядчиком </w:t>
      </w:r>
      <w:r w:rsidRPr="00323094">
        <w:rPr>
          <w:rFonts w:ascii="Times New Roman" w:hAnsi="Times New Roman" w:cs="Times New Roman"/>
          <w:bCs/>
          <w:sz w:val="24"/>
          <w:szCs w:val="24"/>
        </w:rPr>
        <w:t xml:space="preserve">на основании </w:t>
      </w:r>
      <w:r w:rsidR="002328AE" w:rsidRPr="00323094">
        <w:rPr>
          <w:rFonts w:ascii="Times New Roman" w:hAnsi="Times New Roman" w:cs="Times New Roman"/>
          <w:bCs/>
          <w:sz w:val="24"/>
          <w:szCs w:val="24"/>
        </w:rPr>
        <w:t>полученных</w:t>
      </w:r>
      <w:r w:rsidR="00704E59" w:rsidRPr="00323094">
        <w:rPr>
          <w:rFonts w:ascii="Times New Roman" w:hAnsi="Times New Roman" w:cs="Times New Roman"/>
          <w:bCs/>
          <w:sz w:val="24"/>
          <w:szCs w:val="24"/>
        </w:rPr>
        <w:t xml:space="preserve"> от Заказчика </w:t>
      </w:r>
      <w:r w:rsidR="002328AE" w:rsidRPr="00323094">
        <w:rPr>
          <w:rFonts w:ascii="Times New Roman" w:hAnsi="Times New Roman" w:cs="Times New Roman"/>
          <w:sz w:val="24"/>
          <w:szCs w:val="24"/>
        </w:rPr>
        <w:t>Исходных данных</w:t>
      </w:r>
      <w:r w:rsidRPr="00323094">
        <w:rPr>
          <w:rFonts w:ascii="Times New Roman" w:hAnsi="Times New Roman" w:cs="Times New Roman"/>
          <w:sz w:val="24"/>
          <w:szCs w:val="24"/>
        </w:rPr>
        <w:t>.</w:t>
      </w:r>
      <w:r w:rsidR="00150898" w:rsidRPr="00323094">
        <w:rPr>
          <w:rFonts w:ascii="Times New Roman" w:hAnsi="Times New Roman" w:cs="Times New Roman"/>
          <w:color w:val="000000"/>
          <w:sz w:val="24"/>
          <w:szCs w:val="24"/>
        </w:rPr>
        <w:t xml:space="preserve"> </w:t>
      </w:r>
      <w:r w:rsidR="00EB645D" w:rsidRPr="00323094">
        <w:rPr>
          <w:rFonts w:ascii="Times New Roman" w:hAnsi="Times New Roman" w:cs="Times New Roman"/>
          <w:color w:val="000000"/>
          <w:sz w:val="24"/>
          <w:szCs w:val="24"/>
        </w:rPr>
        <w:t xml:space="preserve">     </w:t>
      </w:r>
    </w:p>
    <w:p w:rsidR="000273AC" w:rsidRPr="00323094" w:rsidRDefault="002328AE"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sz w:val="24"/>
          <w:szCs w:val="24"/>
        </w:rPr>
        <w:t xml:space="preserve"> </w:t>
      </w:r>
      <w:r w:rsidR="000273AC" w:rsidRPr="00323094">
        <w:rPr>
          <w:rFonts w:ascii="Times New Roman" w:hAnsi="Times New Roman" w:cs="Times New Roman"/>
          <w:bCs/>
          <w:sz w:val="24"/>
          <w:szCs w:val="24"/>
        </w:rPr>
        <w:t>«</w:t>
      </w:r>
      <w:r w:rsidR="000273AC" w:rsidRPr="00323094">
        <w:rPr>
          <w:rFonts w:ascii="Times New Roman" w:hAnsi="Times New Roman" w:cs="Times New Roman"/>
          <w:b/>
          <w:bCs/>
          <w:sz w:val="24"/>
          <w:szCs w:val="24"/>
        </w:rPr>
        <w:t>Поставщик</w:t>
      </w:r>
      <w:r w:rsidR="000273AC" w:rsidRPr="00323094">
        <w:rPr>
          <w:rFonts w:ascii="Times New Roman" w:hAnsi="Times New Roman" w:cs="Times New Roman"/>
          <w:bCs/>
          <w:sz w:val="24"/>
          <w:szCs w:val="24"/>
        </w:rPr>
        <w:t>» означает третье лицо, по договору с которым Генеральным подрядчиком приобретены Материалы</w:t>
      </w:r>
      <w:r w:rsidR="00FB7D30">
        <w:rPr>
          <w:rFonts w:ascii="Times New Roman" w:hAnsi="Times New Roman" w:cs="Times New Roman"/>
          <w:bCs/>
          <w:sz w:val="24"/>
          <w:szCs w:val="24"/>
        </w:rPr>
        <w:t>, Зелёные насаждения</w:t>
      </w:r>
      <w:r w:rsidR="000273AC" w:rsidRPr="00323094">
        <w:rPr>
          <w:rFonts w:ascii="Times New Roman" w:hAnsi="Times New Roman" w:cs="Times New Roman"/>
          <w:bCs/>
          <w:sz w:val="24"/>
          <w:szCs w:val="24"/>
        </w:rPr>
        <w:t xml:space="preserve"> или Оборудование для выполнения Строительно-монтажных </w:t>
      </w:r>
      <w:r w:rsidR="00202F4C" w:rsidRPr="00323094">
        <w:rPr>
          <w:rFonts w:ascii="Times New Roman" w:hAnsi="Times New Roman" w:cs="Times New Roman"/>
          <w:bCs/>
          <w:sz w:val="24"/>
          <w:szCs w:val="24"/>
        </w:rPr>
        <w:t>р</w:t>
      </w:r>
      <w:r w:rsidR="000273AC" w:rsidRPr="00323094">
        <w:rPr>
          <w:rFonts w:ascii="Times New Roman" w:hAnsi="Times New Roman" w:cs="Times New Roman"/>
          <w:bCs/>
          <w:sz w:val="24"/>
          <w:szCs w:val="24"/>
        </w:rPr>
        <w:t>абот.</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sz w:val="24"/>
          <w:szCs w:val="24"/>
        </w:rPr>
        <w:lastRenderedPageBreak/>
        <w:t xml:space="preserve">«Правила </w:t>
      </w:r>
      <w:r w:rsidRPr="00323094">
        <w:rPr>
          <w:rFonts w:ascii="Times New Roman" w:hAnsi="Times New Roman"/>
          <w:b/>
          <w:sz w:val="24"/>
          <w:szCs w:val="24"/>
        </w:rPr>
        <w:t>проекта</w:t>
      </w:r>
      <w:r w:rsidRPr="00323094">
        <w:rPr>
          <w:rFonts w:ascii="Times New Roman" w:hAnsi="Times New Roman"/>
          <w:sz w:val="24"/>
          <w:szCs w:val="24"/>
        </w:rPr>
        <w:t>» означает документы, утвержденные Управляющей компанией,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инновационного центра  «Сколково».</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Генеральным подрядчиком в письменной форме на постоянной основе или, в зависимости от обстоятельств, для выполнения определенных </w:t>
      </w:r>
      <w:r w:rsidRPr="00323094">
        <w:rPr>
          <w:rFonts w:ascii="Times New Roman" w:hAnsi="Times New Roman" w:cs="Times New Roman"/>
          <w:sz w:val="24"/>
          <w:szCs w:val="24"/>
        </w:rPr>
        <w:t>функций</w:t>
      </w:r>
      <w:r w:rsidRPr="00323094">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0273AC"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Заказчика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Заказчиком полномочий.</w:t>
      </w:r>
    </w:p>
    <w:p w:rsidR="00704E59"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Проект</w:t>
      </w:r>
      <w:r w:rsidRPr="00323094">
        <w:rPr>
          <w:rFonts w:ascii="Times New Roman" w:hAnsi="Times New Roman" w:cs="Times New Roman"/>
          <w:bCs/>
          <w:color w:val="000000"/>
          <w:sz w:val="24"/>
          <w:szCs w:val="24"/>
        </w:rPr>
        <w:t xml:space="preserve">» </w:t>
      </w:r>
      <w:r w:rsidRPr="00323094">
        <w:rPr>
          <w:rFonts w:ascii="Times New Roman" w:hAnsi="Times New Roman" w:cs="Times New Roman"/>
          <w:sz w:val="24"/>
          <w:szCs w:val="24"/>
        </w:rPr>
        <w:t xml:space="preserve">означает совокупность действий Сторон настоящего Договора и третьих лиц, направленных на создание Объекта. </w:t>
      </w:r>
    </w:p>
    <w:p w:rsidR="00254CD6" w:rsidRPr="00323094" w:rsidRDefault="00254CD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Проект производства работ</w:t>
      </w:r>
      <w:r w:rsidRPr="00323094">
        <w:rPr>
          <w:rFonts w:ascii="Times New Roman" w:hAnsi="Times New Roman" w:cs="Times New Roman"/>
          <w:sz w:val="24"/>
          <w:szCs w:val="24"/>
        </w:rPr>
        <w:t xml:space="preserve">» означает организационно-технологической документ на строительство, разрабатываемый и утверждаемый Генеральным подрядчиком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 геодезических знаков,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и привязка городков строителей и мобильных (инвентарных) зданий, мероприятия по обеспечению сохранности материалов, изделий, конструкций и оборудования на строительной площадке, природоохранные мероприятия, мероприятия по охране труда и безопасности в строительстве, технико-экономические показатели и иные сведения, предусмотренные Нормами. </w:t>
      </w:r>
    </w:p>
    <w:p w:rsidR="00704E59" w:rsidRPr="00323094" w:rsidRDefault="001E067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 </w:t>
      </w:r>
      <w:r w:rsidR="00202F4C" w:rsidRPr="00323094">
        <w:rPr>
          <w:rFonts w:ascii="Times New Roman" w:hAnsi="Times New Roman" w:cs="Times New Roman"/>
          <w:sz w:val="24"/>
          <w:szCs w:val="24"/>
        </w:rPr>
        <w:t>«</w:t>
      </w:r>
      <w:r w:rsidR="00202F4C" w:rsidRPr="00323094">
        <w:rPr>
          <w:rFonts w:ascii="Times New Roman" w:hAnsi="Times New Roman" w:cs="Times New Roman"/>
          <w:b/>
          <w:sz w:val="24"/>
          <w:szCs w:val="24"/>
        </w:rPr>
        <w:t>Рабочая документация</w:t>
      </w:r>
      <w:r w:rsidR="00202F4C" w:rsidRPr="00323094">
        <w:rPr>
          <w:rFonts w:ascii="Times New Roman" w:hAnsi="Times New Roman" w:cs="Times New Roman"/>
          <w:sz w:val="24"/>
          <w:szCs w:val="24"/>
        </w:rPr>
        <w:t xml:space="preserve">» означает подготовленную </w:t>
      </w:r>
      <w:r w:rsidR="0022161B" w:rsidRPr="00323094">
        <w:rPr>
          <w:rFonts w:ascii="Times New Roman" w:hAnsi="Times New Roman" w:cs="Times New Roman"/>
          <w:sz w:val="24"/>
          <w:szCs w:val="24"/>
        </w:rPr>
        <w:t xml:space="preserve">Генеральным подрядчиком </w:t>
      </w:r>
      <w:r w:rsidR="00202F4C" w:rsidRPr="00323094">
        <w:rPr>
          <w:rFonts w:ascii="Times New Roman" w:hAnsi="Times New Roman" w:cs="Times New Roman"/>
          <w:sz w:val="24"/>
          <w:szCs w:val="24"/>
        </w:rPr>
        <w:t xml:space="preserve">на </w:t>
      </w:r>
      <w:r w:rsidR="002328AE" w:rsidRPr="00323094">
        <w:rPr>
          <w:rFonts w:ascii="Times New Roman" w:hAnsi="Times New Roman" w:cs="Times New Roman"/>
          <w:sz w:val="24"/>
          <w:szCs w:val="24"/>
        </w:rPr>
        <w:t>основании Исходных данных</w:t>
      </w:r>
      <w:r w:rsidR="00202F4C" w:rsidRPr="00323094">
        <w:rPr>
          <w:rFonts w:ascii="Times New Roman" w:hAnsi="Times New Roman" w:cs="Times New Roman"/>
          <w:sz w:val="24"/>
          <w:szCs w:val="24"/>
        </w:rPr>
        <w:t xml:space="preserve"> совокупность текстовых и графических документов (в том числе основные комплекты рабочих чертежей, спецификации оборудования, изделий и материалов, другие прилагаемые документы, разработанные в дополнение к рабочим чертежам основного комплекта), обеспечивающих реализацию принятых в утвержденно</w:t>
      </w:r>
      <w:r w:rsidR="00F4630D">
        <w:rPr>
          <w:rFonts w:ascii="Times New Roman" w:hAnsi="Times New Roman" w:cs="Times New Roman"/>
          <w:sz w:val="24"/>
          <w:szCs w:val="24"/>
        </w:rPr>
        <w:t>м</w:t>
      </w:r>
      <w:r w:rsidR="00202F4C" w:rsidRPr="00323094">
        <w:rPr>
          <w:rFonts w:ascii="Times New Roman" w:hAnsi="Times New Roman" w:cs="Times New Roman"/>
          <w:sz w:val="24"/>
          <w:szCs w:val="24"/>
        </w:rPr>
        <w:t xml:space="preserve"> </w:t>
      </w:r>
      <w:r w:rsidR="00F4630D">
        <w:rPr>
          <w:rFonts w:ascii="Times New Roman" w:hAnsi="Times New Roman" w:cs="Times New Roman"/>
          <w:sz w:val="24"/>
          <w:szCs w:val="24"/>
        </w:rPr>
        <w:t xml:space="preserve">Эскизном проекте </w:t>
      </w:r>
      <w:r w:rsidR="00202F4C" w:rsidRPr="00323094">
        <w:rPr>
          <w:rFonts w:ascii="Times New Roman" w:hAnsi="Times New Roman" w:cs="Times New Roman"/>
          <w:sz w:val="24"/>
          <w:szCs w:val="24"/>
        </w:rPr>
        <w:t>технических решений, необходимых для производства Строительно-монтажных работ, обеспечения строительства Оборудованием, изделиями и Материалами и/или изготовления строительных изделий.</w:t>
      </w:r>
      <w:r w:rsidR="00AF73D0" w:rsidRPr="00323094">
        <w:rPr>
          <w:rFonts w:ascii="Times New Roman" w:hAnsi="Times New Roman" w:cs="Times New Roman"/>
          <w:sz w:val="24"/>
          <w:szCs w:val="24"/>
        </w:rPr>
        <w:t xml:space="preserve"> </w:t>
      </w:r>
      <w:r w:rsidR="00202F4C" w:rsidRPr="00323094">
        <w:rPr>
          <w:rFonts w:ascii="Times New Roman" w:hAnsi="Times New Roman" w:cs="Times New Roman"/>
          <w:sz w:val="24"/>
          <w:szCs w:val="24"/>
        </w:rPr>
        <w:t xml:space="preserve">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lastRenderedPageBreak/>
        <w:t>«</w:t>
      </w:r>
      <w:r w:rsidRPr="00323094">
        <w:rPr>
          <w:rFonts w:ascii="Times New Roman" w:hAnsi="Times New Roman" w:cs="Times New Roman"/>
          <w:b/>
          <w:sz w:val="24"/>
          <w:szCs w:val="24"/>
        </w:rPr>
        <w:t>Рабочий день</w:t>
      </w:r>
      <w:r w:rsidRPr="00323094">
        <w:rPr>
          <w:rFonts w:ascii="Times New Roman" w:hAnsi="Times New Roman" w:cs="Times New Roman"/>
          <w:sz w:val="24"/>
          <w:szCs w:val="24"/>
        </w:rPr>
        <w:t xml:space="preserve">» 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определяющем срок путем указания на количество дней, отсутствует указание на Рабочий день, подразумевается календарный день. </w:t>
      </w:r>
    </w:p>
    <w:p w:rsidR="0022161B" w:rsidRPr="0032309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Разрешение на ввод Объекта в эксплуатацию</w:t>
      </w:r>
      <w:r w:rsidRPr="00323094">
        <w:rPr>
          <w:rFonts w:ascii="Times New Roman" w:hAnsi="Times New Roman" w:cs="Times New Roman"/>
          <w:sz w:val="24"/>
          <w:szCs w:val="24"/>
        </w:rPr>
        <w:t>» означает документ, который удостоверяет выполнение строительства Объекта в полном объеме в соответствии с разрешением на строительство, соответствие построенного Объекта градостроительному плану</w:t>
      </w:r>
      <w:r w:rsidR="00945B44" w:rsidRPr="00323094">
        <w:rPr>
          <w:rFonts w:ascii="Times New Roman" w:hAnsi="Times New Roman" w:cs="Times New Roman"/>
          <w:sz w:val="24"/>
          <w:szCs w:val="24"/>
        </w:rPr>
        <w:t xml:space="preserve"> земельного участка,</w:t>
      </w:r>
      <w:r w:rsidRPr="00323094">
        <w:rPr>
          <w:rFonts w:ascii="Times New Roman" w:hAnsi="Times New Roman" w:cs="Times New Roman"/>
          <w:sz w:val="24"/>
          <w:szCs w:val="24"/>
        </w:rPr>
        <w:t xml:space="preserve"> Рабочей документации, выданный уполномоченным структурным подразделением Управляющей компании в порядке, установленном Нормами. </w:t>
      </w:r>
    </w:p>
    <w:p w:rsidR="00AF73D0" w:rsidRPr="00323094" w:rsidRDefault="00C2570D"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 xml:space="preserve"> </w:t>
      </w:r>
      <w:r w:rsidR="00AF73D0" w:rsidRPr="00323094">
        <w:rPr>
          <w:rFonts w:ascii="Times New Roman" w:hAnsi="Times New Roman" w:cs="Times New Roman"/>
          <w:bCs/>
          <w:color w:val="000000"/>
          <w:sz w:val="24"/>
          <w:szCs w:val="24"/>
        </w:rPr>
        <w:t>«</w:t>
      </w:r>
      <w:r w:rsidR="00AF73D0" w:rsidRPr="00323094">
        <w:rPr>
          <w:rFonts w:ascii="Times New Roman" w:hAnsi="Times New Roman" w:cs="Times New Roman"/>
          <w:b/>
          <w:bCs/>
          <w:color w:val="000000"/>
          <w:sz w:val="24"/>
          <w:szCs w:val="24"/>
        </w:rPr>
        <w:t>Руководитель Проекта со стороны Генерального подрядчика</w:t>
      </w:r>
      <w:r w:rsidR="00AF73D0" w:rsidRPr="00323094">
        <w:rPr>
          <w:rFonts w:ascii="Times New Roman" w:hAnsi="Times New Roman" w:cs="Times New Roman"/>
          <w:bCs/>
          <w:color w:val="000000"/>
          <w:sz w:val="24"/>
          <w:szCs w:val="24"/>
        </w:rPr>
        <w:t>»</w:t>
      </w:r>
      <w:r w:rsidR="00AF73D0" w:rsidRPr="00323094">
        <w:rPr>
          <w:rFonts w:ascii="Times New Roman" w:hAnsi="Times New Roman" w:cs="Times New Roman"/>
          <w:color w:val="000000"/>
          <w:sz w:val="24"/>
          <w:szCs w:val="24"/>
        </w:rPr>
        <w:t xml:space="preserve"> </w:t>
      </w:r>
      <w:r w:rsidR="00AF73D0" w:rsidRPr="00323094">
        <w:rPr>
          <w:rFonts w:ascii="Times New Roman" w:hAnsi="Times New Roman" w:cs="Times New Roman"/>
          <w:sz w:val="24"/>
          <w:szCs w:val="24"/>
        </w:rPr>
        <w:t xml:space="preserve">означает </w:t>
      </w:r>
      <w:r w:rsidR="00AF73D0" w:rsidRPr="00323094">
        <w:rPr>
          <w:rFonts w:ascii="Times New Roman" w:hAnsi="Times New Roman" w:cs="Times New Roman"/>
          <w:color w:val="000000"/>
          <w:sz w:val="24"/>
          <w:szCs w:val="24"/>
        </w:rPr>
        <w:t>лицо, осуществляющее руководство Проектом со стороны Генерального подрядчика, указания и распоряжения которого обязательны для исполнения всеми работниками Генерального подрядчика.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Сетевой график</w:t>
      </w:r>
      <w:r w:rsidRPr="00323094">
        <w:rPr>
          <w:rFonts w:ascii="Times New Roman" w:hAnsi="Times New Roman" w:cs="Times New Roman"/>
          <w:color w:val="000000"/>
          <w:sz w:val="24"/>
          <w:szCs w:val="24"/>
        </w:rPr>
        <w:t>» означает графическое изображение технологической последовательности выполнения Работ на Объекте с указанием их продолжительности, а также общего срока строительства, начиная с подготовительных работ и заканчивая вводом Объекта в эксплуатацию.</w:t>
      </w:r>
    </w:p>
    <w:p w:rsidR="0022161B" w:rsidRPr="0032309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Скрытые работы</w:t>
      </w:r>
      <w:r w:rsidRPr="00323094">
        <w:rPr>
          <w:rFonts w:ascii="Times New Roman" w:hAnsi="Times New Roman" w:cs="Times New Roman"/>
          <w:color w:val="000000"/>
          <w:sz w:val="24"/>
          <w:szCs w:val="24"/>
        </w:rPr>
        <w:t xml:space="preserve">» означает отдельные </w:t>
      </w:r>
      <w:r w:rsidRPr="00323094">
        <w:rPr>
          <w:rFonts w:ascii="Times New Roman" w:hAnsi="Times New Roman" w:cs="Times New Roman"/>
          <w:sz w:val="24"/>
          <w:szCs w:val="24"/>
        </w:rPr>
        <w:t xml:space="preserve">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Совещания по Проекту</w:t>
      </w:r>
      <w:r w:rsidRPr="00323094">
        <w:rPr>
          <w:rFonts w:ascii="Times New Roman" w:hAnsi="Times New Roman" w:cs="Times New Roman"/>
          <w:color w:val="000000"/>
          <w:sz w:val="24"/>
          <w:szCs w:val="24"/>
        </w:rPr>
        <w:t>»</w:t>
      </w:r>
      <w:r w:rsidRPr="00323094">
        <w:rPr>
          <w:rFonts w:ascii="Times New Roman" w:hAnsi="Times New Roman" w:cs="Times New Roman"/>
          <w:bCs/>
          <w:sz w:val="24"/>
          <w:szCs w:val="24"/>
        </w:rPr>
        <w:t xml:space="preserve"> означает совещания, проводимые </w:t>
      </w:r>
      <w:r w:rsidRPr="00323094">
        <w:rPr>
          <w:rFonts w:ascii="Times New Roman" w:hAnsi="Times New Roman" w:cs="Times New Roman"/>
          <w:color w:val="000000"/>
          <w:sz w:val="24"/>
          <w:szCs w:val="24"/>
        </w:rPr>
        <w:t xml:space="preserve">Генеральным подрядчиком, Субподрядчиками и Заказчиком с целью обсуждение хода выполнения Работ. </w:t>
      </w:r>
    </w:p>
    <w:p w:rsidR="00F52D3A"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sz w:val="24"/>
          <w:szCs w:val="24"/>
        </w:rPr>
        <w:t>«Средства строительного производства»</w:t>
      </w:r>
      <w:r w:rsidRPr="00323094">
        <w:rPr>
          <w:rFonts w:ascii="Times New Roman" w:hAnsi="Times New Roman" w:cs="Times New Roman"/>
          <w:sz w:val="24"/>
          <w:szCs w:val="24"/>
        </w:rPr>
        <w:t xml:space="preserve"> означает строительную технику, машины, механизмы, оборудование, транспортные средства, инструменты и всякого рода оснастка, необходимые для выполнения Генеральным подрядчиком Работ, не включаемые в состав Объекта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793E7A">
        <w:rPr>
          <w:rFonts w:ascii="Times New Roman" w:hAnsi="Times New Roman" w:cs="Times New Roman"/>
          <w:color w:val="000000"/>
          <w:sz w:val="24"/>
          <w:szCs w:val="24"/>
        </w:rPr>
        <w:t>«</w:t>
      </w:r>
      <w:r w:rsidRPr="00793E7A">
        <w:rPr>
          <w:rFonts w:ascii="Times New Roman" w:hAnsi="Times New Roman" w:cs="Times New Roman"/>
          <w:b/>
          <w:color w:val="000000"/>
          <w:sz w:val="24"/>
          <w:szCs w:val="24"/>
        </w:rPr>
        <w:t>Строительная площадка</w:t>
      </w:r>
      <w:r w:rsidRPr="00793E7A">
        <w:rPr>
          <w:rFonts w:ascii="Times New Roman" w:hAnsi="Times New Roman" w:cs="Times New Roman"/>
          <w:color w:val="000000"/>
          <w:sz w:val="24"/>
          <w:szCs w:val="24"/>
        </w:rPr>
        <w:t xml:space="preserve">» означает </w:t>
      </w:r>
      <w:r w:rsidR="00F52D3A" w:rsidRPr="00793E7A">
        <w:rPr>
          <w:rFonts w:ascii="Times New Roman" w:hAnsi="Times New Roman" w:cs="Times New Roman"/>
          <w:color w:val="000000"/>
          <w:sz w:val="24"/>
          <w:szCs w:val="24"/>
        </w:rPr>
        <w:t xml:space="preserve">передаваемый Заказчиком Генеральному подрядчику по акту </w:t>
      </w:r>
      <w:r w:rsidRPr="00793E7A">
        <w:rPr>
          <w:rFonts w:ascii="Times New Roman" w:hAnsi="Times New Roman" w:cs="Times New Roman"/>
          <w:color w:val="000000"/>
          <w:sz w:val="24"/>
          <w:szCs w:val="24"/>
        </w:rPr>
        <w:t xml:space="preserve">на </w:t>
      </w:r>
      <w:r w:rsidRPr="00793E7A">
        <w:rPr>
          <w:rFonts w:ascii="Times New Roman" w:hAnsi="Times New Roman" w:cs="Times New Roman"/>
          <w:sz w:val="24"/>
          <w:szCs w:val="24"/>
        </w:rPr>
        <w:t>весь</w:t>
      </w:r>
      <w:r w:rsidRPr="00793E7A">
        <w:rPr>
          <w:rFonts w:ascii="Times New Roman" w:hAnsi="Times New Roman" w:cs="Times New Roman"/>
          <w:color w:val="000000"/>
          <w:sz w:val="24"/>
          <w:szCs w:val="24"/>
        </w:rPr>
        <w:t xml:space="preserve"> срок производства Строительно-монтажных </w:t>
      </w:r>
      <w:r w:rsidR="00F52D3A" w:rsidRPr="00793E7A">
        <w:rPr>
          <w:rFonts w:ascii="Times New Roman" w:hAnsi="Times New Roman" w:cs="Times New Roman"/>
          <w:color w:val="000000"/>
          <w:sz w:val="24"/>
          <w:szCs w:val="24"/>
        </w:rPr>
        <w:t>р</w:t>
      </w:r>
      <w:r w:rsidRPr="00793E7A">
        <w:rPr>
          <w:rFonts w:ascii="Times New Roman" w:hAnsi="Times New Roman" w:cs="Times New Roman"/>
          <w:color w:val="000000"/>
          <w:sz w:val="24"/>
          <w:szCs w:val="24"/>
        </w:rPr>
        <w:t>абот до даты подписания Акта приемки законченного строительством Объекта</w:t>
      </w:r>
      <w:r w:rsidR="00F52D3A" w:rsidRPr="00793E7A">
        <w:rPr>
          <w:rFonts w:ascii="Times New Roman" w:hAnsi="Times New Roman" w:cs="Times New Roman"/>
          <w:color w:val="000000"/>
          <w:sz w:val="24"/>
          <w:szCs w:val="24"/>
        </w:rPr>
        <w:t xml:space="preserve"> земельный </w:t>
      </w:r>
      <w:r w:rsidR="00C76986" w:rsidRPr="00793E7A">
        <w:rPr>
          <w:rFonts w:ascii="Times New Roman" w:hAnsi="Times New Roman" w:cs="Times New Roman"/>
          <w:color w:val="262626" w:themeColor="text1" w:themeTint="D9"/>
          <w:sz w:val="24"/>
          <w:szCs w:val="24"/>
        </w:rPr>
        <w:t xml:space="preserve">участок площадью </w:t>
      </w:r>
      <w:r w:rsidR="005646FA" w:rsidRPr="005646FA">
        <w:rPr>
          <w:rFonts w:ascii="Times New Roman" w:hAnsi="Times New Roman" w:cs="Times New Roman"/>
          <w:color w:val="262626" w:themeColor="text1" w:themeTint="D9"/>
          <w:sz w:val="24"/>
          <w:szCs w:val="24"/>
          <w:highlight w:val="yellow"/>
        </w:rPr>
        <w:t>________</w:t>
      </w:r>
      <w:r w:rsidR="00C76986" w:rsidRPr="00793E7A">
        <w:rPr>
          <w:rFonts w:ascii="Times New Roman" w:hAnsi="Times New Roman" w:cs="Times New Roman"/>
          <w:color w:val="262626" w:themeColor="text1" w:themeTint="D9"/>
          <w:sz w:val="24"/>
          <w:szCs w:val="24"/>
        </w:rPr>
        <w:t xml:space="preserve"> кв. м, являющийся частью </w:t>
      </w:r>
      <w:r w:rsidR="00C76986" w:rsidRPr="00793E7A">
        <w:rPr>
          <w:rFonts w:ascii="Times New Roman" w:hAnsi="Times New Roman" w:cs="Times New Roman"/>
          <w:sz w:val="24"/>
          <w:szCs w:val="24"/>
        </w:rPr>
        <w:t xml:space="preserve">земельного участка ИЦ "Сколково" с кадастровым номером </w:t>
      </w:r>
      <w:r w:rsidR="005646FA" w:rsidRPr="005646FA">
        <w:rPr>
          <w:rFonts w:ascii="Times New Roman" w:hAnsi="Times New Roman"/>
          <w:sz w:val="24"/>
          <w:szCs w:val="24"/>
          <w:highlight w:val="yellow"/>
        </w:rPr>
        <w:t>________________</w:t>
      </w:r>
      <w:r w:rsidR="00F52D3A" w:rsidRPr="00793E7A">
        <w:rPr>
          <w:rFonts w:ascii="Times New Roman" w:hAnsi="Times New Roman" w:cs="Times New Roman"/>
          <w:color w:val="000000"/>
          <w:sz w:val="24"/>
          <w:szCs w:val="24"/>
        </w:rPr>
        <w:t>,</w:t>
      </w:r>
      <w:r w:rsidR="00F52D3A" w:rsidRPr="00323094">
        <w:rPr>
          <w:rFonts w:ascii="Times New Roman" w:hAnsi="Times New Roman" w:cs="Times New Roman"/>
          <w:color w:val="000000"/>
          <w:sz w:val="24"/>
          <w:szCs w:val="24"/>
        </w:rPr>
        <w:t xml:space="preserve"> пригодный </w:t>
      </w:r>
      <w:r w:rsidR="00F52D3A" w:rsidRPr="00323094">
        <w:rPr>
          <w:rFonts w:ascii="Times New Roman" w:hAnsi="Times New Roman" w:cs="Times New Roman"/>
          <w:sz w:val="24"/>
          <w:szCs w:val="24"/>
        </w:rPr>
        <w:t xml:space="preserve">для выполнения всех Работ по </w:t>
      </w:r>
      <w:r w:rsidR="00F52D3A" w:rsidRPr="00323094">
        <w:rPr>
          <w:rFonts w:ascii="Times New Roman" w:hAnsi="Times New Roman" w:cs="Times New Roman"/>
          <w:sz w:val="24"/>
          <w:szCs w:val="24"/>
        </w:rPr>
        <w:lastRenderedPageBreak/>
        <w:t>Договору, размещения необходимого персонала, Материалов и Оборудования, Средств строительного производства</w:t>
      </w:r>
      <w:r w:rsidR="00EE4001" w:rsidRPr="00323094">
        <w:rPr>
          <w:rFonts w:ascii="Times New Roman" w:hAnsi="Times New Roman" w:cs="Times New Roman"/>
          <w:color w:val="000000"/>
          <w:sz w:val="24"/>
          <w:szCs w:val="24"/>
        </w:rPr>
        <w:t>.</w:t>
      </w:r>
    </w:p>
    <w:p w:rsidR="00DE5CF7"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Строительно-монтажные работы</w:t>
      </w:r>
      <w:r w:rsidRPr="00323094">
        <w:rPr>
          <w:rFonts w:ascii="Times New Roman" w:hAnsi="Times New Roman" w:cs="Times New Roman"/>
          <w:color w:val="000000"/>
          <w:sz w:val="24"/>
          <w:szCs w:val="24"/>
        </w:rPr>
        <w:t xml:space="preserve">» означает полный комплекс работ по строительству Объекта, выполняемых Генеральным подрядчиком по условиям настоящего Договора. </w:t>
      </w:r>
    </w:p>
    <w:p w:rsidR="00DE5CF7" w:rsidRPr="00323094" w:rsidRDefault="00855666"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В состав Строительно-монтажных работ входят 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00A91E1A" w:rsidRPr="00323094">
        <w:rPr>
          <w:rFonts w:ascii="Times New Roman" w:hAnsi="Times New Roman" w:cs="Times New Roman"/>
          <w:color w:val="000000"/>
          <w:sz w:val="24"/>
          <w:szCs w:val="24"/>
        </w:rPr>
        <w:t xml:space="preserve">   </w:t>
      </w:r>
      <w:r w:rsidR="00DE5CF7" w:rsidRPr="00323094">
        <w:rPr>
          <w:rFonts w:ascii="Times New Roman" w:hAnsi="Times New Roman" w:cs="Times New Roman"/>
          <w:color w:val="000000"/>
          <w:sz w:val="24"/>
          <w:szCs w:val="24"/>
        </w:rPr>
        <w:t xml:space="preserve">    </w:t>
      </w:r>
    </w:p>
    <w:p w:rsidR="00F52D3A" w:rsidRPr="00323094"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Состав и сроки выполнения Строительно-</w:t>
      </w:r>
      <w:r w:rsidRPr="00323094">
        <w:rPr>
          <w:rFonts w:ascii="Times New Roman" w:hAnsi="Times New Roman" w:cs="Times New Roman"/>
          <w:sz w:val="24"/>
          <w:szCs w:val="24"/>
        </w:rPr>
        <w:t>монтажных</w:t>
      </w:r>
      <w:r w:rsidRPr="00323094">
        <w:rPr>
          <w:rFonts w:ascii="Times New Roman" w:hAnsi="Times New Roman" w:cs="Times New Roman"/>
          <w:color w:val="000000"/>
          <w:sz w:val="24"/>
          <w:szCs w:val="24"/>
        </w:rPr>
        <w:t xml:space="preserve"> работ указаны в Графике выполнения работ (Приложение № </w:t>
      </w:r>
      <w:r w:rsidR="00C2570D" w:rsidRPr="00323094">
        <w:rPr>
          <w:rFonts w:ascii="Times New Roman" w:hAnsi="Times New Roman" w:cs="Times New Roman"/>
          <w:color w:val="000000"/>
          <w:sz w:val="24"/>
          <w:szCs w:val="24"/>
        </w:rPr>
        <w:t>2</w:t>
      </w:r>
      <w:r w:rsidRPr="00323094">
        <w:rPr>
          <w:rFonts w:ascii="Times New Roman" w:hAnsi="Times New Roman" w:cs="Times New Roman"/>
          <w:b/>
          <w:sz w:val="24"/>
          <w:szCs w:val="24"/>
        </w:rPr>
        <w:t xml:space="preserve"> </w:t>
      </w:r>
      <w:r w:rsidRPr="00323094">
        <w:rPr>
          <w:rFonts w:ascii="Times New Roman" w:hAnsi="Times New Roman" w:cs="Times New Roman"/>
          <w:bCs/>
          <w:sz w:val="24"/>
          <w:szCs w:val="24"/>
        </w:rPr>
        <w:t xml:space="preserve">к настоящему Договору). </w:t>
      </w:r>
    </w:p>
    <w:p w:rsidR="00F52D3A" w:rsidRPr="00323094" w:rsidRDefault="002E7888"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880DE1" w:rsidRPr="00323094">
        <w:rPr>
          <w:rFonts w:ascii="Times New Roman" w:hAnsi="Times New Roman" w:cs="Times New Roman"/>
          <w:color w:val="000000"/>
          <w:sz w:val="24"/>
          <w:szCs w:val="24"/>
        </w:rPr>
        <w:t>«</w:t>
      </w:r>
      <w:r w:rsidR="00880DE1" w:rsidRPr="00323094">
        <w:rPr>
          <w:rFonts w:ascii="Times New Roman" w:hAnsi="Times New Roman" w:cs="Times New Roman"/>
          <w:b/>
          <w:color w:val="000000"/>
          <w:sz w:val="24"/>
          <w:szCs w:val="24"/>
        </w:rPr>
        <w:t>Субподрядчик</w:t>
      </w:r>
      <w:r w:rsidR="00880DE1" w:rsidRPr="00323094">
        <w:rPr>
          <w:rFonts w:ascii="Times New Roman" w:hAnsi="Times New Roman" w:cs="Times New Roman"/>
          <w:color w:val="000000"/>
          <w:sz w:val="24"/>
          <w:szCs w:val="24"/>
        </w:rPr>
        <w:t xml:space="preserve">» означает </w:t>
      </w:r>
      <w:r w:rsidR="00880DE1" w:rsidRPr="00323094">
        <w:rPr>
          <w:rFonts w:ascii="Times New Roman" w:hAnsi="Times New Roman" w:cs="Times New Roman"/>
          <w:sz w:val="24"/>
          <w:szCs w:val="24"/>
        </w:rPr>
        <w:t>любое</w:t>
      </w:r>
      <w:r w:rsidR="00880DE1" w:rsidRPr="00323094">
        <w:rPr>
          <w:rFonts w:ascii="Times New Roman" w:hAnsi="Times New Roman" w:cs="Times New Roman"/>
          <w:color w:val="000000"/>
          <w:sz w:val="24"/>
          <w:szCs w:val="24"/>
        </w:rPr>
        <w:t xml:space="preserve"> лицо (физическое или юридическое), которое не является работником Генерального подрядчика и привлекается им для выполнения части Работ по Договору. </w:t>
      </w:r>
    </w:p>
    <w:p w:rsidR="00D720E6" w:rsidRPr="00323094" w:rsidRDefault="00D720E6"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«Техническое задание»</w:t>
      </w:r>
      <w:r w:rsidR="003E6387" w:rsidRPr="00323094">
        <w:rPr>
          <w:rFonts w:ascii="Times New Roman" w:hAnsi="Times New Roman" w:cs="Times New Roman"/>
          <w:b/>
          <w:color w:val="000000"/>
          <w:sz w:val="24"/>
          <w:szCs w:val="24"/>
        </w:rPr>
        <w:t xml:space="preserve"> - </w:t>
      </w:r>
      <w:r w:rsidR="003E6387" w:rsidRPr="00323094">
        <w:rPr>
          <w:rFonts w:ascii="Times New Roman" w:hAnsi="Times New Roman" w:cs="Times New Roman"/>
          <w:color w:val="252525"/>
          <w:sz w:val="24"/>
          <w:szCs w:val="24"/>
          <w:shd w:val="clear" w:color="auto" w:fill="FFFFFF"/>
        </w:rPr>
        <w:t>исходный документ на разработку Рабочей документации, который устанавливает основное назначение разрабатываемого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документации и её состав, а также специальные требования</w:t>
      </w:r>
      <w:r w:rsidR="00014205" w:rsidRPr="00323094">
        <w:rPr>
          <w:rFonts w:ascii="Times New Roman" w:hAnsi="Times New Roman" w:cs="Times New Roman"/>
          <w:color w:val="252525"/>
          <w:sz w:val="24"/>
          <w:szCs w:val="24"/>
          <w:shd w:val="clear" w:color="auto" w:fill="FFFFFF"/>
        </w:rPr>
        <w:t xml:space="preserve"> (</w:t>
      </w:r>
      <w:r w:rsidR="005B53EC" w:rsidRPr="00323094">
        <w:rPr>
          <w:rFonts w:ascii="Times New Roman" w:hAnsi="Times New Roman" w:cs="Times New Roman"/>
          <w:color w:val="252525"/>
          <w:sz w:val="24"/>
          <w:szCs w:val="24"/>
          <w:shd w:val="clear" w:color="auto" w:fill="FFFFFF"/>
        </w:rPr>
        <w:t xml:space="preserve">Приложение </w:t>
      </w:r>
      <w:r w:rsidR="005B53EC" w:rsidRPr="006C055E">
        <w:rPr>
          <w:rFonts w:ascii="Times New Roman" w:hAnsi="Times New Roman" w:cs="Times New Roman"/>
          <w:color w:val="252525"/>
          <w:sz w:val="24"/>
          <w:szCs w:val="24"/>
          <w:shd w:val="clear" w:color="auto" w:fill="FFFFFF"/>
        </w:rPr>
        <w:t xml:space="preserve">№ </w:t>
      </w:r>
      <w:r w:rsidR="00E44A52">
        <w:rPr>
          <w:rFonts w:ascii="Times New Roman" w:hAnsi="Times New Roman" w:cs="Times New Roman"/>
          <w:color w:val="252525"/>
          <w:sz w:val="24"/>
          <w:szCs w:val="24"/>
          <w:shd w:val="clear" w:color="auto" w:fill="FFFFFF"/>
        </w:rPr>
        <w:t>7</w:t>
      </w:r>
      <w:r w:rsidR="003A365B" w:rsidRPr="00323094">
        <w:rPr>
          <w:rFonts w:ascii="Times New Roman" w:hAnsi="Times New Roman" w:cs="Times New Roman"/>
          <w:color w:val="252525"/>
          <w:sz w:val="24"/>
          <w:szCs w:val="24"/>
          <w:shd w:val="clear" w:color="auto" w:fill="FFFFFF"/>
        </w:rPr>
        <w:t xml:space="preserve"> </w:t>
      </w:r>
      <w:r w:rsidR="00014205" w:rsidRPr="00323094">
        <w:rPr>
          <w:rFonts w:ascii="Times New Roman" w:hAnsi="Times New Roman" w:cs="Times New Roman"/>
          <w:color w:val="252525"/>
          <w:sz w:val="24"/>
          <w:szCs w:val="24"/>
          <w:shd w:val="clear" w:color="auto" w:fill="FFFFFF"/>
        </w:rPr>
        <w:t>к настоящему Договору)</w:t>
      </w:r>
      <w:r w:rsidR="003E6387" w:rsidRPr="00323094">
        <w:rPr>
          <w:rFonts w:ascii="Times New Roman" w:hAnsi="Times New Roman" w:cs="Times New Roman"/>
          <w:color w:val="252525"/>
          <w:sz w:val="24"/>
          <w:szCs w:val="24"/>
          <w:shd w:val="clear" w:color="auto" w:fill="FFFFFF"/>
        </w:rPr>
        <w:t>.</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Указания Заказчика</w:t>
      </w:r>
      <w:r w:rsidRPr="00323094">
        <w:rPr>
          <w:rFonts w:ascii="Times New Roman" w:hAnsi="Times New Roman" w:cs="Times New Roman"/>
          <w:sz w:val="24"/>
          <w:szCs w:val="24"/>
        </w:rPr>
        <w:t xml:space="preserve">» означает указания, которые Заказчик может давать в письменном виде Генеральному подрядчику в отношении Работ в течение срока действия настоящего Договора. </w:t>
      </w:r>
    </w:p>
    <w:p w:rsidR="00880DE1" w:rsidRPr="00FB1C96" w:rsidRDefault="0085566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ФЕР-2001</w:t>
      </w:r>
      <w:r w:rsidRPr="00323094">
        <w:rPr>
          <w:rFonts w:ascii="Times New Roman" w:hAnsi="Times New Roman" w:cs="Times New Roman"/>
          <w:color w:val="000000"/>
          <w:sz w:val="24"/>
          <w:szCs w:val="24"/>
        </w:rPr>
        <w:t xml:space="preserve">» означает ФЕР-2001 (Федеральные единичные расценки на строительные конструкции и работы в редакции 2014 г.), утвержденные приказом Минстроя России </w:t>
      </w:r>
      <w:r w:rsidRPr="00FB1C96">
        <w:rPr>
          <w:rFonts w:ascii="Times New Roman" w:hAnsi="Times New Roman" w:cs="Times New Roman"/>
          <w:color w:val="000000"/>
          <w:sz w:val="24"/>
          <w:szCs w:val="24"/>
        </w:rPr>
        <w:t>от 30.01.2014г. №31/пр.</w:t>
      </w:r>
    </w:p>
    <w:p w:rsidR="008F0142" w:rsidRPr="00FB1C96"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FB1C96">
        <w:rPr>
          <w:rFonts w:ascii="Times New Roman" w:hAnsi="Times New Roman" w:cs="Times New Roman"/>
          <w:color w:val="000000"/>
          <w:sz w:val="24"/>
          <w:szCs w:val="24"/>
        </w:rPr>
        <w:t>«</w:t>
      </w:r>
      <w:r w:rsidRPr="00FB1C96">
        <w:rPr>
          <w:rFonts w:ascii="Times New Roman" w:hAnsi="Times New Roman" w:cs="Times New Roman"/>
          <w:b/>
          <w:color w:val="000000"/>
          <w:sz w:val="24"/>
          <w:szCs w:val="24"/>
        </w:rPr>
        <w:t>Экспертиза</w:t>
      </w:r>
      <w:r w:rsidRPr="00FB1C96">
        <w:rPr>
          <w:rFonts w:ascii="Times New Roman" w:hAnsi="Times New Roman" w:cs="Times New Roman"/>
          <w:color w:val="000000"/>
          <w:sz w:val="24"/>
          <w:szCs w:val="24"/>
        </w:rPr>
        <w:t xml:space="preserve">» </w:t>
      </w:r>
      <w:r w:rsidR="00C45420" w:rsidRPr="00FB1C96">
        <w:rPr>
          <w:rFonts w:ascii="Times New Roman" w:hAnsi="Times New Roman" w:cs="Times New Roman"/>
          <w:color w:val="000000"/>
          <w:sz w:val="24"/>
          <w:szCs w:val="24"/>
        </w:rPr>
        <w:t xml:space="preserve">означает проводимую </w:t>
      </w:r>
      <w:r w:rsidR="00C45420" w:rsidRPr="00FB1C96">
        <w:rPr>
          <w:rFonts w:ascii="Times New Roman" w:hAnsi="Times New Roman" w:cs="Times New Roman"/>
          <w:sz w:val="24"/>
          <w:szCs w:val="24"/>
        </w:rPr>
        <w:t xml:space="preserve">Управляющей компанией оценку соответствия </w:t>
      </w:r>
      <w:r w:rsidR="00793E7A" w:rsidRPr="00FB1C96">
        <w:rPr>
          <w:rFonts w:ascii="Times New Roman" w:hAnsi="Times New Roman" w:cs="Times New Roman"/>
          <w:sz w:val="24"/>
          <w:szCs w:val="24"/>
        </w:rPr>
        <w:t>Сметной</w:t>
      </w:r>
      <w:r w:rsidR="00C45420" w:rsidRPr="00FB1C96">
        <w:rPr>
          <w:rFonts w:ascii="Times New Roman" w:hAnsi="Times New Roman" w:cs="Times New Roman"/>
          <w:sz w:val="24"/>
          <w:szCs w:val="24"/>
        </w:rPr>
        <w:t xml:space="preserve"> документации требованиям технических регламентов.</w:t>
      </w:r>
      <w:r w:rsidRPr="00FB1C96">
        <w:rPr>
          <w:rFonts w:ascii="Times New Roman" w:hAnsi="Times New Roman" w:cs="Times New Roman"/>
          <w:sz w:val="24"/>
          <w:szCs w:val="24"/>
        </w:rPr>
        <w:t xml:space="preserve"> </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Эксплуатирующая организация</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организацию, которая будет определена Заказчиком или Фондом, и которая на основании договора получит право пользования </w:t>
      </w:r>
      <w:r w:rsidRPr="00323094">
        <w:rPr>
          <w:rFonts w:ascii="Times New Roman" w:hAnsi="Times New Roman" w:cs="Times New Roman"/>
          <w:sz w:val="24"/>
          <w:szCs w:val="24"/>
        </w:rPr>
        <w:t>Объектом</w:t>
      </w:r>
      <w:r w:rsidRPr="00323094">
        <w:rPr>
          <w:rFonts w:ascii="Times New Roman" w:hAnsi="Times New Roman" w:cs="Times New Roman"/>
          <w:color w:val="000000"/>
          <w:sz w:val="24"/>
          <w:szCs w:val="24"/>
        </w:rPr>
        <w:t xml:space="preserve"> и (или) примет на себя обязательство обеспечить предоставление коммунальных, телекоммуникационных или транспортных услуг на территории Центра. </w:t>
      </w:r>
    </w:p>
    <w:p w:rsidR="00880DE1" w:rsidRPr="00323094"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color w:val="000000"/>
          <w:sz w:val="24"/>
          <w:szCs w:val="24"/>
        </w:rPr>
        <w:t>Толкование.</w:t>
      </w:r>
    </w:p>
    <w:p w:rsidR="00880DE1" w:rsidRPr="00323094" w:rsidRDefault="00880DE1" w:rsidP="00FC2432">
      <w:pPr>
        <w:pStyle w:val="a4"/>
        <w:spacing w:before="120" w:after="120"/>
        <w:ind w:left="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В настоящем Договоре, за исключением случаев, когда из контекста следует иное:</w:t>
      </w:r>
    </w:p>
    <w:p w:rsidR="00880DE1" w:rsidRPr="00323094" w:rsidRDefault="00880DE1" w:rsidP="00A93F0D">
      <w:pPr>
        <w:pStyle w:val="a4"/>
        <w:numPr>
          <w:ilvl w:val="0"/>
          <w:numId w:val="30"/>
        </w:numPr>
        <w:spacing w:before="120" w:after="120"/>
        <w:ind w:left="1418" w:hanging="425"/>
        <w:jc w:val="both"/>
        <w:rPr>
          <w:rFonts w:ascii="Times New Roman" w:hAnsi="Times New Roman"/>
          <w:color w:val="000000" w:themeColor="text1"/>
          <w:sz w:val="24"/>
          <w:szCs w:val="24"/>
        </w:rPr>
      </w:pPr>
      <w:r w:rsidRPr="00323094">
        <w:rPr>
          <w:rFonts w:ascii="Times New Roman" w:hAnsi="Times New Roman"/>
          <w:color w:val="000000" w:themeColor="text1"/>
          <w:sz w:val="24"/>
          <w:szCs w:val="24"/>
        </w:rPr>
        <w:lastRenderedPageBreak/>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23094" w:rsidRDefault="00880DE1" w:rsidP="00A93F0D">
      <w:pPr>
        <w:pStyle w:val="a4"/>
        <w:numPr>
          <w:ilvl w:val="0"/>
          <w:numId w:val="30"/>
        </w:numPr>
        <w:tabs>
          <w:tab w:val="left" w:pos="-2977"/>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themeColor="text1"/>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
    <w:p w:rsidR="003C3CD3" w:rsidRPr="00323094" w:rsidRDefault="003C3CD3" w:rsidP="00FC2432">
      <w:pPr>
        <w:pStyle w:val="a4"/>
        <w:tabs>
          <w:tab w:val="left" w:pos="-2977"/>
        </w:tabs>
        <w:spacing w:before="120" w:after="120"/>
        <w:ind w:left="1418" w:right="-1"/>
        <w:jc w:val="both"/>
        <w:rPr>
          <w:rFonts w:ascii="Times New Roman" w:hAnsi="Times New Roman"/>
          <w:color w:val="000000"/>
          <w:sz w:val="24"/>
          <w:szCs w:val="24"/>
        </w:rPr>
      </w:pPr>
    </w:p>
    <w:p w:rsidR="009C7DC9" w:rsidRPr="00323094" w:rsidRDefault="00B23F7F" w:rsidP="00FC2432">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323094">
        <w:rPr>
          <w:rFonts w:ascii="Times New Roman" w:hAnsi="Times New Roman"/>
          <w:b/>
          <w:sz w:val="24"/>
          <w:szCs w:val="24"/>
        </w:rPr>
        <w:t>ПРЕДМЕТ ДОГОВОРА</w:t>
      </w:r>
    </w:p>
    <w:p w:rsidR="000B5804" w:rsidRPr="00323094" w:rsidRDefault="00B23F7F" w:rsidP="00FC2432">
      <w:pPr>
        <w:pStyle w:val="a4"/>
        <w:numPr>
          <w:ilvl w:val="1"/>
          <w:numId w:val="3"/>
        </w:numPr>
        <w:tabs>
          <w:tab w:val="left" w:pos="-3261"/>
        </w:tabs>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880DE1"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обязуется выполнить</w:t>
      </w:r>
      <w:r w:rsidRPr="00323094">
        <w:rPr>
          <w:rFonts w:ascii="Times New Roman" w:hAnsi="Times New Roman" w:cs="Times New Roman"/>
          <w:sz w:val="24"/>
          <w:szCs w:val="24"/>
        </w:rPr>
        <w:t xml:space="preserve"> </w:t>
      </w:r>
      <w:r w:rsidR="004D2396" w:rsidRPr="00323094">
        <w:rPr>
          <w:rFonts w:ascii="Times New Roman" w:hAnsi="Times New Roman" w:cs="Times New Roman"/>
          <w:color w:val="000000"/>
          <w:sz w:val="24"/>
          <w:szCs w:val="24"/>
        </w:rPr>
        <w:t>Работы в</w:t>
      </w:r>
      <w:r w:rsidR="000B5804" w:rsidRPr="00323094">
        <w:rPr>
          <w:rFonts w:ascii="Times New Roman" w:hAnsi="Times New Roman" w:cs="Times New Roman"/>
          <w:color w:val="000000"/>
          <w:sz w:val="24"/>
          <w:szCs w:val="24"/>
        </w:rPr>
        <w:t xml:space="preserve"> сроки</w:t>
      </w:r>
      <w:r w:rsidR="008D7199" w:rsidRPr="00323094">
        <w:rPr>
          <w:rFonts w:ascii="Times New Roman" w:hAnsi="Times New Roman" w:cs="Times New Roman"/>
          <w:color w:val="000000"/>
          <w:sz w:val="24"/>
          <w:szCs w:val="24"/>
        </w:rPr>
        <w:t xml:space="preserve"> и в объеме</w:t>
      </w:r>
      <w:r w:rsidR="000B5804" w:rsidRPr="00323094">
        <w:rPr>
          <w:rFonts w:ascii="Times New Roman" w:hAnsi="Times New Roman" w:cs="Times New Roman"/>
          <w:color w:val="000000"/>
          <w:sz w:val="24"/>
          <w:szCs w:val="24"/>
        </w:rPr>
        <w:t>, предусмотренные настоящим Договором</w:t>
      </w:r>
      <w:r w:rsidRPr="00323094">
        <w:rPr>
          <w:rFonts w:ascii="Times New Roman" w:hAnsi="Times New Roman" w:cs="Times New Roman"/>
          <w:color w:val="000000"/>
          <w:sz w:val="24"/>
          <w:szCs w:val="24"/>
        </w:rPr>
        <w:t>, а Заказчик обязуется принять результат Работ</w:t>
      </w:r>
      <w:r w:rsidR="00ED1A5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w:t>
      </w:r>
      <w:r w:rsidR="00ED1A57" w:rsidRPr="00323094">
        <w:rPr>
          <w:rFonts w:ascii="Times New Roman" w:hAnsi="Times New Roman" w:cs="Times New Roman"/>
          <w:color w:val="000000"/>
          <w:sz w:val="24"/>
          <w:szCs w:val="24"/>
        </w:rPr>
        <w:t>у</w:t>
      </w:r>
      <w:r w:rsidRPr="00323094">
        <w:rPr>
          <w:rFonts w:ascii="Times New Roman" w:hAnsi="Times New Roman" w:cs="Times New Roman"/>
          <w:color w:val="000000"/>
          <w:sz w:val="24"/>
          <w:szCs w:val="24"/>
        </w:rPr>
        <w:t xml:space="preserve">платить </w:t>
      </w:r>
      <w:r w:rsidR="00ED1A57" w:rsidRPr="00323094">
        <w:rPr>
          <w:rFonts w:ascii="Times New Roman" w:hAnsi="Times New Roman" w:cs="Times New Roman"/>
          <w:color w:val="000000"/>
          <w:sz w:val="24"/>
          <w:szCs w:val="24"/>
        </w:rPr>
        <w:t xml:space="preserve">Генеральному </w:t>
      </w:r>
      <w:r w:rsidR="00880DE1" w:rsidRPr="00323094">
        <w:rPr>
          <w:rFonts w:ascii="Times New Roman" w:hAnsi="Times New Roman" w:cs="Times New Roman"/>
          <w:color w:val="000000"/>
          <w:sz w:val="24"/>
          <w:szCs w:val="24"/>
        </w:rPr>
        <w:t>п</w:t>
      </w:r>
      <w:r w:rsidR="00ED1A57" w:rsidRPr="00323094">
        <w:rPr>
          <w:rFonts w:ascii="Times New Roman" w:hAnsi="Times New Roman" w:cs="Times New Roman"/>
          <w:color w:val="000000"/>
          <w:sz w:val="24"/>
          <w:szCs w:val="24"/>
        </w:rPr>
        <w:t xml:space="preserve">одрядчику </w:t>
      </w:r>
      <w:r w:rsidRPr="00323094">
        <w:rPr>
          <w:rFonts w:ascii="Times New Roman" w:hAnsi="Times New Roman" w:cs="Times New Roman"/>
          <w:color w:val="000000"/>
          <w:sz w:val="24"/>
          <w:szCs w:val="24"/>
        </w:rPr>
        <w:t xml:space="preserve">Цену </w:t>
      </w:r>
      <w:r w:rsidR="00880DE1" w:rsidRPr="00323094">
        <w:rPr>
          <w:rFonts w:ascii="Times New Roman" w:hAnsi="Times New Roman" w:cs="Times New Roman"/>
          <w:color w:val="000000"/>
          <w:sz w:val="24"/>
          <w:szCs w:val="24"/>
        </w:rPr>
        <w:t>д</w:t>
      </w:r>
      <w:r w:rsidR="00314372" w:rsidRPr="00323094">
        <w:rPr>
          <w:rFonts w:ascii="Times New Roman" w:hAnsi="Times New Roman" w:cs="Times New Roman"/>
          <w:color w:val="000000"/>
          <w:sz w:val="24"/>
          <w:szCs w:val="24"/>
        </w:rPr>
        <w:t xml:space="preserve">оговора </w:t>
      </w:r>
      <w:r w:rsidRPr="00323094">
        <w:rPr>
          <w:rFonts w:ascii="Times New Roman" w:hAnsi="Times New Roman" w:cs="Times New Roman"/>
          <w:color w:val="000000"/>
          <w:sz w:val="24"/>
          <w:szCs w:val="24"/>
        </w:rPr>
        <w:t xml:space="preserve">согласно условиям </w:t>
      </w:r>
      <w:r w:rsidR="00ED1A57" w:rsidRPr="00323094">
        <w:rPr>
          <w:rFonts w:ascii="Times New Roman" w:hAnsi="Times New Roman" w:cs="Times New Roman"/>
          <w:color w:val="000000"/>
          <w:sz w:val="24"/>
          <w:szCs w:val="24"/>
        </w:rPr>
        <w:t xml:space="preserve">настоящего </w:t>
      </w:r>
      <w:r w:rsidRPr="00323094">
        <w:rPr>
          <w:rFonts w:ascii="Times New Roman" w:hAnsi="Times New Roman" w:cs="Times New Roman"/>
          <w:color w:val="000000"/>
          <w:sz w:val="24"/>
          <w:szCs w:val="24"/>
        </w:rPr>
        <w:t>Договора.</w:t>
      </w:r>
      <w:r w:rsidR="004D2396" w:rsidRPr="00323094">
        <w:rPr>
          <w:rFonts w:ascii="Times New Roman" w:hAnsi="Times New Roman" w:cs="Times New Roman"/>
          <w:sz w:val="24"/>
          <w:szCs w:val="24"/>
        </w:rPr>
        <w:t xml:space="preserve"> </w:t>
      </w:r>
    </w:p>
    <w:p w:rsidR="00763A18" w:rsidRPr="00323094" w:rsidRDefault="00763A18" w:rsidP="00FC2432">
      <w:pPr>
        <w:pStyle w:val="a4"/>
        <w:numPr>
          <w:ilvl w:val="1"/>
          <w:numId w:val="3"/>
        </w:numPr>
        <w:tabs>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виды и состав подлежащих выполнению Работ определены и согласованы Сторонами в Приложении </w:t>
      </w:r>
      <w:r w:rsidRPr="00EC6E58">
        <w:rPr>
          <w:rFonts w:ascii="Times New Roman" w:hAnsi="Times New Roman" w:cs="Times New Roman"/>
          <w:color w:val="000000"/>
          <w:sz w:val="24"/>
          <w:szCs w:val="24"/>
        </w:rPr>
        <w:t xml:space="preserve">№ </w:t>
      </w:r>
      <w:r w:rsidR="00C2570D" w:rsidRPr="00EC6E58">
        <w:rPr>
          <w:rFonts w:ascii="Times New Roman" w:hAnsi="Times New Roman" w:cs="Times New Roman"/>
          <w:color w:val="000000"/>
          <w:sz w:val="24"/>
          <w:szCs w:val="24"/>
        </w:rPr>
        <w:t>2</w:t>
      </w:r>
      <w:r w:rsidRPr="00323094">
        <w:rPr>
          <w:rFonts w:ascii="Times New Roman" w:hAnsi="Times New Roman" w:cs="Times New Roman"/>
          <w:color w:val="000000"/>
          <w:sz w:val="24"/>
          <w:szCs w:val="24"/>
        </w:rPr>
        <w:t xml:space="preserve"> «График выполнения Работ»</w:t>
      </w:r>
      <w:r w:rsidR="00D720E6" w:rsidRPr="00323094">
        <w:rPr>
          <w:rFonts w:ascii="Times New Roman" w:hAnsi="Times New Roman" w:cs="Times New Roman"/>
          <w:color w:val="000000"/>
          <w:sz w:val="24"/>
          <w:szCs w:val="24"/>
        </w:rPr>
        <w:t xml:space="preserve">, Приложении </w:t>
      </w:r>
      <w:r w:rsidR="005B53EC" w:rsidRPr="00EC6E58">
        <w:rPr>
          <w:rFonts w:ascii="Times New Roman" w:hAnsi="Times New Roman" w:cs="Times New Roman"/>
          <w:color w:val="000000"/>
          <w:sz w:val="24"/>
          <w:szCs w:val="24"/>
        </w:rPr>
        <w:t xml:space="preserve">№ </w:t>
      </w:r>
      <w:r w:rsidR="00E44A52">
        <w:rPr>
          <w:rFonts w:ascii="Times New Roman" w:hAnsi="Times New Roman" w:cs="Times New Roman"/>
          <w:color w:val="000000"/>
          <w:sz w:val="24"/>
          <w:szCs w:val="24"/>
        </w:rPr>
        <w:t>7</w:t>
      </w:r>
      <w:r w:rsidR="00E44A52" w:rsidRPr="00323094">
        <w:rPr>
          <w:rFonts w:ascii="Times New Roman" w:hAnsi="Times New Roman" w:cs="Times New Roman"/>
          <w:color w:val="000000"/>
          <w:sz w:val="24"/>
          <w:szCs w:val="24"/>
        </w:rPr>
        <w:t xml:space="preserve"> </w:t>
      </w:r>
      <w:r w:rsidR="00D720E6" w:rsidRPr="00323094">
        <w:rPr>
          <w:rFonts w:ascii="Times New Roman" w:hAnsi="Times New Roman" w:cs="Times New Roman"/>
          <w:color w:val="000000"/>
          <w:sz w:val="24"/>
          <w:szCs w:val="24"/>
        </w:rPr>
        <w:t>«Техническое задание»</w:t>
      </w:r>
      <w:r w:rsidRPr="00323094">
        <w:rPr>
          <w:rFonts w:ascii="Times New Roman" w:hAnsi="Times New Roman" w:cs="Times New Roman"/>
          <w:color w:val="000000"/>
          <w:sz w:val="24"/>
          <w:szCs w:val="24"/>
        </w:rPr>
        <w:t>.</w:t>
      </w:r>
    </w:p>
    <w:p w:rsidR="00A91E1A" w:rsidRPr="00323094" w:rsidRDefault="005D008A" w:rsidP="00FC2432">
      <w:pPr>
        <w:pStyle w:val="a4"/>
        <w:tabs>
          <w:tab w:val="left" w:pos="-2410"/>
        </w:tabs>
        <w:spacing w:before="120" w:after="120"/>
        <w:ind w:left="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Работы включают в себя </w:t>
      </w:r>
      <w:r w:rsidR="004E7552" w:rsidRPr="00323094">
        <w:rPr>
          <w:rFonts w:ascii="Times New Roman" w:hAnsi="Times New Roman" w:cs="Times New Roman"/>
          <w:color w:val="000000"/>
          <w:sz w:val="24"/>
          <w:szCs w:val="24"/>
        </w:rPr>
        <w:t>все работы</w:t>
      </w:r>
      <w:r w:rsidR="00763A18" w:rsidRPr="00323094">
        <w:rPr>
          <w:rFonts w:ascii="Times New Roman" w:hAnsi="Times New Roman" w:cs="Times New Roman"/>
          <w:color w:val="000000"/>
          <w:sz w:val="24"/>
          <w:szCs w:val="24"/>
        </w:rPr>
        <w:t xml:space="preserve"> и услуги</w:t>
      </w:r>
      <w:r w:rsidR="004E7552" w:rsidRPr="00323094">
        <w:rPr>
          <w:rFonts w:ascii="Times New Roman" w:hAnsi="Times New Roman" w:cs="Times New Roman"/>
          <w:color w:val="000000"/>
          <w:sz w:val="24"/>
          <w:szCs w:val="24"/>
        </w:rPr>
        <w:t xml:space="preserve">, </w:t>
      </w:r>
      <w:r w:rsidR="00763A18" w:rsidRPr="00323094">
        <w:rPr>
          <w:rFonts w:ascii="Times New Roman" w:hAnsi="Times New Roman" w:cs="Times New Roman"/>
          <w:color w:val="000000"/>
          <w:sz w:val="24"/>
          <w:szCs w:val="24"/>
        </w:rPr>
        <w:t xml:space="preserve">необходимые для создания Объекта, в том числе работы и услуги, которые, хотя и не указаны в настоящем Договоре, но необходимы для надлежащих и своевременных </w:t>
      </w:r>
      <w:r w:rsidR="00163517">
        <w:rPr>
          <w:rFonts w:ascii="Times New Roman" w:hAnsi="Times New Roman" w:cs="Times New Roman"/>
          <w:color w:val="000000"/>
          <w:sz w:val="24"/>
          <w:szCs w:val="24"/>
        </w:rPr>
        <w:t xml:space="preserve">проведения Изыскательских работ, </w:t>
      </w:r>
      <w:r w:rsidR="00763A18" w:rsidRPr="00323094">
        <w:rPr>
          <w:rFonts w:ascii="Times New Roman" w:hAnsi="Times New Roman" w:cs="Times New Roman"/>
          <w:color w:val="000000"/>
          <w:sz w:val="24"/>
          <w:szCs w:val="24"/>
        </w:rPr>
        <w:t>подготовки Рабочей документации, строительства Объекта и ввода Объекта в эксплуатацию</w:t>
      </w:r>
      <w:r w:rsidRPr="00323094">
        <w:rPr>
          <w:rFonts w:ascii="Times New Roman" w:hAnsi="Times New Roman" w:cs="Times New Roman"/>
          <w:color w:val="000000"/>
          <w:sz w:val="24"/>
          <w:szCs w:val="24"/>
        </w:rPr>
        <w:t>.</w:t>
      </w:r>
      <w:r w:rsidR="00A91E1A" w:rsidRPr="00323094">
        <w:rPr>
          <w:rFonts w:ascii="Times New Roman" w:hAnsi="Times New Roman" w:cs="Times New Roman"/>
          <w:color w:val="000000"/>
          <w:sz w:val="24"/>
          <w:szCs w:val="24"/>
        </w:rPr>
        <w:t xml:space="preserve"> </w:t>
      </w:r>
      <w:r w:rsidR="002329DE" w:rsidRPr="00323094">
        <w:rPr>
          <w:rFonts w:ascii="Times New Roman" w:hAnsi="Times New Roman" w:cs="Times New Roman"/>
          <w:color w:val="000000"/>
          <w:sz w:val="24"/>
          <w:szCs w:val="24"/>
        </w:rPr>
        <w:t xml:space="preserve">   </w:t>
      </w:r>
    </w:p>
    <w:p w:rsidR="005D008A" w:rsidRPr="00323094" w:rsidRDefault="001E444D" w:rsidP="00FC2432">
      <w:pPr>
        <w:pStyle w:val="BMKHeading2"/>
        <w:numPr>
          <w:ilvl w:val="1"/>
          <w:numId w:val="3"/>
        </w:numPr>
        <w:tabs>
          <w:tab w:val="left" w:pos="-2410"/>
        </w:tabs>
        <w:spacing w:before="120" w:after="120" w:line="276" w:lineRule="auto"/>
        <w:ind w:left="993" w:hanging="993"/>
        <w:rPr>
          <w:sz w:val="24"/>
          <w:szCs w:val="24"/>
          <w:lang w:val="ru-RU"/>
        </w:rPr>
      </w:pPr>
      <w:bookmarkStart w:id="0" w:name="_Toc321466312"/>
      <w:r w:rsidRPr="00323094">
        <w:rPr>
          <w:sz w:val="24"/>
          <w:szCs w:val="24"/>
          <w:lang w:val="ru-RU"/>
        </w:rPr>
        <w:t>Объем</w:t>
      </w:r>
      <w:r w:rsidR="005D008A" w:rsidRPr="00323094">
        <w:rPr>
          <w:sz w:val="24"/>
          <w:szCs w:val="24"/>
          <w:lang w:val="ru-RU"/>
        </w:rPr>
        <w:t xml:space="preserve"> Работ </w:t>
      </w:r>
      <w:r w:rsidR="00D907FD" w:rsidRPr="00323094">
        <w:rPr>
          <w:sz w:val="24"/>
          <w:szCs w:val="24"/>
          <w:lang w:val="ru-RU"/>
        </w:rPr>
        <w:t>может быть изменен</w:t>
      </w:r>
      <w:r w:rsidR="004E7552" w:rsidRPr="00323094">
        <w:rPr>
          <w:sz w:val="24"/>
          <w:szCs w:val="24"/>
          <w:lang w:val="ru-RU"/>
        </w:rPr>
        <w:t xml:space="preserve"> в порядке,</w:t>
      </w:r>
      <w:r w:rsidR="005D008A" w:rsidRPr="00323094">
        <w:rPr>
          <w:sz w:val="24"/>
          <w:szCs w:val="24"/>
          <w:lang w:val="ru-RU"/>
        </w:rPr>
        <w:t xml:space="preserve"> предусмотрен</w:t>
      </w:r>
      <w:r w:rsidR="004E7552" w:rsidRPr="00323094">
        <w:rPr>
          <w:sz w:val="24"/>
          <w:szCs w:val="24"/>
          <w:lang w:val="ru-RU"/>
        </w:rPr>
        <w:t>н</w:t>
      </w:r>
      <w:r w:rsidR="005D008A" w:rsidRPr="00323094">
        <w:rPr>
          <w:sz w:val="24"/>
          <w:szCs w:val="24"/>
          <w:lang w:val="ru-RU"/>
        </w:rPr>
        <w:t>о</w:t>
      </w:r>
      <w:r w:rsidR="004E7552" w:rsidRPr="00323094">
        <w:rPr>
          <w:sz w:val="24"/>
          <w:szCs w:val="24"/>
          <w:lang w:val="ru-RU"/>
        </w:rPr>
        <w:t>м</w:t>
      </w:r>
      <w:r w:rsidR="005D008A" w:rsidRPr="00323094">
        <w:rPr>
          <w:sz w:val="24"/>
          <w:szCs w:val="24"/>
          <w:lang w:val="ru-RU"/>
        </w:rPr>
        <w:t xml:space="preserve"> </w:t>
      </w:r>
      <w:r w:rsidR="00DE6C14" w:rsidRPr="00323094">
        <w:rPr>
          <w:sz w:val="24"/>
          <w:szCs w:val="24"/>
          <w:lang w:val="ru-RU"/>
        </w:rPr>
        <w:t>настоящим Договором</w:t>
      </w:r>
      <w:r w:rsidR="005D008A" w:rsidRPr="00323094">
        <w:rPr>
          <w:sz w:val="24"/>
          <w:szCs w:val="24"/>
          <w:lang w:val="ru-RU"/>
        </w:rPr>
        <w:t>.</w:t>
      </w:r>
      <w:bookmarkEnd w:id="0"/>
      <w:r w:rsidR="005D008A" w:rsidRPr="00323094">
        <w:rPr>
          <w:sz w:val="24"/>
          <w:szCs w:val="24"/>
          <w:lang w:val="ru-RU"/>
        </w:rPr>
        <w:t xml:space="preserve"> </w:t>
      </w:r>
    </w:p>
    <w:p w:rsidR="008F77FE" w:rsidRPr="00323094" w:rsidRDefault="000B5804" w:rsidP="00FC2432">
      <w:pPr>
        <w:pStyle w:val="a4"/>
        <w:numPr>
          <w:ilvl w:val="1"/>
          <w:numId w:val="3"/>
        </w:numPr>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A91E1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в </w:t>
      </w:r>
      <w:r w:rsidR="00A91E1A" w:rsidRPr="00323094">
        <w:rPr>
          <w:rFonts w:ascii="Times New Roman" w:hAnsi="Times New Roman" w:cs="Times New Roman"/>
          <w:color w:val="000000"/>
          <w:sz w:val="24"/>
          <w:szCs w:val="24"/>
        </w:rPr>
        <w:t xml:space="preserve">соответствии </w:t>
      </w:r>
      <w:r w:rsidRPr="00323094">
        <w:rPr>
          <w:rFonts w:ascii="Times New Roman" w:hAnsi="Times New Roman" w:cs="Times New Roman"/>
          <w:color w:val="000000"/>
          <w:sz w:val="24"/>
          <w:szCs w:val="24"/>
        </w:rPr>
        <w:t xml:space="preserve">с </w:t>
      </w:r>
      <w:r w:rsidR="00A91E1A" w:rsidRPr="00323094">
        <w:rPr>
          <w:rFonts w:ascii="Times New Roman" w:hAnsi="Times New Roman" w:cs="Times New Roman"/>
          <w:color w:val="000000"/>
          <w:sz w:val="24"/>
          <w:szCs w:val="24"/>
        </w:rPr>
        <w:t>Исхо</w:t>
      </w:r>
      <w:r w:rsidR="00D720E6" w:rsidRPr="00323094">
        <w:rPr>
          <w:rFonts w:ascii="Times New Roman" w:hAnsi="Times New Roman" w:cs="Times New Roman"/>
          <w:color w:val="000000"/>
          <w:sz w:val="24"/>
          <w:szCs w:val="24"/>
        </w:rPr>
        <w:t>дными данными</w:t>
      </w:r>
      <w:r w:rsidR="00A91E1A" w:rsidRPr="00323094">
        <w:rPr>
          <w:rFonts w:ascii="Times New Roman" w:hAnsi="Times New Roman" w:cs="Times New Roman"/>
          <w:color w:val="000000"/>
          <w:sz w:val="24"/>
          <w:szCs w:val="24"/>
        </w:rPr>
        <w:t xml:space="preserve">, </w:t>
      </w:r>
      <w:r w:rsidR="00D720E6" w:rsidRPr="00323094">
        <w:rPr>
          <w:rFonts w:ascii="Times New Roman" w:hAnsi="Times New Roman" w:cs="Times New Roman"/>
          <w:color w:val="000000"/>
          <w:sz w:val="24"/>
          <w:szCs w:val="24"/>
        </w:rPr>
        <w:t>Техническим заданием</w:t>
      </w:r>
      <w:r w:rsidR="00A91E1A" w:rsidRPr="00323094">
        <w:rPr>
          <w:rFonts w:ascii="Times New Roman" w:hAnsi="Times New Roman" w:cs="Times New Roman"/>
          <w:color w:val="000000"/>
          <w:sz w:val="24"/>
          <w:szCs w:val="24"/>
        </w:rPr>
        <w:t xml:space="preserve">, разработанной Генеральным подрядчиком Рабочей документацией, </w:t>
      </w:r>
      <w:r w:rsidR="009C6DA9" w:rsidRPr="00323094">
        <w:rPr>
          <w:rFonts w:ascii="Times New Roman" w:hAnsi="Times New Roman" w:cs="Times New Roman"/>
          <w:color w:val="000000"/>
          <w:sz w:val="24"/>
          <w:szCs w:val="24"/>
        </w:rPr>
        <w:t xml:space="preserve">Указаниями Заказчика, </w:t>
      </w:r>
      <w:r w:rsidR="00321FD3" w:rsidRPr="00323094">
        <w:rPr>
          <w:rFonts w:ascii="Times New Roman" w:hAnsi="Times New Roman" w:cs="Times New Roman"/>
          <w:color w:val="000000"/>
          <w:sz w:val="24"/>
          <w:szCs w:val="24"/>
        </w:rPr>
        <w:t xml:space="preserve">Правилами проекта, </w:t>
      </w:r>
      <w:r w:rsidRPr="00323094">
        <w:rPr>
          <w:rFonts w:ascii="Times New Roman" w:hAnsi="Times New Roman" w:cs="Times New Roman"/>
          <w:color w:val="000000"/>
          <w:sz w:val="24"/>
          <w:szCs w:val="24"/>
        </w:rPr>
        <w:t>условиями настоящего Договора</w:t>
      </w:r>
      <w:r w:rsidR="00A91E1A" w:rsidRPr="00323094">
        <w:rPr>
          <w:rFonts w:ascii="Times New Roman" w:hAnsi="Times New Roman" w:cs="Times New Roman"/>
          <w:color w:val="000000"/>
          <w:sz w:val="24"/>
          <w:szCs w:val="24"/>
        </w:rPr>
        <w:t xml:space="preserve"> и требованиями Норм</w:t>
      </w:r>
      <w:r w:rsidR="00611510" w:rsidRPr="00323094">
        <w:rPr>
          <w:rFonts w:ascii="Times New Roman" w:hAnsi="Times New Roman" w:cs="Times New Roman"/>
          <w:color w:val="000000"/>
          <w:sz w:val="24"/>
          <w:szCs w:val="24"/>
        </w:rPr>
        <w:t xml:space="preserve">, </w:t>
      </w:r>
      <w:r w:rsidR="00611510" w:rsidRPr="00323094">
        <w:rPr>
          <w:rFonts w:ascii="Times New Roman" w:hAnsi="Times New Roman" w:cs="Times New Roman"/>
          <w:sz w:val="24"/>
          <w:szCs w:val="24"/>
        </w:rPr>
        <w:t>в том числе локальными нормативными актами Заказчика</w:t>
      </w:r>
      <w:r w:rsidR="009C6DA9" w:rsidRPr="00323094">
        <w:rPr>
          <w:rFonts w:ascii="Times New Roman" w:hAnsi="Times New Roman" w:cs="Times New Roman"/>
          <w:sz w:val="24"/>
          <w:szCs w:val="24"/>
        </w:rPr>
        <w:t>.</w:t>
      </w:r>
      <w:r w:rsidR="00A91E1A" w:rsidRPr="00323094">
        <w:rPr>
          <w:rFonts w:ascii="Times New Roman" w:hAnsi="Times New Roman" w:cs="Times New Roman"/>
          <w:sz w:val="24"/>
          <w:szCs w:val="24"/>
        </w:rPr>
        <w:t xml:space="preserve"> </w:t>
      </w:r>
    </w:p>
    <w:p w:rsidR="00677A40" w:rsidRPr="00323094" w:rsidRDefault="00677A40" w:rsidP="00FC2432">
      <w:pPr>
        <w:pStyle w:val="a4"/>
        <w:spacing w:before="120" w:after="120"/>
        <w:ind w:left="993"/>
        <w:jc w:val="both"/>
        <w:rPr>
          <w:rFonts w:ascii="Times New Roman" w:hAnsi="Times New Roman" w:cs="Times New Roman"/>
          <w:b/>
          <w:sz w:val="24"/>
          <w:szCs w:val="24"/>
        </w:rPr>
      </w:pPr>
    </w:p>
    <w:p w:rsidR="009C7DC9" w:rsidRPr="00323094"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РАБОТЫ</w:t>
      </w:r>
    </w:p>
    <w:p w:rsidR="00BA09B0" w:rsidRPr="00323094"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Общие положения</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1" w:name="_Ref246334808"/>
      <w:r w:rsidRPr="00323094">
        <w:rPr>
          <w:rFonts w:ascii="Times New Roman" w:hAnsi="Times New Roman" w:cs="Times New Roman"/>
          <w:color w:val="000000" w:themeColor="text1"/>
          <w:sz w:val="24"/>
          <w:szCs w:val="24"/>
        </w:rPr>
        <w:t>Работы, выполняемые Генеральным подрядчиком по настоящему Договору, включают:</w:t>
      </w:r>
      <w:r w:rsidR="004D0897">
        <w:rPr>
          <w:rFonts w:ascii="Times New Roman" w:hAnsi="Times New Roman" w:cs="Times New Roman"/>
          <w:color w:val="000000" w:themeColor="text1"/>
          <w:sz w:val="24"/>
          <w:szCs w:val="24"/>
        </w:rPr>
        <w:t xml:space="preserve"> </w:t>
      </w:r>
    </w:p>
    <w:p w:rsidR="009839C1" w:rsidRPr="009839C1" w:rsidRDefault="009839C1" w:rsidP="00A93F0D">
      <w:pPr>
        <w:pStyle w:val="a4"/>
        <w:numPr>
          <w:ilvl w:val="0"/>
          <w:numId w:val="29"/>
        </w:numPr>
        <w:tabs>
          <w:tab w:val="left" w:pos="-3261"/>
        </w:tabs>
        <w:spacing w:before="120" w:after="120"/>
        <w:ind w:left="1418" w:hanging="425"/>
        <w:jc w:val="both"/>
        <w:rPr>
          <w:rFonts w:ascii="Times New Roman" w:hAnsi="Times New Roman" w:cs="Times New Roman"/>
          <w:sz w:val="24"/>
          <w:szCs w:val="24"/>
        </w:rPr>
      </w:pPr>
      <w:r w:rsidRPr="009839C1">
        <w:rPr>
          <w:rFonts w:ascii="Times New Roman" w:hAnsi="Times New Roman" w:cs="Times New Roman"/>
          <w:sz w:val="24"/>
          <w:szCs w:val="24"/>
        </w:rPr>
        <w:t>Изыскательские работы;</w:t>
      </w:r>
    </w:p>
    <w:p w:rsidR="003C3CD3" w:rsidRPr="00323094" w:rsidRDefault="003C3CD3" w:rsidP="00A93F0D">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Работы по подготовке Рабочей документации;</w:t>
      </w:r>
    </w:p>
    <w:p w:rsidR="003C3CD3" w:rsidRPr="00323094" w:rsidRDefault="003C3CD3" w:rsidP="00A93F0D">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Строительно-монтажные работы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w:t>
      </w:r>
      <w:r w:rsidR="0040463A" w:rsidRPr="00323094">
        <w:rPr>
          <w:rFonts w:ascii="Times New Roman" w:hAnsi="Times New Roman" w:cs="Times New Roman"/>
          <w:color w:val="000000"/>
          <w:sz w:val="24"/>
          <w:szCs w:val="24"/>
        </w:rPr>
        <w:lastRenderedPageBreak/>
        <w:t>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Pr="00323094">
        <w:rPr>
          <w:rFonts w:ascii="Times New Roman" w:hAnsi="Times New Roman" w:cs="Times New Roman"/>
          <w:sz w:val="24"/>
          <w:szCs w:val="24"/>
        </w:rPr>
        <w:t xml:space="preserve">); </w:t>
      </w:r>
    </w:p>
    <w:p w:rsidR="003C3CD3" w:rsidRPr="00323094" w:rsidRDefault="003C3CD3" w:rsidP="00A93F0D">
      <w:pPr>
        <w:pStyle w:val="a4"/>
        <w:numPr>
          <w:ilvl w:val="0"/>
          <w:numId w:val="29"/>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Гарантийные работы (устранение возможных Дефектов, выявленных в течение Гарантийного периода). </w:t>
      </w:r>
    </w:p>
    <w:p w:rsidR="004110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подтверждают, что Заказчик передал Генеральному подрядчику </w:t>
      </w:r>
      <w:r w:rsidR="00D720E6" w:rsidRPr="00323094">
        <w:rPr>
          <w:rFonts w:ascii="Times New Roman" w:hAnsi="Times New Roman" w:cs="Times New Roman"/>
          <w:sz w:val="24"/>
          <w:szCs w:val="24"/>
        </w:rPr>
        <w:t>все необходимые Исходные данные</w:t>
      </w:r>
      <w:r w:rsidRPr="00323094">
        <w:rPr>
          <w:rFonts w:ascii="Times New Roman" w:hAnsi="Times New Roman" w:cs="Times New Roman"/>
          <w:sz w:val="24"/>
          <w:szCs w:val="24"/>
        </w:rPr>
        <w:t xml:space="preserve">. </w:t>
      </w:r>
      <w:r w:rsidR="00D8142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настоящим подтверждает получение Исходных данных и их достаточность для выполнения Работ по настоящему Договору</w:t>
      </w:r>
      <w:r w:rsidR="004110D3" w:rsidRPr="00323094">
        <w:rPr>
          <w:rFonts w:ascii="Times New Roman" w:hAnsi="Times New Roman" w:cs="Times New Roman"/>
          <w:sz w:val="24"/>
          <w:szCs w:val="24"/>
        </w:rPr>
        <w:t>.</w:t>
      </w:r>
      <w:bookmarkEnd w:id="1"/>
      <w:r w:rsidR="004110D3" w:rsidRPr="00323094">
        <w:rPr>
          <w:rFonts w:ascii="Times New Roman" w:hAnsi="Times New Roman" w:cs="Times New Roman"/>
          <w:sz w:val="24"/>
          <w:szCs w:val="24"/>
        </w:rPr>
        <w:t xml:space="preserve"> </w:t>
      </w:r>
    </w:p>
    <w:p w:rsidR="003C3CD3" w:rsidRPr="00323094"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в течение срока выполнения Работ по настоящему Договору. Генеральный подрядчик при исполнении обязательств по настоящему Договору обязан руководствоваться соответствующими изменениями и дополнениями таких документов. </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Обязательство по оформлению Исходно-разрешительной документации в части, не ука</w:t>
      </w:r>
      <w:r w:rsidR="00D720E6" w:rsidRPr="00323094">
        <w:rPr>
          <w:rFonts w:ascii="Times New Roman" w:hAnsi="Times New Roman" w:cs="Times New Roman"/>
          <w:sz w:val="24"/>
          <w:szCs w:val="24"/>
        </w:rPr>
        <w:t>занной в Техническом задании</w:t>
      </w:r>
      <w:r w:rsidRPr="00323094">
        <w:rPr>
          <w:rFonts w:ascii="Times New Roman" w:hAnsi="Times New Roman" w:cs="Times New Roman"/>
          <w:sz w:val="24"/>
          <w:szCs w:val="24"/>
        </w:rPr>
        <w:t xml:space="preserve">, возлагается на </w:t>
      </w:r>
      <w:r w:rsidR="00D8142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в счет Цены </w:t>
      </w:r>
      <w:r w:rsidR="00D81424" w:rsidRPr="00323094">
        <w:rPr>
          <w:rFonts w:ascii="Times New Roman" w:hAnsi="Times New Roman" w:cs="Times New Roman"/>
          <w:sz w:val="24"/>
          <w:szCs w:val="24"/>
        </w:rPr>
        <w:t>д</w:t>
      </w:r>
      <w:r w:rsidRPr="00323094">
        <w:rPr>
          <w:rFonts w:ascii="Times New Roman" w:hAnsi="Times New Roman" w:cs="Times New Roman"/>
          <w:sz w:val="24"/>
          <w:szCs w:val="24"/>
        </w:rPr>
        <w:t xml:space="preserve">оговора и отдельно </w:t>
      </w:r>
      <w:r w:rsidR="00F34F63" w:rsidRPr="00323094">
        <w:rPr>
          <w:rFonts w:ascii="Times New Roman" w:hAnsi="Times New Roman" w:cs="Times New Roman"/>
          <w:sz w:val="24"/>
          <w:szCs w:val="24"/>
        </w:rPr>
        <w:t>Генеральному п</w:t>
      </w:r>
      <w:r w:rsidRPr="00323094">
        <w:rPr>
          <w:rFonts w:ascii="Times New Roman" w:hAnsi="Times New Roman" w:cs="Times New Roman"/>
          <w:sz w:val="24"/>
          <w:szCs w:val="24"/>
        </w:rPr>
        <w:t xml:space="preserve">одрядчику не оплачивается. </w:t>
      </w:r>
      <w:r w:rsidR="00974ED9" w:rsidRPr="00323094">
        <w:rPr>
          <w:rFonts w:ascii="Times New Roman" w:hAnsi="Times New Roman" w:cs="Times New Roman"/>
          <w:bCs/>
          <w:color w:val="000000" w:themeColor="text1"/>
          <w:sz w:val="24"/>
          <w:szCs w:val="24"/>
        </w:rPr>
        <w:t xml:space="preserve">Генеральный подрядчик обязан получить всю Исходно-разрешительную документацию, которая не была передана Генеральному подрядчику Заказчиком, необходимую для выполнения Работ по настоящему Договору. </w:t>
      </w:r>
      <w:r w:rsidR="00974ED9" w:rsidRPr="00323094">
        <w:rPr>
          <w:rFonts w:ascii="Times New Roman" w:hAnsi="Times New Roman" w:cs="Times New Roman"/>
          <w:color w:val="000000"/>
          <w:sz w:val="24"/>
          <w:szCs w:val="24"/>
        </w:rPr>
        <w:t xml:space="preserve">Результатом исполнения обязательства </w:t>
      </w:r>
      <w:r w:rsidR="00D81424" w:rsidRPr="00323094">
        <w:rPr>
          <w:rFonts w:ascii="Times New Roman" w:hAnsi="Times New Roman" w:cs="Times New Roman"/>
          <w:color w:val="000000"/>
          <w:sz w:val="24"/>
          <w:szCs w:val="24"/>
        </w:rPr>
        <w:t>Генерального п</w:t>
      </w:r>
      <w:r w:rsidR="00974ED9" w:rsidRPr="00323094">
        <w:rPr>
          <w:rFonts w:ascii="Times New Roman" w:hAnsi="Times New Roman" w:cs="Times New Roman"/>
          <w:color w:val="000000"/>
          <w:sz w:val="24"/>
          <w:szCs w:val="24"/>
        </w:rPr>
        <w:t>одрядчика по сбору Исходно-разрешительной документации является оформление Генеральным подрядчиком полного комплекта Исходной-разрешительной документации, достаточного для</w:t>
      </w:r>
      <w:r w:rsidR="00974ED9" w:rsidRPr="00323094">
        <w:rPr>
          <w:rFonts w:ascii="Times New Roman" w:hAnsi="Times New Roman" w:cs="Times New Roman"/>
          <w:bCs/>
          <w:color w:val="000000" w:themeColor="text1"/>
          <w:sz w:val="24"/>
          <w:szCs w:val="24"/>
        </w:rPr>
        <w:t xml:space="preserve"> подготовки Рабочей документации, выполнения Строительно-монтажных работ и ввода Объекта в эксплуатацию. </w:t>
      </w:r>
      <w:r w:rsidR="00D81424" w:rsidRPr="00323094">
        <w:rPr>
          <w:rFonts w:ascii="Times New Roman" w:hAnsi="Times New Roman" w:cs="Times New Roman"/>
          <w:bCs/>
          <w:color w:val="000000" w:themeColor="text1"/>
          <w:sz w:val="24"/>
          <w:szCs w:val="24"/>
        </w:rPr>
        <w:t xml:space="preserve">В случае,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323094">
        <w:rPr>
          <w:rFonts w:ascii="Times New Roman" w:hAnsi="Times New Roman" w:cs="Times New Roman"/>
          <w:sz w:val="24"/>
          <w:szCs w:val="24"/>
        </w:rPr>
        <w:t>стоимость</w:t>
      </w:r>
      <w:r w:rsidRPr="00323094">
        <w:rPr>
          <w:rFonts w:ascii="Times New Roman" w:hAnsi="Times New Roman" w:cs="Times New Roman"/>
          <w:color w:val="000000"/>
          <w:sz w:val="24"/>
          <w:szCs w:val="24"/>
        </w:rPr>
        <w:t xml:space="preserve"> или сроки выполнения Работ. Генеральный подрядчик обследовал и изучил Строительную площадку,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974ED9" w:rsidRPr="00323094" w:rsidRDefault="00D81424" w:rsidP="00A93F0D">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условий, формы и характера Строительной площадки, включая геологические условия;</w:t>
      </w:r>
    </w:p>
    <w:p w:rsidR="00D81424" w:rsidRPr="00323094" w:rsidRDefault="00D81424" w:rsidP="00A93F0D">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гидрологических и климатических условий;</w:t>
      </w:r>
    </w:p>
    <w:p w:rsidR="00D81424" w:rsidRPr="00323094" w:rsidRDefault="00D81424" w:rsidP="00A93F0D">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потребностей Генерального подрядчика в обеспечении доступа на Строительную площадку, помещениях, сооружениях, ресурсах, а также в энергообеспeчeнии, водоснабжении и прочих временных сетях. </w:t>
      </w:r>
    </w:p>
    <w:p w:rsidR="003C3CD3"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обязуется выполнять Работы </w:t>
      </w:r>
      <w:r w:rsidRPr="00323094">
        <w:rPr>
          <w:rFonts w:ascii="Times New Roman" w:hAnsi="Times New Roman" w:cs="Times New Roman"/>
          <w:sz w:val="24"/>
          <w:szCs w:val="24"/>
        </w:rPr>
        <w:t xml:space="preserve">из своих Материалов, своими силами и средствами, </w:t>
      </w:r>
      <w:r w:rsidRPr="00323094">
        <w:rPr>
          <w:rFonts w:ascii="Times New Roman" w:hAnsi="Times New Roman" w:cs="Times New Roman"/>
          <w:color w:val="000000"/>
          <w:sz w:val="24"/>
          <w:szCs w:val="24"/>
        </w:rPr>
        <w:t xml:space="preserve">привлеченной Генеральным подрядчиком и за его счет рабочей силой, а также, при необходимости, силами Субподрядчиков. </w:t>
      </w:r>
      <w:r w:rsidRPr="00323094">
        <w:rPr>
          <w:rFonts w:ascii="Times New Roman" w:hAnsi="Times New Roman" w:cs="Times New Roman"/>
          <w:sz w:val="24"/>
          <w:szCs w:val="24"/>
        </w:rPr>
        <w:t xml:space="preserve">При выполнении Работ </w:t>
      </w:r>
      <w:r w:rsidRPr="00323094">
        <w:rPr>
          <w:rFonts w:ascii="Times New Roman" w:hAnsi="Times New Roman" w:cs="Times New Roman"/>
          <w:color w:val="000000"/>
          <w:sz w:val="24"/>
          <w:szCs w:val="24"/>
        </w:rPr>
        <w:t xml:space="preserve">Генеральный подрядчик обязуется </w:t>
      </w:r>
      <w:r w:rsidRPr="00323094">
        <w:rPr>
          <w:rFonts w:ascii="Times New Roman" w:hAnsi="Times New Roman" w:cs="Times New Roman"/>
          <w:sz w:val="24"/>
          <w:szCs w:val="24"/>
        </w:rPr>
        <w:t>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Генеральный подрядчик обязан по требованию Заказчика подтверждать квалификацию привлекаемого персонала с предоставлением заверенных копий документов.</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качественных Материалов и Оборудования. Заказчик имеет право накладывать вето на выбор используемых Материалов и Оборудования. Заказчик вправе, направив письменное уведомление Генеральному подрядчику, потребовать замены используемых Материалов, Оборудования, которые не были согласованы с Заказчиком, без возмещения убытков Генеральному подрядчику. Генеральный подрядчик обязуется включить данное положение во все договоры с Субподрядчиками и их субподрядчиками.</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Cs/>
          <w:sz w:val="24"/>
          <w:szCs w:val="24"/>
        </w:rPr>
        <w:t>Генеральный подрядчик обязуется по запросу Заказчика в течение 7 (семи) дней предоставлять отчеты о заключенных с Поставщиками договорах, включающие информацию об основных условиях таких договоров: реквизиты договора, 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связи с чем неустойка за задержку Заказчиком платежей и проценты, предусмотренные ст. 395 Гражданского кодекса РФ, не начисляются.</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323094">
        <w:rPr>
          <w:rFonts w:ascii="Times New Roman" w:hAnsi="Times New Roman" w:cs="Times New Roman"/>
          <w:color w:val="000000"/>
          <w:sz w:val="24"/>
          <w:szCs w:val="24"/>
        </w:rPr>
        <w:t>Техническая документация</w:t>
      </w:r>
      <w:r w:rsidRPr="00323094">
        <w:rPr>
          <w:rFonts w:ascii="Times New Roman" w:hAnsi="Times New Roman" w:cs="Times New Roman"/>
          <w:noProof/>
          <w:color w:val="000000"/>
          <w:sz w:val="24"/>
          <w:szCs w:val="24"/>
        </w:rPr>
        <w:t>») подлежит передаче в собственность Заказчика</w:t>
      </w:r>
      <w:r w:rsidR="00AA044A" w:rsidRPr="00323094">
        <w:rPr>
          <w:rFonts w:ascii="Times New Roman" w:hAnsi="Times New Roman" w:cs="Times New Roman"/>
          <w:noProof/>
          <w:color w:val="000000"/>
          <w:sz w:val="24"/>
          <w:szCs w:val="24"/>
        </w:rPr>
        <w:t>.</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 xml:space="preserve">Документация, предоставленная Заказчиком </w:t>
      </w:r>
      <w:r w:rsidRPr="00323094">
        <w:rPr>
          <w:rFonts w:ascii="Times New Roman" w:hAnsi="Times New Roman" w:cs="Times New Roman"/>
          <w:color w:val="000000"/>
          <w:sz w:val="24"/>
          <w:szCs w:val="24"/>
        </w:rPr>
        <w:t xml:space="preserve">Генеральному </w:t>
      </w:r>
      <w:r w:rsidRPr="00323094">
        <w:rPr>
          <w:rFonts w:ascii="Times New Roman" w:hAnsi="Times New Roman" w:cs="Times New Roman"/>
          <w:noProof/>
          <w:color w:val="000000"/>
          <w:sz w:val="24"/>
          <w:szCs w:val="24"/>
        </w:rPr>
        <w:t xml:space="preserve">подрядчику, должна быть возвращена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Заказчику по окончании срока действия Договора или при его досрочном расторжении по любым основаниям, не позднее 5 </w:t>
      </w:r>
      <w:r w:rsidRPr="00323094">
        <w:rPr>
          <w:rFonts w:ascii="Times New Roman" w:hAnsi="Times New Roman" w:cs="Times New Roman"/>
          <w:noProof/>
          <w:color w:val="000000"/>
          <w:sz w:val="24"/>
          <w:szCs w:val="24"/>
        </w:rPr>
        <w:lastRenderedPageBreak/>
        <w:t xml:space="preserve">(пяти) дней с даты получения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соответствующего уведомления от Заказчика. </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323094">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323094">
        <w:rPr>
          <w:rFonts w:ascii="Times New Roman" w:hAnsi="Times New Roman" w:cs="Times New Roman"/>
          <w:snapToGrid w:val="0"/>
          <w:color w:val="000000"/>
          <w:sz w:val="24"/>
          <w:szCs w:val="24"/>
        </w:rPr>
        <w:t xml:space="preserve">, для собственных нужд или в иных не предусмотренных Договором целях. </w:t>
      </w:r>
    </w:p>
    <w:p w:rsidR="00AA044A"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w:t>
      </w:r>
      <w:r w:rsidR="001317EA"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обязан получить все необходимые разрешения для выполнения Работ по настоящему Договору. </w:t>
      </w:r>
    </w:p>
    <w:p w:rsidR="00AC05B4"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процессе исполнения настоящего Договора Генеральный </w:t>
      </w:r>
      <w:r w:rsidR="001317E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обязать Генерального подрядчика:</w:t>
      </w:r>
    </w:p>
    <w:p w:rsidR="003370C1" w:rsidRPr="00323094" w:rsidRDefault="003370C1" w:rsidP="00A93F0D">
      <w:pPr>
        <w:pStyle w:val="a4"/>
        <w:numPr>
          <w:ilvl w:val="0"/>
          <w:numId w:val="49"/>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со Строительной площадки и заменить любое Оборудование и/или Материалы, которые не соответствуют условиям настоящего Договора;</w:t>
      </w:r>
    </w:p>
    <w:p w:rsidR="003370C1" w:rsidRPr="00323094" w:rsidRDefault="003370C1" w:rsidP="00A93F0D">
      <w:pPr>
        <w:pStyle w:val="a4"/>
        <w:numPr>
          <w:ilvl w:val="0"/>
          <w:numId w:val="49"/>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или переделать любую часть Работ, которая не соответствует условиям настоящего Договора;</w:t>
      </w:r>
    </w:p>
    <w:p w:rsidR="003370C1" w:rsidRPr="00323094" w:rsidRDefault="003370C1" w:rsidP="00A93F0D">
      <w:pPr>
        <w:pStyle w:val="a4"/>
        <w:numPr>
          <w:ilvl w:val="0"/>
          <w:numId w:val="49"/>
        </w:numPr>
        <w:tabs>
          <w:tab w:val="left" w:pos="-2268"/>
        </w:tabs>
        <w:spacing w:before="120" w:after="120"/>
        <w:ind w:left="1418" w:hanging="425"/>
        <w:jc w:val="both"/>
        <w:rPr>
          <w:rFonts w:ascii="Times New Roman" w:hAnsi="Times New Roman" w:cs="Times New Roman"/>
          <w:sz w:val="24"/>
          <w:szCs w:val="24"/>
        </w:rPr>
      </w:pPr>
      <w:r w:rsidRPr="00323094">
        <w:rPr>
          <w:rFonts w:ascii="Times New Roman" w:hAnsi="Times New Roman"/>
          <w:color w:val="000000"/>
          <w:sz w:val="24"/>
          <w:szCs w:val="24"/>
        </w:rPr>
        <w:t xml:space="preserve">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 </w:t>
      </w:r>
    </w:p>
    <w:p w:rsidR="003370C1" w:rsidRPr="00323094" w:rsidRDefault="003370C1" w:rsidP="00AE6A4D">
      <w:pPr>
        <w:pStyle w:val="a4"/>
        <w:tabs>
          <w:tab w:val="left" w:pos="-2410"/>
        </w:tabs>
        <w:spacing w:before="120" w:after="120"/>
        <w:ind w:left="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подпунктам «1)» и «2)»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одрядчик обязан выполнить распоряжения Заказчика немедленно</w:t>
      </w:r>
    </w:p>
    <w:p w:rsidR="00D81424" w:rsidRPr="00323094" w:rsidRDefault="00D81424" w:rsidP="00FC2432">
      <w:pPr>
        <w:tabs>
          <w:tab w:val="left" w:pos="851"/>
          <w:tab w:val="left" w:pos="993"/>
          <w:tab w:val="left" w:pos="1276"/>
        </w:tabs>
        <w:spacing w:before="120" w:after="120"/>
        <w:ind w:right="-1"/>
        <w:jc w:val="both"/>
        <w:rPr>
          <w:rFonts w:ascii="Times New Roman" w:hAnsi="Times New Roman"/>
          <w:b/>
          <w:sz w:val="24"/>
          <w:szCs w:val="24"/>
        </w:rPr>
      </w:pPr>
    </w:p>
    <w:p w:rsidR="003216C6" w:rsidRPr="00323094"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Этапы Работ.</w:t>
      </w:r>
    </w:p>
    <w:p w:rsidR="00163517" w:rsidRPr="00163517" w:rsidRDefault="00163517" w:rsidP="00163517">
      <w:pPr>
        <w:pStyle w:val="a4"/>
        <w:numPr>
          <w:ilvl w:val="2"/>
          <w:numId w:val="3"/>
        </w:numPr>
        <w:tabs>
          <w:tab w:val="left" w:pos="851"/>
          <w:tab w:val="left" w:pos="993"/>
          <w:tab w:val="left" w:pos="1276"/>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b/>
          <w:color w:val="000000"/>
          <w:sz w:val="24"/>
          <w:szCs w:val="24"/>
        </w:rPr>
        <w:t>Изыскательские работы.</w:t>
      </w:r>
    </w:p>
    <w:p w:rsidR="00647EFA" w:rsidRPr="00647EFA" w:rsidRDefault="002C733B" w:rsidP="00A93F0D">
      <w:pPr>
        <w:pStyle w:val="a4"/>
        <w:numPr>
          <w:ilvl w:val="0"/>
          <w:numId w:val="87"/>
        </w:numPr>
        <w:spacing w:before="120" w:after="120"/>
        <w:ind w:left="1418" w:hanging="425"/>
        <w:jc w:val="both"/>
        <w:rPr>
          <w:rFonts w:ascii="Times New Roman" w:eastAsia="MS Mincho" w:hAnsi="Times New Roman" w:cs="Times New Roman"/>
          <w:bCs/>
          <w:color w:val="000000" w:themeColor="text1"/>
          <w:sz w:val="24"/>
          <w:szCs w:val="24"/>
        </w:rPr>
      </w:pPr>
      <w:r>
        <w:rPr>
          <w:rFonts w:ascii="Times New Roman" w:eastAsia="MS Mincho" w:hAnsi="Times New Roman"/>
          <w:bCs/>
          <w:color w:val="000000" w:themeColor="text1"/>
          <w:sz w:val="24"/>
          <w:szCs w:val="24"/>
        </w:rPr>
        <w:t>П</w:t>
      </w:r>
      <w:r>
        <w:rPr>
          <w:rFonts w:ascii="Times New Roman" w:hAnsi="Times New Roman"/>
          <w:sz w:val="24"/>
          <w:szCs w:val="24"/>
        </w:rPr>
        <w:t>роведение</w:t>
      </w:r>
      <w:r w:rsidRPr="00132C81">
        <w:rPr>
          <w:rFonts w:ascii="Times New Roman" w:hAnsi="Times New Roman"/>
          <w:sz w:val="24"/>
          <w:szCs w:val="24"/>
        </w:rPr>
        <w:t xml:space="preserve"> инженерно-геодезических изысканий</w:t>
      </w:r>
      <w:r>
        <w:rPr>
          <w:rFonts w:ascii="Times New Roman" w:hAnsi="Times New Roman"/>
          <w:sz w:val="24"/>
          <w:szCs w:val="24"/>
        </w:rPr>
        <w:t xml:space="preserve"> с </w:t>
      </w:r>
      <w:r w:rsidR="00417C68">
        <w:rPr>
          <w:rFonts w:ascii="Times New Roman" w:hAnsi="Times New Roman"/>
          <w:sz w:val="24"/>
          <w:szCs w:val="24"/>
        </w:rPr>
        <w:t>выполнением инженерно-топографического плана (</w:t>
      </w:r>
      <w:r>
        <w:rPr>
          <w:rFonts w:ascii="Times New Roman" w:hAnsi="Times New Roman"/>
          <w:sz w:val="24"/>
          <w:szCs w:val="24"/>
        </w:rPr>
        <w:t>геоподосновы</w:t>
      </w:r>
      <w:r w:rsidR="00417C68">
        <w:rPr>
          <w:rFonts w:ascii="Times New Roman" w:hAnsi="Times New Roman"/>
          <w:sz w:val="24"/>
          <w:szCs w:val="24"/>
        </w:rPr>
        <w:t>)</w:t>
      </w:r>
      <w:r>
        <w:rPr>
          <w:rFonts w:ascii="Times New Roman" w:hAnsi="Times New Roman"/>
          <w:sz w:val="24"/>
          <w:szCs w:val="24"/>
        </w:rPr>
        <w:t xml:space="preserve"> в масштабе 1:500, с</w:t>
      </w:r>
      <w:r w:rsidRPr="00132C81">
        <w:rPr>
          <w:rFonts w:ascii="Times New Roman" w:hAnsi="Times New Roman"/>
          <w:sz w:val="24"/>
          <w:szCs w:val="24"/>
        </w:rPr>
        <w:t>бор прочих исхо</w:t>
      </w:r>
      <w:r w:rsidR="00AE5DD7">
        <w:rPr>
          <w:rFonts w:ascii="Times New Roman" w:hAnsi="Times New Roman"/>
          <w:sz w:val="24"/>
          <w:szCs w:val="24"/>
        </w:rPr>
        <w:t>дных данных для проектирования</w:t>
      </w:r>
      <w:r>
        <w:rPr>
          <w:rFonts w:ascii="Times New Roman" w:hAnsi="Times New Roman"/>
          <w:sz w:val="24"/>
          <w:szCs w:val="24"/>
        </w:rPr>
        <w:t>, в соответствии с требованиям Норм</w:t>
      </w:r>
      <w:r w:rsidR="00647EFA" w:rsidRPr="00647EFA">
        <w:rPr>
          <w:rFonts w:ascii="Times New Roman" w:hAnsi="Times New Roman" w:cs="Times New Roman"/>
          <w:bCs/>
          <w:color w:val="000000" w:themeColor="text1"/>
          <w:sz w:val="24"/>
          <w:szCs w:val="24"/>
        </w:rPr>
        <w:t>.</w:t>
      </w:r>
    </w:p>
    <w:p w:rsidR="00F319AD" w:rsidRPr="00163517" w:rsidRDefault="00F319AD" w:rsidP="00163517">
      <w:pPr>
        <w:pStyle w:val="a4"/>
        <w:numPr>
          <w:ilvl w:val="2"/>
          <w:numId w:val="3"/>
        </w:numPr>
        <w:tabs>
          <w:tab w:val="left" w:pos="851"/>
          <w:tab w:val="left" w:pos="993"/>
          <w:tab w:val="left" w:pos="1276"/>
        </w:tabs>
        <w:spacing w:before="120" w:after="120"/>
        <w:ind w:right="-1"/>
        <w:jc w:val="both"/>
        <w:rPr>
          <w:rFonts w:ascii="Times New Roman" w:hAnsi="Times New Roman"/>
          <w:b/>
          <w:sz w:val="24"/>
          <w:szCs w:val="24"/>
        </w:rPr>
      </w:pPr>
      <w:r w:rsidRPr="00163517">
        <w:rPr>
          <w:rFonts w:ascii="Times New Roman" w:hAnsi="Times New Roman"/>
          <w:color w:val="000000"/>
          <w:sz w:val="24"/>
          <w:szCs w:val="24"/>
        </w:rPr>
        <w:t xml:space="preserve"> </w:t>
      </w:r>
      <w:r w:rsidR="003216C6" w:rsidRPr="00163517">
        <w:rPr>
          <w:rFonts w:ascii="Times New Roman" w:hAnsi="Times New Roman"/>
          <w:b/>
          <w:sz w:val="24"/>
          <w:szCs w:val="24"/>
        </w:rPr>
        <w:t xml:space="preserve">Работы по подготовке Рабочей документации. </w:t>
      </w:r>
    </w:p>
    <w:p w:rsidR="003216C6" w:rsidRPr="00323094" w:rsidRDefault="001317EA" w:rsidP="00A93F0D">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обязуется выполнить Работы по подготовке Рабочей документации на основании Исходных данных, Указаний Заказчика, Норм и настоящего Договора. </w:t>
      </w:r>
    </w:p>
    <w:p w:rsidR="003216C6" w:rsidRPr="00323094" w:rsidRDefault="001317EA" w:rsidP="00A93F0D">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lastRenderedPageBreak/>
        <w:t>Генеральный п</w:t>
      </w:r>
      <w:r w:rsidR="003216C6" w:rsidRPr="00323094">
        <w:rPr>
          <w:rFonts w:ascii="Times New Roman" w:hAnsi="Times New Roman" w:cs="Times New Roman"/>
          <w:sz w:val="24"/>
          <w:szCs w:val="24"/>
        </w:rPr>
        <w:t xml:space="preserve">одрядчик обеспечит точное соответствие Рабочей документации по своему составу, наполнению и требованиям </w:t>
      </w:r>
      <w:r w:rsidR="00663537" w:rsidRPr="00323094">
        <w:rPr>
          <w:rFonts w:ascii="Times New Roman" w:hAnsi="Times New Roman" w:cs="Times New Roman"/>
          <w:sz w:val="24"/>
          <w:szCs w:val="24"/>
        </w:rPr>
        <w:t>к оформлению действующим Нормам и</w:t>
      </w:r>
      <w:r w:rsidR="0009382B">
        <w:rPr>
          <w:rFonts w:ascii="Times New Roman" w:hAnsi="Times New Roman" w:cs="Times New Roman"/>
          <w:sz w:val="24"/>
          <w:szCs w:val="24"/>
        </w:rPr>
        <w:t xml:space="preserve"> Исходным данным</w:t>
      </w:r>
      <w:r w:rsidR="003216C6" w:rsidRPr="00323094">
        <w:rPr>
          <w:rFonts w:ascii="Times New Roman" w:hAnsi="Times New Roman" w:cs="Times New Roman"/>
          <w:sz w:val="24"/>
          <w:szCs w:val="24"/>
        </w:rPr>
        <w:t>.</w:t>
      </w:r>
    </w:p>
    <w:p w:rsidR="003216C6" w:rsidRPr="00323094" w:rsidRDefault="001317EA" w:rsidP="00A93F0D">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обязан выполнить Работы по подготовке Рабочей документации в объеме, необходимом для </w:t>
      </w:r>
      <w:r w:rsidRPr="00323094">
        <w:rPr>
          <w:rFonts w:ascii="Times New Roman" w:hAnsi="Times New Roman" w:cs="Times New Roman"/>
          <w:sz w:val="24"/>
          <w:szCs w:val="24"/>
        </w:rPr>
        <w:t>строительства</w:t>
      </w:r>
      <w:r w:rsidR="003216C6" w:rsidRPr="00323094">
        <w:rPr>
          <w:rFonts w:ascii="Times New Roman" w:hAnsi="Times New Roman" w:cs="Times New Roman"/>
          <w:sz w:val="24"/>
          <w:szCs w:val="24"/>
        </w:rPr>
        <w:t xml:space="preserve"> и ввода Объекта в эксплуатацию. </w:t>
      </w:r>
    </w:p>
    <w:p w:rsidR="003216C6" w:rsidRPr="00323094" w:rsidRDefault="003216C6" w:rsidP="00A93F0D">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themeColor="text1"/>
          <w:sz w:val="24"/>
          <w:szCs w:val="24"/>
        </w:rPr>
        <w:t xml:space="preserve">В случае, если в соответствии с Нормами подготовленная Рабочая документация подлежит согласованию с Государственными органами, </w:t>
      </w:r>
      <w:r w:rsidR="001317EA" w:rsidRPr="00323094">
        <w:rPr>
          <w:rFonts w:ascii="Times New Roman" w:hAnsi="Times New Roman" w:cs="Times New Roman"/>
          <w:color w:val="000000" w:themeColor="text1"/>
          <w:sz w:val="24"/>
          <w:szCs w:val="24"/>
        </w:rPr>
        <w:t>Генеральный п</w:t>
      </w:r>
      <w:r w:rsidRPr="00323094">
        <w:rPr>
          <w:rFonts w:ascii="Times New Roman" w:hAnsi="Times New Roman" w:cs="Times New Roman"/>
          <w:color w:val="000000" w:themeColor="text1"/>
          <w:sz w:val="24"/>
          <w:szCs w:val="24"/>
        </w:rPr>
        <w:t xml:space="preserve">одрядчик обеспечит получение соответствующих согласований Рабочей документации. </w:t>
      </w:r>
    </w:p>
    <w:p w:rsidR="003104C7" w:rsidRPr="00323094" w:rsidRDefault="001317EA" w:rsidP="00A93F0D">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sidRPr="00323094">
        <w:rPr>
          <w:rFonts w:ascii="Times New Roman" w:hAnsi="Times New Roman" w:cs="Times New Roman"/>
          <w:sz w:val="24"/>
          <w:szCs w:val="24"/>
        </w:rPr>
        <w:t>н</w:t>
      </w:r>
      <w:r w:rsidR="003216C6" w:rsidRPr="00323094">
        <w:rPr>
          <w:rFonts w:ascii="Times New Roman" w:hAnsi="Times New Roman" w:cs="Times New Roman"/>
          <w:sz w:val="24"/>
          <w:szCs w:val="24"/>
        </w:rPr>
        <w:t xml:space="preserve">едостатки Рабочей документации, выявленные в процессе подготовки Рабочей документации, при </w:t>
      </w:r>
      <w:r w:rsidRPr="00323094">
        <w:rPr>
          <w:rFonts w:ascii="Times New Roman" w:hAnsi="Times New Roman" w:cs="Times New Roman"/>
          <w:sz w:val="24"/>
          <w:szCs w:val="24"/>
        </w:rPr>
        <w:t>строительстве</w:t>
      </w:r>
      <w:r w:rsidR="003216C6" w:rsidRPr="00323094">
        <w:rPr>
          <w:rFonts w:ascii="Times New Roman" w:hAnsi="Times New Roman" w:cs="Times New Roman"/>
          <w:sz w:val="24"/>
          <w:szCs w:val="24"/>
        </w:rPr>
        <w:t xml:space="preserve"> Объекта и вводе его в эксплуатацию</w:t>
      </w:r>
      <w:r w:rsidR="003104C7"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p>
    <w:p w:rsidR="003104C7" w:rsidRPr="00323094" w:rsidRDefault="003104C7" w:rsidP="00A93F0D">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В случае, если в период эксплуатации Объекта будут выявлены недостатки Рабочей документации, Генеральный подрядчик за свой счет исправит указанные</w:t>
      </w:r>
      <w:r w:rsidR="0039102B" w:rsidRPr="00323094">
        <w:rPr>
          <w:rFonts w:ascii="Times New Roman" w:hAnsi="Times New Roman" w:cs="Times New Roman"/>
          <w:sz w:val="24"/>
          <w:szCs w:val="24"/>
        </w:rPr>
        <w:t xml:space="preserve"> недостатки</w:t>
      </w:r>
      <w:r w:rsidRPr="00323094">
        <w:rPr>
          <w:rFonts w:ascii="Times New Roman" w:hAnsi="Times New Roman" w:cs="Times New Roman"/>
          <w:sz w:val="24"/>
          <w:szCs w:val="24"/>
        </w:rPr>
        <w:t xml:space="preserve">. </w:t>
      </w:r>
    </w:p>
    <w:p w:rsidR="00023EC0" w:rsidRPr="00323094" w:rsidRDefault="00023EC0" w:rsidP="00A93F0D">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В случае внесения Заказчиком изменений в </w:t>
      </w:r>
      <w:r w:rsidR="00F16E2E" w:rsidRPr="00323094">
        <w:rPr>
          <w:rFonts w:ascii="Times New Roman" w:hAnsi="Times New Roman" w:cs="Times New Roman"/>
          <w:sz w:val="24"/>
          <w:szCs w:val="24"/>
        </w:rPr>
        <w:t>Исходные данные</w:t>
      </w:r>
      <w:r w:rsidRPr="00323094">
        <w:rPr>
          <w:rFonts w:ascii="Times New Roman" w:hAnsi="Times New Roman" w:cs="Times New Roman"/>
          <w:sz w:val="24"/>
          <w:szCs w:val="24"/>
        </w:rPr>
        <w:t xml:space="preserve"> Заказчик вправе поручить Генеральному подрядчику внести соответствующие изменения в 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w:t>
      </w:r>
      <w:r w:rsidR="00C7708E" w:rsidRPr="00323094">
        <w:rPr>
          <w:rFonts w:ascii="Times New Roman" w:hAnsi="Times New Roman" w:cs="Times New Roman"/>
          <w:sz w:val="24"/>
          <w:szCs w:val="24"/>
        </w:rPr>
        <w:t xml:space="preserve">и сроки </w:t>
      </w:r>
      <w:r w:rsidRPr="00323094">
        <w:rPr>
          <w:rFonts w:ascii="Times New Roman" w:hAnsi="Times New Roman" w:cs="Times New Roman"/>
          <w:sz w:val="24"/>
          <w:szCs w:val="24"/>
        </w:rPr>
        <w:t>внесения указанных изменений определяется по соглашению Сторон, но не мо</w:t>
      </w:r>
      <w:r w:rsidR="00C7708E" w:rsidRPr="00323094">
        <w:rPr>
          <w:rFonts w:ascii="Times New Roman" w:hAnsi="Times New Roman" w:cs="Times New Roman"/>
          <w:sz w:val="24"/>
          <w:szCs w:val="24"/>
        </w:rPr>
        <w:t>гут</w:t>
      </w:r>
      <w:r w:rsidRPr="00323094">
        <w:rPr>
          <w:rFonts w:ascii="Times New Roman" w:hAnsi="Times New Roman" w:cs="Times New Roman"/>
          <w:sz w:val="24"/>
          <w:szCs w:val="24"/>
        </w:rPr>
        <w:t xml:space="preserve"> превышать стоимости </w:t>
      </w:r>
      <w:r w:rsidR="00C7708E" w:rsidRPr="00323094">
        <w:rPr>
          <w:rFonts w:ascii="Times New Roman" w:hAnsi="Times New Roman" w:cs="Times New Roman"/>
          <w:sz w:val="24"/>
          <w:szCs w:val="24"/>
        </w:rPr>
        <w:t xml:space="preserve">и сроков </w:t>
      </w:r>
      <w:r w:rsidRPr="00323094">
        <w:rPr>
          <w:rFonts w:ascii="Times New Roman" w:hAnsi="Times New Roman" w:cs="Times New Roman"/>
          <w:sz w:val="24"/>
          <w:szCs w:val="24"/>
        </w:rPr>
        <w:t xml:space="preserve">выполнения соответствующих работ (виды, этапы, разделы) по подготовке Рабочей документации.     </w:t>
      </w:r>
    </w:p>
    <w:p w:rsidR="009C657C" w:rsidRPr="0009382B" w:rsidRDefault="00B9193B" w:rsidP="00A93F0D">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В случае </w:t>
      </w:r>
      <w:r w:rsidR="00572D20" w:rsidRPr="00323094">
        <w:rPr>
          <w:rFonts w:ascii="Times New Roman" w:hAnsi="Times New Roman" w:cs="Times New Roman"/>
          <w:sz w:val="24"/>
          <w:szCs w:val="24"/>
        </w:rPr>
        <w:t xml:space="preserve">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w:t>
      </w:r>
      <w:r w:rsidRPr="00323094">
        <w:rPr>
          <w:rFonts w:ascii="Times New Roman" w:hAnsi="Times New Roman" w:cs="Times New Roman"/>
          <w:sz w:val="24"/>
          <w:szCs w:val="24"/>
        </w:rPr>
        <w:t xml:space="preserve">(отчуждаются) Генеральным подрядчиком </w:t>
      </w:r>
      <w:r w:rsidR="00572D20" w:rsidRPr="00323094">
        <w:rPr>
          <w:rFonts w:ascii="Times New Roman" w:hAnsi="Times New Roman" w:cs="Times New Roman"/>
          <w:sz w:val="24"/>
          <w:szCs w:val="24"/>
        </w:rPr>
        <w:t>Заказчик</w:t>
      </w:r>
      <w:r w:rsidRPr="00323094">
        <w:rPr>
          <w:rFonts w:ascii="Times New Roman" w:hAnsi="Times New Roman" w:cs="Times New Roman"/>
          <w:sz w:val="24"/>
          <w:szCs w:val="24"/>
        </w:rPr>
        <w:t>у</w:t>
      </w:r>
      <w:r w:rsidR="00572D20" w:rsidRPr="00323094">
        <w:rPr>
          <w:rFonts w:ascii="Times New Roman" w:hAnsi="Times New Roman" w:cs="Times New Roman"/>
          <w:sz w:val="24"/>
          <w:szCs w:val="24"/>
        </w:rPr>
        <w:t xml:space="preserve"> одновременно с передачей </w:t>
      </w:r>
      <w:r w:rsidRPr="00323094">
        <w:rPr>
          <w:rFonts w:ascii="Times New Roman" w:hAnsi="Times New Roman" w:cs="Times New Roman"/>
          <w:sz w:val="24"/>
          <w:szCs w:val="24"/>
        </w:rPr>
        <w:t xml:space="preserve">результатов Работ по подготовке Рабочей документации (подписания Акта </w:t>
      </w:r>
      <w:r w:rsidRPr="00323094">
        <w:rPr>
          <w:rFonts w:ascii="Times New Roman" w:hAnsi="Times New Roman" w:cs="Times New Roman"/>
          <w:color w:val="000000" w:themeColor="text1"/>
          <w:sz w:val="24"/>
          <w:szCs w:val="24"/>
        </w:rPr>
        <w:t>приемки Работ по подготовке Рабочей документации</w:t>
      </w:r>
      <w:r w:rsidRPr="00323094">
        <w:rPr>
          <w:rFonts w:ascii="Times New Roman" w:hAnsi="Times New Roman" w:cs="Times New Roman"/>
          <w:sz w:val="24"/>
          <w:szCs w:val="24"/>
        </w:rPr>
        <w:t>). При этом Стороны согласовали условие, что вознаграждение за отчуждение исключительного права на результат интеллектуальной деят</w:t>
      </w:r>
      <w:r w:rsidR="00061899" w:rsidRPr="00323094">
        <w:rPr>
          <w:rFonts w:ascii="Times New Roman" w:hAnsi="Times New Roman" w:cs="Times New Roman"/>
          <w:sz w:val="24"/>
          <w:szCs w:val="24"/>
        </w:rPr>
        <w:t>ельности входит в Цену договора</w:t>
      </w:r>
      <w:r w:rsidRPr="00323094">
        <w:rPr>
          <w:rFonts w:ascii="Times New Roman" w:hAnsi="Times New Roman" w:cs="Times New Roman"/>
          <w:sz w:val="24"/>
          <w:szCs w:val="24"/>
        </w:rPr>
        <w:t xml:space="preserve"> и отдельно Генеральному подрядчику не оплачивается.  </w:t>
      </w:r>
    </w:p>
    <w:p w:rsidR="0009382B" w:rsidRPr="0009382B" w:rsidRDefault="0009382B" w:rsidP="0009382B">
      <w:pPr>
        <w:pStyle w:val="a4"/>
        <w:spacing w:before="120" w:after="120"/>
        <w:ind w:left="1418"/>
        <w:contextualSpacing/>
        <w:jc w:val="both"/>
        <w:rPr>
          <w:rFonts w:ascii="Times New Roman" w:hAnsi="Times New Roman" w:cs="Times New Roman"/>
          <w:color w:val="000000" w:themeColor="text1"/>
          <w:sz w:val="24"/>
          <w:szCs w:val="24"/>
        </w:rPr>
      </w:pPr>
    </w:p>
    <w:p w:rsidR="003216C6" w:rsidRPr="00323094" w:rsidRDefault="003104C7" w:rsidP="00FC2432">
      <w:pPr>
        <w:pStyle w:val="a4"/>
        <w:numPr>
          <w:ilvl w:val="2"/>
          <w:numId w:val="3"/>
        </w:numPr>
        <w:spacing w:before="120" w:after="120"/>
        <w:ind w:left="993" w:hanging="993"/>
        <w:contextualSpacing/>
        <w:jc w:val="both"/>
        <w:rPr>
          <w:rFonts w:ascii="Times New Roman" w:hAnsi="Times New Roman"/>
          <w:b/>
          <w:color w:val="000000" w:themeColor="text1"/>
          <w:sz w:val="24"/>
          <w:szCs w:val="24"/>
        </w:rPr>
      </w:pPr>
      <w:r w:rsidRPr="00323094">
        <w:rPr>
          <w:rFonts w:ascii="Times New Roman" w:hAnsi="Times New Roman"/>
          <w:b/>
          <w:sz w:val="24"/>
          <w:szCs w:val="24"/>
        </w:rPr>
        <w:t xml:space="preserve">Строительно-монтажные работы. </w:t>
      </w:r>
    </w:p>
    <w:p w:rsidR="003E2405" w:rsidRPr="00323094" w:rsidRDefault="003E2405" w:rsidP="00A93F0D">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 xml:space="preserve">По настоящему Договору Генеральный подрядчик обязуется выполнить все </w:t>
      </w:r>
      <w:r w:rsidRPr="00323094">
        <w:rPr>
          <w:rFonts w:ascii="Times New Roman" w:hAnsi="Times New Roman" w:cs="Times New Roman"/>
          <w:bCs/>
          <w:sz w:val="24"/>
          <w:szCs w:val="24"/>
        </w:rPr>
        <w:t xml:space="preserve">Строительно-монтажные </w:t>
      </w:r>
      <w:r w:rsidRPr="00323094">
        <w:rPr>
          <w:rFonts w:ascii="Times New Roman" w:hAnsi="Times New Roman" w:cs="Times New Roman"/>
          <w:sz w:val="24"/>
          <w:szCs w:val="24"/>
        </w:rPr>
        <w:t>работы, необходимые для строительства Объекта и ввода его в эксплуатацию.</w:t>
      </w:r>
    </w:p>
    <w:p w:rsidR="003E2405" w:rsidRPr="00323094" w:rsidRDefault="003E2405" w:rsidP="00A93F0D">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обязан выполнить Строительно-монтажные </w:t>
      </w:r>
      <w:r w:rsidR="00656748" w:rsidRPr="00323094">
        <w:rPr>
          <w:rFonts w:ascii="Times New Roman" w:hAnsi="Times New Roman" w:cs="Times New Roman"/>
          <w:bCs/>
          <w:sz w:val="24"/>
          <w:szCs w:val="24"/>
        </w:rPr>
        <w:t>р</w:t>
      </w:r>
      <w:r w:rsidRPr="00323094">
        <w:rPr>
          <w:rFonts w:ascii="Times New Roman" w:hAnsi="Times New Roman" w:cs="Times New Roman"/>
          <w:bCs/>
          <w:sz w:val="24"/>
          <w:szCs w:val="24"/>
        </w:rPr>
        <w:t>аботы в соотве</w:t>
      </w:r>
      <w:r w:rsidR="00642EA5" w:rsidRPr="00323094">
        <w:rPr>
          <w:rFonts w:ascii="Times New Roman" w:hAnsi="Times New Roman" w:cs="Times New Roman"/>
          <w:bCs/>
          <w:sz w:val="24"/>
          <w:szCs w:val="24"/>
        </w:rPr>
        <w:t>тствии с Исходными данными</w:t>
      </w:r>
      <w:r w:rsidRPr="00323094">
        <w:rPr>
          <w:rFonts w:ascii="Times New Roman" w:hAnsi="Times New Roman" w:cs="Times New Roman"/>
          <w:bCs/>
          <w:sz w:val="24"/>
          <w:szCs w:val="24"/>
        </w:rPr>
        <w:t xml:space="preserve">, Рабочей документацией, настоящим Договором, Указаниями Заказчика, Нормами, в том числе требованиями по охране труда, промышленной, пожарной и экологической безопасности. </w:t>
      </w:r>
    </w:p>
    <w:p w:rsidR="003E2405" w:rsidRPr="00323094" w:rsidRDefault="003E2405" w:rsidP="00A93F0D">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lastRenderedPageBreak/>
        <w:t xml:space="preserve">Генеральный подрядчик до начала выполнения Строительно-монтажных работ своими силами и за свой счет должен разработать Проект производства работ, который должен, в частности, учитывать требования правил охраны труда, промышленной, пожарной и экологической безопасности.  </w:t>
      </w:r>
    </w:p>
    <w:p w:rsidR="003E2405" w:rsidRPr="00323094" w:rsidRDefault="003E2405" w:rsidP="00A93F0D">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обязуется в полном объеме в соответствии с Договором обеспечить строительство Объекта Материалами и Оборудованием, необходимыми Средствами строительного производства.  </w:t>
      </w:r>
    </w:p>
    <w:p w:rsidR="003E2405" w:rsidRPr="00323094" w:rsidRDefault="003E2405" w:rsidP="00A93F0D">
      <w:pPr>
        <w:pStyle w:val="a4"/>
        <w:numPr>
          <w:ilvl w:val="0"/>
          <w:numId w:val="33"/>
        </w:numPr>
        <w:spacing w:before="120" w:after="120"/>
        <w:ind w:left="1417"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До приемки Объекта Генеральный подрядчик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23094" w:rsidRDefault="003E2405" w:rsidP="00A93F0D">
      <w:pPr>
        <w:pStyle w:val="a4"/>
        <w:numPr>
          <w:ilvl w:val="0"/>
          <w:numId w:val="33"/>
        </w:numPr>
        <w:spacing w:before="120" w:after="120"/>
        <w:ind w:left="1417"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sidRPr="00323094">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23094">
        <w:rPr>
          <w:rFonts w:ascii="Times New Roman" w:hAnsi="Times New Roman" w:cs="Times New Roman"/>
          <w:bCs/>
          <w:sz w:val="24"/>
          <w:szCs w:val="24"/>
        </w:rPr>
        <w:t xml:space="preserve"> Стороны подписывают </w:t>
      </w:r>
      <w:r w:rsidRPr="00323094">
        <w:rPr>
          <w:rFonts w:ascii="Times New Roman" w:hAnsi="Times New Roman" w:cs="Times New Roman"/>
          <w:color w:val="000000"/>
          <w:sz w:val="24"/>
          <w:szCs w:val="24"/>
        </w:rPr>
        <w:t>Акт приемки законченного строительством Объекта</w:t>
      </w:r>
      <w:r w:rsidRPr="00323094">
        <w:rPr>
          <w:rFonts w:ascii="Times New Roman" w:hAnsi="Times New Roman" w:cs="Times New Roman"/>
          <w:bCs/>
          <w:sz w:val="24"/>
          <w:szCs w:val="24"/>
        </w:rPr>
        <w:t xml:space="preserve">.   </w:t>
      </w:r>
    </w:p>
    <w:p w:rsidR="003216C6" w:rsidRPr="00323094" w:rsidRDefault="003E2405" w:rsidP="00A93F0D">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подрядчик оказывает Заказчику необходимое содействие в получении Разрешения на ввод Объекта в эксплуатацию. </w:t>
      </w:r>
    </w:p>
    <w:p w:rsidR="008F65FE" w:rsidRPr="00AA4ECF" w:rsidRDefault="005E54A1" w:rsidP="00AA4ECF">
      <w:pPr>
        <w:pStyle w:val="a4"/>
        <w:numPr>
          <w:ilvl w:val="2"/>
          <w:numId w:val="3"/>
        </w:numPr>
        <w:spacing w:before="120" w:after="120"/>
        <w:ind w:left="993" w:right="-1" w:hanging="993"/>
        <w:jc w:val="both"/>
        <w:rPr>
          <w:rFonts w:ascii="Times New Roman" w:hAnsi="Times New Roman" w:cs="Times New Roman"/>
          <w:b/>
          <w:bCs/>
          <w:sz w:val="24"/>
          <w:szCs w:val="24"/>
        </w:rPr>
      </w:pPr>
      <w:bookmarkStart w:id="2" w:name="_Ref303945832"/>
      <w:r w:rsidRPr="00323094">
        <w:rPr>
          <w:rFonts w:ascii="Times New Roman" w:hAnsi="Times New Roman" w:cs="Times New Roman"/>
          <w:b/>
          <w:sz w:val="24"/>
          <w:szCs w:val="24"/>
        </w:rPr>
        <w:t xml:space="preserve">Гарантийные обязательства. </w:t>
      </w:r>
      <w:r w:rsidR="00C83C40"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sidRPr="00323094">
        <w:rPr>
          <w:rFonts w:ascii="Times New Roman" w:hAnsi="Times New Roman" w:cs="Times New Roman"/>
          <w:sz w:val="24"/>
          <w:szCs w:val="24"/>
        </w:rPr>
        <w:t>периода</w:t>
      </w:r>
      <w:r w:rsidRPr="00323094">
        <w:rPr>
          <w:rFonts w:ascii="Times New Roman" w:hAnsi="Times New Roman" w:cs="Times New Roman"/>
          <w:sz w:val="24"/>
          <w:szCs w:val="24"/>
        </w:rPr>
        <w:t xml:space="preserve"> в соответствии с условиями настоящего Договора.</w:t>
      </w:r>
    </w:p>
    <w:p w:rsidR="00AA4ECF" w:rsidRPr="00AA4ECF" w:rsidRDefault="00AA4ECF" w:rsidP="00AA4ECF">
      <w:pPr>
        <w:pStyle w:val="a4"/>
        <w:spacing w:before="120" w:after="120"/>
        <w:ind w:left="993" w:right="-1"/>
        <w:jc w:val="both"/>
        <w:rPr>
          <w:rFonts w:ascii="Times New Roman" w:hAnsi="Times New Roman" w:cs="Times New Roman"/>
          <w:b/>
          <w:bCs/>
          <w:sz w:val="24"/>
          <w:szCs w:val="24"/>
        </w:rPr>
      </w:pPr>
    </w:p>
    <w:p w:rsidR="005E54A1" w:rsidRPr="00323094" w:rsidRDefault="005E54A1" w:rsidP="00FC2432">
      <w:pPr>
        <w:pStyle w:val="a4"/>
        <w:numPr>
          <w:ilvl w:val="0"/>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МЕСТО ПРОИЗВОДСТВА РАБОТ</w:t>
      </w:r>
    </w:p>
    <w:p w:rsidR="005E54A1" w:rsidRPr="00323094"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Местом производства Работ является Строительная площадка и офис </w:t>
      </w:r>
      <w:r w:rsidR="00C83C40"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w:t>
      </w:r>
    </w:p>
    <w:p w:rsidR="008F65FE" w:rsidRPr="00323094" w:rsidRDefault="008F65FE" w:rsidP="008F65FE">
      <w:pPr>
        <w:pStyle w:val="a4"/>
        <w:spacing w:before="120" w:after="120"/>
        <w:ind w:left="993" w:right="-1"/>
        <w:jc w:val="both"/>
        <w:rPr>
          <w:rFonts w:ascii="Times New Roman" w:hAnsi="Times New Roman" w:cs="Times New Roman"/>
          <w:b/>
          <w:bCs/>
          <w:sz w:val="24"/>
          <w:szCs w:val="24"/>
        </w:rPr>
      </w:pPr>
    </w:p>
    <w:p w:rsidR="008B395E" w:rsidRPr="00323094"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ЦЕНА ДОГОВОРА</w:t>
      </w:r>
    </w:p>
    <w:p w:rsidR="008B395E" w:rsidRPr="00EC6E58" w:rsidRDefault="008B395E"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EC6E58">
        <w:rPr>
          <w:rFonts w:ascii="Times New Roman" w:hAnsi="Times New Roman" w:cs="Times New Roman"/>
          <w:sz w:val="24"/>
          <w:szCs w:val="24"/>
        </w:rPr>
        <w:t xml:space="preserve">Цена договора определяется в соответствии с Расчетом </w:t>
      </w:r>
      <w:r w:rsidR="00102245" w:rsidRPr="00EC6E58">
        <w:rPr>
          <w:rFonts w:ascii="Times New Roman" w:hAnsi="Times New Roman" w:cs="Times New Roman"/>
          <w:sz w:val="24"/>
          <w:szCs w:val="24"/>
        </w:rPr>
        <w:t>стоимости работ и услуг</w:t>
      </w:r>
      <w:r w:rsidRPr="00EC6E58">
        <w:rPr>
          <w:rFonts w:ascii="Times New Roman" w:hAnsi="Times New Roman" w:cs="Times New Roman"/>
          <w:sz w:val="24"/>
          <w:szCs w:val="24"/>
        </w:rPr>
        <w:t xml:space="preserve"> договора и составляет</w:t>
      </w:r>
      <w:r w:rsidR="00FE24C2">
        <w:rPr>
          <w:rFonts w:ascii="Times New Roman" w:hAnsi="Times New Roman" w:cs="Times New Roman"/>
          <w:sz w:val="24"/>
          <w:szCs w:val="24"/>
        </w:rPr>
        <w:t xml:space="preserve"> </w:t>
      </w:r>
      <w:r w:rsidR="00FE24C2"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 xml:space="preserve">, </w:t>
      </w:r>
      <w:r w:rsidRPr="000E6A73">
        <w:rPr>
          <w:rFonts w:ascii="Times New Roman" w:hAnsi="Times New Roman" w:cs="Times New Roman"/>
          <w:sz w:val="24"/>
          <w:szCs w:val="24"/>
        </w:rPr>
        <w:t xml:space="preserve">в том числе НДС </w:t>
      </w:r>
      <w:r w:rsidR="00821C00" w:rsidRPr="000E6A73">
        <w:rPr>
          <w:rFonts w:ascii="Times New Roman" w:hAnsi="Times New Roman" w:cs="Times New Roman"/>
          <w:sz w:val="24"/>
          <w:szCs w:val="24"/>
        </w:rPr>
        <w:t xml:space="preserve"> (18%) </w:t>
      </w:r>
      <w:r w:rsidR="00FE24C2"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rPr>
        <w:t>, в том числе:</w:t>
      </w:r>
    </w:p>
    <w:p w:rsidR="00153C0D" w:rsidRDefault="005E163B" w:rsidP="00A93F0D">
      <w:pPr>
        <w:pStyle w:val="a4"/>
        <w:numPr>
          <w:ilvl w:val="0"/>
          <w:numId w:val="90"/>
        </w:numPr>
        <w:tabs>
          <w:tab w:val="left" w:pos="-2268"/>
        </w:tabs>
        <w:spacing w:before="120" w:after="120"/>
        <w:ind w:right="-1"/>
        <w:jc w:val="both"/>
        <w:rPr>
          <w:rFonts w:ascii="Times New Roman" w:hAnsi="Times New Roman" w:cs="Times New Roman"/>
          <w:sz w:val="24"/>
          <w:szCs w:val="24"/>
        </w:rPr>
      </w:pPr>
      <w:r>
        <w:rPr>
          <w:rFonts w:ascii="Times New Roman" w:hAnsi="Times New Roman" w:cs="Times New Roman"/>
          <w:sz w:val="24"/>
          <w:szCs w:val="24"/>
        </w:rPr>
        <w:t>С</w:t>
      </w:r>
      <w:r w:rsidR="008B395E" w:rsidRPr="00EC6E58">
        <w:rPr>
          <w:rFonts w:ascii="Times New Roman" w:hAnsi="Times New Roman" w:cs="Times New Roman"/>
          <w:sz w:val="24"/>
          <w:szCs w:val="24"/>
        </w:rPr>
        <w:t xml:space="preserve">тоимость </w:t>
      </w:r>
      <w:r w:rsidR="004F4A00">
        <w:rPr>
          <w:rFonts w:ascii="Times New Roman" w:hAnsi="Times New Roman" w:cs="Times New Roman"/>
          <w:sz w:val="24"/>
          <w:szCs w:val="24"/>
        </w:rPr>
        <w:t>Изыскательских работ</w:t>
      </w:r>
      <w:r w:rsidR="00396A1B">
        <w:rPr>
          <w:rFonts w:ascii="Times New Roman" w:hAnsi="Times New Roman" w:cs="Times New Roman"/>
          <w:sz w:val="24"/>
          <w:szCs w:val="24"/>
        </w:rPr>
        <w:t xml:space="preserve"> составляет </w:t>
      </w:r>
      <w:r w:rsidR="00396A1B" w:rsidRPr="008B395E">
        <w:rPr>
          <w:rFonts w:ascii="Times New Roman" w:hAnsi="Times New Roman" w:cs="Times New Roman"/>
          <w:b/>
          <w:color w:val="000000"/>
          <w:sz w:val="24"/>
          <w:szCs w:val="24"/>
          <w:highlight w:val="yellow"/>
        </w:rPr>
        <w:t>[сумма цифрами и прописью]</w:t>
      </w:r>
      <w:r w:rsidR="00396A1B">
        <w:rPr>
          <w:rFonts w:ascii="Times New Roman" w:hAnsi="Times New Roman" w:cs="Times New Roman"/>
          <w:b/>
          <w:color w:val="000000"/>
          <w:sz w:val="24"/>
          <w:szCs w:val="24"/>
        </w:rPr>
        <w:t xml:space="preserve">, </w:t>
      </w:r>
      <w:r w:rsidR="00396A1B" w:rsidRPr="00396A1B">
        <w:rPr>
          <w:rFonts w:ascii="Times New Roman" w:hAnsi="Times New Roman" w:cs="Times New Roman"/>
          <w:color w:val="000000"/>
          <w:sz w:val="24"/>
          <w:szCs w:val="24"/>
        </w:rPr>
        <w:t>в том числе НДС (18%)</w:t>
      </w:r>
      <w:r w:rsidR="00396A1B">
        <w:rPr>
          <w:rFonts w:ascii="Times New Roman" w:hAnsi="Times New Roman" w:cs="Times New Roman"/>
          <w:b/>
          <w:color w:val="000000"/>
          <w:sz w:val="24"/>
          <w:szCs w:val="24"/>
        </w:rPr>
        <w:t xml:space="preserve"> </w:t>
      </w:r>
      <w:r w:rsidR="00153C0D">
        <w:rPr>
          <w:rFonts w:ascii="Times New Roman" w:hAnsi="Times New Roman" w:cs="Times New Roman"/>
          <w:sz w:val="24"/>
          <w:szCs w:val="24"/>
        </w:rPr>
        <w:t xml:space="preserve"> </w:t>
      </w:r>
      <w:r w:rsidR="00396A1B" w:rsidRPr="008B395E">
        <w:rPr>
          <w:rFonts w:ascii="Times New Roman" w:hAnsi="Times New Roman" w:cs="Times New Roman"/>
          <w:b/>
          <w:color w:val="000000"/>
          <w:sz w:val="24"/>
          <w:szCs w:val="24"/>
          <w:highlight w:val="yellow"/>
        </w:rPr>
        <w:t>[сумма цифрами и прописью]</w:t>
      </w:r>
      <w:r w:rsidR="000E6A73">
        <w:rPr>
          <w:rFonts w:ascii="Times New Roman" w:hAnsi="Times New Roman" w:cs="Times New Roman"/>
          <w:b/>
          <w:color w:val="000000"/>
          <w:sz w:val="24"/>
          <w:szCs w:val="24"/>
        </w:rPr>
        <w:t>;</w:t>
      </w:r>
      <w:r w:rsidR="004F4A00">
        <w:rPr>
          <w:rFonts w:ascii="Times New Roman" w:hAnsi="Times New Roman" w:cs="Times New Roman"/>
          <w:sz w:val="24"/>
          <w:szCs w:val="24"/>
        </w:rPr>
        <w:t xml:space="preserve"> </w:t>
      </w:r>
    </w:p>
    <w:p w:rsidR="008B395E" w:rsidRPr="00396A1B" w:rsidRDefault="00E70D56" w:rsidP="00396A1B">
      <w:pPr>
        <w:tabs>
          <w:tab w:val="left" w:pos="-2268"/>
        </w:tabs>
        <w:spacing w:before="120" w:after="120"/>
        <w:ind w:left="993" w:right="-1"/>
        <w:jc w:val="both"/>
        <w:rPr>
          <w:rFonts w:ascii="Times New Roman" w:hAnsi="Times New Roman"/>
          <w:b/>
          <w:bCs/>
          <w:sz w:val="24"/>
          <w:szCs w:val="24"/>
          <w:highlight w:val="yellow"/>
        </w:rPr>
      </w:pPr>
      <w:r>
        <w:rPr>
          <w:rFonts w:ascii="Times New Roman" w:hAnsi="Times New Roman"/>
          <w:sz w:val="24"/>
          <w:szCs w:val="24"/>
        </w:rPr>
        <w:t>2) Стоимость</w:t>
      </w:r>
      <w:r w:rsidR="004F4A00" w:rsidRPr="00396A1B">
        <w:rPr>
          <w:rFonts w:ascii="Times New Roman" w:hAnsi="Times New Roman"/>
          <w:sz w:val="24"/>
          <w:szCs w:val="24"/>
        </w:rPr>
        <w:t xml:space="preserve"> </w:t>
      </w:r>
      <w:r w:rsidR="008B395E" w:rsidRPr="00396A1B">
        <w:rPr>
          <w:rFonts w:ascii="Times New Roman" w:hAnsi="Times New Roman"/>
          <w:sz w:val="24"/>
          <w:szCs w:val="24"/>
        </w:rPr>
        <w:t>Работ по подготовке Рабочей документации составляет</w:t>
      </w:r>
      <w:r>
        <w:rPr>
          <w:rFonts w:ascii="Times New Roman" w:hAnsi="Times New Roman"/>
          <w:sz w:val="24"/>
          <w:szCs w:val="24"/>
        </w:rPr>
        <w:t xml:space="preserve"> </w:t>
      </w:r>
      <w:r w:rsidRPr="008B395E">
        <w:rPr>
          <w:rFonts w:ascii="Times New Roman" w:hAnsi="Times New Roman"/>
          <w:b/>
          <w:color w:val="000000"/>
          <w:sz w:val="24"/>
          <w:szCs w:val="24"/>
          <w:highlight w:val="yellow"/>
        </w:rPr>
        <w:t>[сумма цифрами и прописью]</w:t>
      </w:r>
      <w:r w:rsidR="00EC6E58" w:rsidRPr="00D475C1">
        <w:rPr>
          <w:rFonts w:ascii="Times New Roman" w:hAnsi="Times New Roman"/>
          <w:sz w:val="24"/>
          <w:szCs w:val="24"/>
        </w:rPr>
        <w:t xml:space="preserve">, </w:t>
      </w:r>
      <w:r w:rsidR="00EC6E58" w:rsidRPr="000E6A73">
        <w:rPr>
          <w:rFonts w:ascii="Times New Roman" w:hAnsi="Times New Roman"/>
          <w:sz w:val="24"/>
          <w:szCs w:val="24"/>
        </w:rPr>
        <w:t xml:space="preserve">в том числе НДС  (18%) </w:t>
      </w:r>
      <w:r w:rsidRPr="008B395E">
        <w:rPr>
          <w:rFonts w:ascii="Times New Roman" w:hAnsi="Times New Roman"/>
          <w:b/>
          <w:color w:val="000000"/>
          <w:sz w:val="24"/>
          <w:szCs w:val="24"/>
          <w:highlight w:val="yellow"/>
        </w:rPr>
        <w:t>[сумма цифрами и прописью]</w:t>
      </w:r>
      <w:r w:rsidR="000E6A73">
        <w:rPr>
          <w:rFonts w:ascii="Times New Roman" w:hAnsi="Times New Roman"/>
          <w:b/>
          <w:color w:val="000000"/>
          <w:sz w:val="24"/>
          <w:szCs w:val="24"/>
          <w:highlight w:val="yellow"/>
        </w:rPr>
        <w:t>;</w:t>
      </w:r>
    </w:p>
    <w:p w:rsidR="008B395E" w:rsidRPr="00EC6E58" w:rsidRDefault="008C0900" w:rsidP="005E163B">
      <w:pPr>
        <w:pStyle w:val="a4"/>
        <w:tabs>
          <w:tab w:val="left" w:pos="-2268"/>
        </w:tabs>
        <w:spacing w:before="120" w:after="120"/>
        <w:ind w:left="993" w:right="-1"/>
        <w:jc w:val="both"/>
        <w:rPr>
          <w:rFonts w:ascii="Times New Roman" w:hAnsi="Times New Roman" w:cs="Times New Roman"/>
          <w:b/>
          <w:bCs/>
          <w:sz w:val="24"/>
          <w:szCs w:val="24"/>
          <w:highlight w:val="yellow"/>
        </w:rPr>
      </w:pPr>
      <w:r>
        <w:rPr>
          <w:rFonts w:ascii="Times New Roman" w:hAnsi="Times New Roman" w:cs="Times New Roman"/>
          <w:sz w:val="24"/>
          <w:szCs w:val="24"/>
        </w:rPr>
        <w:t xml:space="preserve">3) </w:t>
      </w:r>
      <w:r w:rsidR="008B395E" w:rsidRPr="00EC6E58">
        <w:rPr>
          <w:rFonts w:ascii="Times New Roman" w:hAnsi="Times New Roman" w:cs="Times New Roman"/>
          <w:sz w:val="24"/>
          <w:szCs w:val="24"/>
        </w:rPr>
        <w:t xml:space="preserve">Стоимость Строительно-монтажных </w:t>
      </w:r>
      <w:r w:rsidR="00656748" w:rsidRPr="00EC6E58">
        <w:rPr>
          <w:rFonts w:ascii="Times New Roman" w:hAnsi="Times New Roman" w:cs="Times New Roman"/>
          <w:sz w:val="24"/>
          <w:szCs w:val="24"/>
        </w:rPr>
        <w:t>р</w:t>
      </w:r>
      <w:r w:rsidR="008B395E" w:rsidRPr="00EC6E58">
        <w:rPr>
          <w:rFonts w:ascii="Times New Roman" w:hAnsi="Times New Roman" w:cs="Times New Roman"/>
          <w:sz w:val="24"/>
          <w:szCs w:val="24"/>
        </w:rPr>
        <w:t xml:space="preserve">абот составляет </w:t>
      </w:r>
      <w:r w:rsidR="000E6A73" w:rsidRPr="008B395E">
        <w:rPr>
          <w:rFonts w:ascii="Times New Roman" w:hAnsi="Times New Roman" w:cs="Times New Roman"/>
          <w:b/>
          <w:color w:val="000000"/>
          <w:sz w:val="24"/>
          <w:szCs w:val="24"/>
          <w:highlight w:val="yellow"/>
        </w:rPr>
        <w:t>[сумма цифрами и прописью]</w:t>
      </w:r>
      <w:r w:rsidR="00EC6E58" w:rsidRPr="00D475C1">
        <w:rPr>
          <w:rFonts w:ascii="Times New Roman" w:hAnsi="Times New Roman" w:cs="Times New Roman"/>
          <w:sz w:val="24"/>
          <w:szCs w:val="24"/>
        </w:rPr>
        <w:t>,</w:t>
      </w:r>
      <w:r w:rsidR="00EC6E58" w:rsidRPr="008C0900">
        <w:rPr>
          <w:rFonts w:ascii="Times New Roman" w:hAnsi="Times New Roman" w:cs="Times New Roman"/>
          <w:sz w:val="24"/>
          <w:szCs w:val="24"/>
        </w:rPr>
        <w:t xml:space="preserve"> в</w:t>
      </w:r>
      <w:r w:rsidR="00EC6E58" w:rsidRPr="000E6A73">
        <w:rPr>
          <w:rFonts w:ascii="Times New Roman" w:hAnsi="Times New Roman" w:cs="Times New Roman"/>
          <w:sz w:val="24"/>
          <w:szCs w:val="24"/>
        </w:rPr>
        <w:t xml:space="preserve"> том числе НДС  (18%) </w:t>
      </w:r>
      <w:r w:rsidR="00D475C1" w:rsidRPr="008B395E">
        <w:rPr>
          <w:rFonts w:ascii="Times New Roman" w:hAnsi="Times New Roman" w:cs="Times New Roman"/>
          <w:b/>
          <w:color w:val="000000"/>
          <w:sz w:val="24"/>
          <w:szCs w:val="24"/>
          <w:highlight w:val="yellow"/>
        </w:rPr>
        <w:t>[сумма цифрами и прописью]</w:t>
      </w:r>
      <w:r w:rsidR="00D475C1">
        <w:rPr>
          <w:rFonts w:ascii="Times New Roman" w:hAnsi="Times New Roman" w:cs="Times New Roman"/>
          <w:b/>
          <w:color w:val="000000"/>
          <w:sz w:val="24"/>
          <w:szCs w:val="24"/>
          <w:highlight w:val="yellow"/>
        </w:rPr>
        <w:t>.</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Детализированное распределение цены Работ по видам и этапам Работ определено </w:t>
      </w:r>
      <w:r w:rsidRPr="00323094">
        <w:rPr>
          <w:rFonts w:ascii="Times New Roman" w:hAnsi="Times New Roman" w:cs="Times New Roman"/>
          <w:color w:val="000000"/>
          <w:sz w:val="24"/>
          <w:szCs w:val="24"/>
        </w:rPr>
        <w:t xml:space="preserve">Расчетом </w:t>
      </w:r>
      <w:r w:rsidR="00102245" w:rsidRPr="00323094">
        <w:rPr>
          <w:rFonts w:ascii="Times New Roman" w:hAnsi="Times New Roman" w:cs="Times New Roman"/>
          <w:color w:val="000000"/>
          <w:sz w:val="24"/>
          <w:szCs w:val="24"/>
        </w:rPr>
        <w:t>стоимости работ и услуг</w:t>
      </w:r>
      <w:r w:rsidRPr="00323094">
        <w:rPr>
          <w:rFonts w:ascii="Times New Roman" w:hAnsi="Times New Roman" w:cs="Times New Roman"/>
          <w:color w:val="000000"/>
          <w:sz w:val="24"/>
          <w:szCs w:val="24"/>
        </w:rPr>
        <w:t xml:space="preserve">. </w:t>
      </w:r>
    </w:p>
    <w:p w:rsidR="008B5BB1" w:rsidRPr="00323094" w:rsidRDefault="008B5BB1" w:rsidP="009162F4">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lastRenderedPageBreak/>
        <w:t>Цена договора, указанная в статье 5.1., является пре</w:t>
      </w:r>
      <w:r w:rsidR="00311514" w:rsidRPr="00323094">
        <w:rPr>
          <w:rFonts w:ascii="Times New Roman" w:hAnsi="Times New Roman" w:cs="Times New Roman"/>
          <w:sz w:val="24"/>
          <w:szCs w:val="24"/>
        </w:rPr>
        <w:t>дельно-максимальной и подлежит изменению</w:t>
      </w:r>
      <w:r w:rsidRPr="00323094">
        <w:rPr>
          <w:rFonts w:ascii="Times New Roman" w:hAnsi="Times New Roman" w:cs="Times New Roman"/>
          <w:sz w:val="24"/>
          <w:szCs w:val="24"/>
        </w:rPr>
        <w:t xml:space="preserve"> только в случаях и в порядке, установленных </w:t>
      </w:r>
      <w:r w:rsidR="00AA4ECF">
        <w:rPr>
          <w:rFonts w:ascii="Times New Roman" w:hAnsi="Times New Roman" w:cs="Times New Roman"/>
          <w:sz w:val="24"/>
          <w:szCs w:val="24"/>
        </w:rPr>
        <w:t>пунктом 5.3.2</w:t>
      </w:r>
      <w:r w:rsidR="008D0A11" w:rsidRPr="00323094">
        <w:rPr>
          <w:rFonts w:ascii="Times New Roman" w:hAnsi="Times New Roman" w:cs="Times New Roman"/>
          <w:sz w:val="24"/>
          <w:szCs w:val="24"/>
        </w:rPr>
        <w:t xml:space="preserve"> Договора</w:t>
      </w:r>
      <w:r w:rsidRPr="00323094">
        <w:rPr>
          <w:rFonts w:ascii="Times New Roman" w:hAnsi="Times New Roman" w:cs="Times New Roman"/>
          <w:sz w:val="24"/>
          <w:szCs w:val="24"/>
        </w:rPr>
        <w:t xml:space="preserve">. </w:t>
      </w:r>
    </w:p>
    <w:p w:rsidR="008B5BB1" w:rsidRPr="00AA4ECF" w:rsidRDefault="008B5BB1" w:rsidP="00AA4ECF">
      <w:pPr>
        <w:pStyle w:val="a4"/>
        <w:numPr>
          <w:ilvl w:val="2"/>
          <w:numId w:val="3"/>
        </w:numPr>
        <w:spacing w:before="120" w:after="120"/>
        <w:contextualSpacing/>
        <w:jc w:val="both"/>
        <w:rPr>
          <w:rFonts w:ascii="Times New Roman" w:hAnsi="Times New Roman"/>
          <w:sz w:val="24"/>
          <w:szCs w:val="24"/>
        </w:rPr>
      </w:pPr>
      <w:r w:rsidRPr="00AA4ECF">
        <w:rPr>
          <w:rFonts w:ascii="Times New Roman" w:hAnsi="Times New Roman"/>
          <w:sz w:val="24"/>
          <w:szCs w:val="24"/>
        </w:rPr>
        <w:t xml:space="preserve">В случае, если согласно </w:t>
      </w:r>
      <w:r w:rsidR="008D0A11" w:rsidRPr="00AA4ECF">
        <w:rPr>
          <w:rFonts w:ascii="Times New Roman" w:hAnsi="Times New Roman"/>
          <w:sz w:val="24"/>
          <w:szCs w:val="24"/>
        </w:rPr>
        <w:t>Сводному сметному расчету</w:t>
      </w:r>
      <w:r w:rsidR="000A0D2F" w:rsidRPr="00AA4ECF">
        <w:rPr>
          <w:rFonts w:ascii="Times New Roman" w:hAnsi="Times New Roman"/>
          <w:sz w:val="24"/>
          <w:szCs w:val="24"/>
        </w:rPr>
        <w:t>, входяще</w:t>
      </w:r>
      <w:r w:rsidR="008D0A11" w:rsidRPr="00AA4ECF">
        <w:rPr>
          <w:rFonts w:ascii="Times New Roman" w:hAnsi="Times New Roman"/>
          <w:sz w:val="24"/>
          <w:szCs w:val="24"/>
        </w:rPr>
        <w:t>му</w:t>
      </w:r>
      <w:r w:rsidR="00311514" w:rsidRPr="00AA4ECF">
        <w:rPr>
          <w:rFonts w:ascii="Times New Roman" w:hAnsi="Times New Roman"/>
          <w:sz w:val="24"/>
          <w:szCs w:val="24"/>
        </w:rPr>
        <w:t xml:space="preserve"> в состав </w:t>
      </w:r>
      <w:r w:rsidR="00793E7A" w:rsidRPr="00AA4ECF">
        <w:rPr>
          <w:rFonts w:ascii="Times New Roman" w:hAnsi="Times New Roman"/>
          <w:sz w:val="24"/>
          <w:szCs w:val="24"/>
        </w:rPr>
        <w:t>Рабочей</w:t>
      </w:r>
      <w:r w:rsidR="008D0A11" w:rsidRPr="00AA4ECF">
        <w:rPr>
          <w:rFonts w:ascii="Times New Roman" w:hAnsi="Times New Roman"/>
          <w:sz w:val="24"/>
          <w:szCs w:val="24"/>
        </w:rPr>
        <w:t xml:space="preserve"> </w:t>
      </w:r>
      <w:r w:rsidR="00A17BCF" w:rsidRPr="00AA4ECF">
        <w:rPr>
          <w:rFonts w:ascii="Times New Roman" w:hAnsi="Times New Roman"/>
          <w:sz w:val="24"/>
          <w:szCs w:val="24"/>
        </w:rPr>
        <w:t>документации</w:t>
      </w:r>
      <w:r w:rsidR="008D0A11" w:rsidRPr="00AA4ECF">
        <w:rPr>
          <w:rFonts w:ascii="Times New Roman" w:hAnsi="Times New Roman"/>
          <w:sz w:val="24"/>
          <w:szCs w:val="24"/>
        </w:rPr>
        <w:t xml:space="preserve">, </w:t>
      </w:r>
      <w:r w:rsidR="00AA4ECF" w:rsidRPr="00AA4ECF">
        <w:rPr>
          <w:rFonts w:ascii="Times New Roman" w:hAnsi="Times New Roman"/>
          <w:sz w:val="24"/>
          <w:szCs w:val="24"/>
        </w:rPr>
        <w:t>получившему</w:t>
      </w:r>
      <w:r w:rsidRPr="00AA4ECF">
        <w:rPr>
          <w:rFonts w:ascii="Times New Roman" w:hAnsi="Times New Roman"/>
          <w:sz w:val="24"/>
          <w:szCs w:val="24"/>
        </w:rPr>
        <w:t xml:space="preserve"> положительное заключение Экспертизы, общая стоимость расходов Генерального подрядчика будет равна или превысит Цену договора, указанную в стать</w:t>
      </w:r>
      <w:r w:rsidR="00AA4ECF" w:rsidRPr="00AA4ECF">
        <w:rPr>
          <w:rFonts w:ascii="Times New Roman" w:hAnsi="Times New Roman"/>
          <w:sz w:val="24"/>
          <w:szCs w:val="24"/>
        </w:rPr>
        <w:t xml:space="preserve">е 5.1. Договора, Цена договора </w:t>
      </w:r>
      <w:r w:rsidRPr="00AA4ECF">
        <w:rPr>
          <w:rFonts w:ascii="Times New Roman" w:hAnsi="Times New Roman"/>
          <w:sz w:val="24"/>
          <w:szCs w:val="24"/>
        </w:rPr>
        <w:t>не подлежит изменению. При этом Генеральный подрядчик обязуется выполни</w:t>
      </w:r>
      <w:r w:rsidR="00A17BCF" w:rsidRPr="00AA4ECF">
        <w:rPr>
          <w:rFonts w:ascii="Times New Roman" w:hAnsi="Times New Roman"/>
          <w:sz w:val="24"/>
          <w:szCs w:val="24"/>
        </w:rPr>
        <w:t xml:space="preserve">ть все Работы в соответствии с </w:t>
      </w:r>
      <w:r w:rsidR="00793E7A" w:rsidRPr="00AA4ECF">
        <w:rPr>
          <w:rFonts w:ascii="Times New Roman" w:hAnsi="Times New Roman"/>
          <w:sz w:val="24"/>
          <w:szCs w:val="24"/>
        </w:rPr>
        <w:t>Эскизным проектом и Рабочей</w:t>
      </w:r>
      <w:r w:rsidR="008D0A11" w:rsidRPr="00AA4ECF">
        <w:rPr>
          <w:rFonts w:ascii="Times New Roman" w:hAnsi="Times New Roman"/>
          <w:sz w:val="24"/>
          <w:szCs w:val="24"/>
        </w:rPr>
        <w:t xml:space="preserve"> </w:t>
      </w:r>
      <w:r w:rsidR="00A17BCF" w:rsidRPr="00AA4ECF">
        <w:rPr>
          <w:rFonts w:ascii="Times New Roman" w:hAnsi="Times New Roman"/>
          <w:sz w:val="24"/>
          <w:szCs w:val="24"/>
        </w:rPr>
        <w:t>документацией</w:t>
      </w:r>
      <w:r w:rsidRPr="00AA4ECF">
        <w:rPr>
          <w:rFonts w:ascii="Times New Roman" w:hAnsi="Times New Roman"/>
          <w:sz w:val="24"/>
          <w:szCs w:val="24"/>
        </w:rPr>
        <w:t xml:space="preserve">. Генеральный подрядчик не вправе ни при каких условиях требовать увеличения Цены договора. </w:t>
      </w:r>
    </w:p>
    <w:p w:rsidR="009162F4" w:rsidRPr="00C726A2" w:rsidRDefault="00AA4ECF" w:rsidP="00C726A2">
      <w:pPr>
        <w:pStyle w:val="a4"/>
        <w:numPr>
          <w:ilvl w:val="2"/>
          <w:numId w:val="3"/>
        </w:numPr>
        <w:spacing w:before="120" w:after="120"/>
        <w:contextualSpacing/>
        <w:jc w:val="both"/>
        <w:rPr>
          <w:rFonts w:ascii="Times New Roman" w:hAnsi="Times New Roman"/>
          <w:sz w:val="24"/>
          <w:szCs w:val="24"/>
        </w:rPr>
      </w:pPr>
      <w:r w:rsidRPr="00311514">
        <w:rPr>
          <w:rFonts w:ascii="Times New Roman" w:hAnsi="Times New Roman" w:cs="Times New Roman"/>
          <w:sz w:val="24"/>
          <w:szCs w:val="24"/>
        </w:rPr>
        <w:t xml:space="preserve">В случае, если согласно </w:t>
      </w:r>
      <w:r>
        <w:rPr>
          <w:rFonts w:ascii="Times New Roman" w:hAnsi="Times New Roman" w:cs="Times New Roman"/>
          <w:sz w:val="24"/>
          <w:szCs w:val="24"/>
        </w:rPr>
        <w:t>Сводному сметному расчету, входящему в состав Рабочей документации и</w:t>
      </w:r>
      <w:r w:rsidRPr="00311514">
        <w:rPr>
          <w:rFonts w:ascii="Times New Roman" w:hAnsi="Times New Roman" w:cs="Times New Roman"/>
          <w:sz w:val="24"/>
          <w:szCs w:val="24"/>
        </w:rPr>
        <w:t xml:space="preserve"> получивше</w:t>
      </w:r>
      <w:r>
        <w:rPr>
          <w:rFonts w:ascii="Times New Roman" w:hAnsi="Times New Roman" w:cs="Times New Roman"/>
          <w:sz w:val="24"/>
          <w:szCs w:val="24"/>
        </w:rPr>
        <w:t>му</w:t>
      </w:r>
      <w:r w:rsidRPr="00311514">
        <w:rPr>
          <w:rFonts w:ascii="Times New Roman" w:hAnsi="Times New Roman" w:cs="Times New Roman"/>
          <w:sz w:val="24"/>
          <w:szCs w:val="24"/>
        </w:rPr>
        <w:t xml:space="preserve"> положительное заключение Экспертизы, общая стоимость расходов Генерального подрядчика будет меньше Цены договора</w:t>
      </w:r>
      <w:r>
        <w:rPr>
          <w:rFonts w:ascii="Times New Roman" w:hAnsi="Times New Roman" w:cs="Times New Roman"/>
          <w:sz w:val="24"/>
          <w:szCs w:val="24"/>
        </w:rPr>
        <w:t>, указанной в пункте</w:t>
      </w:r>
      <w:r w:rsidRPr="00311514">
        <w:rPr>
          <w:rFonts w:ascii="Times New Roman" w:hAnsi="Times New Roman" w:cs="Times New Roman"/>
          <w:sz w:val="24"/>
          <w:szCs w:val="24"/>
        </w:rPr>
        <w:t xml:space="preserve"> </w:t>
      </w:r>
      <w:r>
        <w:rPr>
          <w:rFonts w:ascii="Times New Roman" w:hAnsi="Times New Roman" w:cs="Times New Roman"/>
          <w:sz w:val="24"/>
          <w:szCs w:val="24"/>
        </w:rPr>
        <w:t>5.1</w:t>
      </w:r>
      <w:r w:rsidRPr="00311514">
        <w:rPr>
          <w:rFonts w:ascii="Times New Roman" w:hAnsi="Times New Roman" w:cs="Times New Roman"/>
          <w:sz w:val="24"/>
          <w:szCs w:val="24"/>
        </w:rPr>
        <w:t xml:space="preserve"> Договора, Цена договора подлежит уменьшению до размера расходов Генерального подрядчика, определенного в </w:t>
      </w:r>
      <w:r>
        <w:rPr>
          <w:rFonts w:ascii="Times New Roman" w:hAnsi="Times New Roman" w:cs="Times New Roman"/>
          <w:sz w:val="24"/>
          <w:szCs w:val="24"/>
        </w:rPr>
        <w:t>Сводном сметном расчете, входящем в состав Рабочей документации и получившим</w:t>
      </w:r>
      <w:r w:rsidRPr="00311514">
        <w:rPr>
          <w:rFonts w:ascii="Times New Roman" w:hAnsi="Times New Roman" w:cs="Times New Roman"/>
          <w:sz w:val="24"/>
          <w:szCs w:val="24"/>
        </w:rPr>
        <w:t xml:space="preserve"> положительное заключение Экспертизы</w:t>
      </w:r>
      <w:r w:rsidR="00012751">
        <w:rPr>
          <w:rFonts w:ascii="Times New Roman" w:hAnsi="Times New Roman" w:cs="Times New Roman"/>
          <w:sz w:val="24"/>
          <w:szCs w:val="24"/>
        </w:rPr>
        <w:t xml:space="preserve"> с учетом применения Договорного коэффициента снижения</w:t>
      </w:r>
      <w:r w:rsidRPr="00311514">
        <w:rPr>
          <w:rFonts w:ascii="Times New Roman" w:hAnsi="Times New Roman" w:cs="Times New Roman"/>
          <w:sz w:val="24"/>
          <w:szCs w:val="24"/>
        </w:rPr>
        <w:t>. При этом Стороны в течение 10 (Десяти) Рабочих дней со дня получения положительного заключения Экспертизы обязаны заключить дополнительное соглашение об уменьшении Цены договора. В случае, если дополнительное соглашение о</w:t>
      </w:r>
      <w:r>
        <w:rPr>
          <w:rFonts w:ascii="Times New Roman" w:hAnsi="Times New Roman" w:cs="Times New Roman"/>
          <w:sz w:val="24"/>
          <w:szCs w:val="24"/>
        </w:rPr>
        <w:t>б</w:t>
      </w:r>
      <w:r w:rsidRPr="00311514">
        <w:rPr>
          <w:rFonts w:ascii="Times New Roman" w:hAnsi="Times New Roman" w:cs="Times New Roman"/>
          <w:sz w:val="24"/>
          <w:szCs w:val="24"/>
        </w:rPr>
        <w:t xml:space="preserve">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w:t>
      </w:r>
      <w:r>
        <w:rPr>
          <w:rFonts w:ascii="Times New Roman" w:hAnsi="Times New Roman" w:cs="Times New Roman"/>
          <w:sz w:val="24"/>
          <w:szCs w:val="24"/>
        </w:rPr>
        <w:t xml:space="preserve"> б</w:t>
      </w:r>
      <w:r w:rsidR="00C726A2" w:rsidRPr="00C726A2">
        <w:rPr>
          <w:rFonts w:ascii="Times New Roman" w:hAnsi="Times New Roman" w:cs="Times New Roman"/>
          <w:sz w:val="24"/>
          <w:szCs w:val="24"/>
        </w:rPr>
        <w:t>ез возмещения</w:t>
      </w:r>
      <w:r w:rsidR="00C726A2">
        <w:rPr>
          <w:rFonts w:ascii="Times New Roman" w:hAnsi="Times New Roman" w:cs="Times New Roman"/>
          <w:sz w:val="24"/>
          <w:szCs w:val="24"/>
        </w:rPr>
        <w:t xml:space="preserve"> Генеральному подрядчику убы</w:t>
      </w:r>
      <w:r w:rsidR="00C726A2" w:rsidRPr="00C726A2">
        <w:rPr>
          <w:rFonts w:ascii="Times New Roman" w:hAnsi="Times New Roman" w:cs="Times New Roman"/>
          <w:sz w:val="24"/>
          <w:szCs w:val="24"/>
        </w:rPr>
        <w:t xml:space="preserve">тков, причиненных </w:t>
      </w:r>
      <w:r w:rsidR="00C726A2">
        <w:rPr>
          <w:rFonts w:ascii="Times New Roman" w:hAnsi="Times New Roman" w:cs="Times New Roman"/>
          <w:sz w:val="24"/>
          <w:szCs w:val="24"/>
        </w:rPr>
        <w:t>прекращением Договора.</w:t>
      </w:r>
    </w:p>
    <w:p w:rsidR="008B395E" w:rsidRPr="00323094" w:rsidRDefault="00AA4ECF" w:rsidP="00FC2432">
      <w:pPr>
        <w:pStyle w:val="a4"/>
        <w:numPr>
          <w:ilvl w:val="1"/>
          <w:numId w:val="3"/>
        </w:numPr>
        <w:spacing w:before="120" w:after="120"/>
        <w:ind w:left="993" w:hanging="993"/>
        <w:contextualSpacing/>
        <w:jc w:val="both"/>
        <w:rPr>
          <w:rFonts w:ascii="Times New Roman" w:hAnsi="Times New Roman" w:cs="Times New Roman"/>
          <w:sz w:val="24"/>
          <w:szCs w:val="24"/>
        </w:rPr>
      </w:pPr>
      <w:r>
        <w:rPr>
          <w:rFonts w:ascii="Times New Roman" w:hAnsi="Times New Roman" w:cs="Times New Roman"/>
          <w:sz w:val="24"/>
          <w:szCs w:val="24"/>
        </w:rPr>
        <w:t>Цена договора, указанная в пункте 5.1 Договора</w:t>
      </w:r>
      <w:r w:rsidR="008B395E" w:rsidRPr="00323094">
        <w:rPr>
          <w:rFonts w:ascii="Times New Roman" w:hAnsi="Times New Roman" w:cs="Times New Roman"/>
          <w:sz w:val="24"/>
          <w:szCs w:val="24"/>
        </w:rPr>
        <w:t xml:space="preserve">, включает в себя стоимость всех этапов и видов Работ, выполняемых </w:t>
      </w:r>
      <w:r w:rsidR="00030427" w:rsidRPr="00323094">
        <w:rPr>
          <w:rFonts w:ascii="Times New Roman" w:hAnsi="Times New Roman" w:cs="Times New Roman"/>
          <w:sz w:val="24"/>
          <w:szCs w:val="24"/>
        </w:rPr>
        <w:t>Генеральным п</w:t>
      </w:r>
      <w:r w:rsidR="008B395E" w:rsidRPr="00323094">
        <w:rPr>
          <w:rFonts w:ascii="Times New Roman" w:hAnsi="Times New Roman" w:cs="Times New Roman"/>
          <w:sz w:val="24"/>
          <w:szCs w:val="24"/>
        </w:rPr>
        <w:t xml:space="preserve">одрядчиком по настоящему Договору, в том числе </w:t>
      </w:r>
      <w:r w:rsidR="00030427" w:rsidRPr="00323094">
        <w:rPr>
          <w:rFonts w:ascii="Times New Roman" w:hAnsi="Times New Roman" w:cs="Times New Roman"/>
          <w:sz w:val="24"/>
          <w:szCs w:val="24"/>
        </w:rPr>
        <w:t xml:space="preserve">Работ </w:t>
      </w:r>
      <w:r w:rsidR="008B395E" w:rsidRPr="00323094">
        <w:rPr>
          <w:rFonts w:ascii="Times New Roman" w:hAnsi="Times New Roman" w:cs="Times New Roman"/>
          <w:sz w:val="24"/>
          <w:szCs w:val="24"/>
        </w:rPr>
        <w:t xml:space="preserve">по подготовке Рабочей документации, Строительно-монтажных </w:t>
      </w:r>
      <w:r w:rsidR="00030427" w:rsidRPr="00323094">
        <w:rPr>
          <w:rFonts w:ascii="Times New Roman" w:hAnsi="Times New Roman" w:cs="Times New Roman"/>
          <w:sz w:val="24"/>
          <w:szCs w:val="24"/>
        </w:rPr>
        <w:t>р</w:t>
      </w:r>
      <w:r w:rsidR="008B395E" w:rsidRPr="00323094">
        <w:rPr>
          <w:rFonts w:ascii="Times New Roman" w:hAnsi="Times New Roman" w:cs="Times New Roman"/>
          <w:sz w:val="24"/>
          <w:szCs w:val="24"/>
        </w:rPr>
        <w:t>абот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008B395E" w:rsidRPr="00323094">
        <w:rPr>
          <w:rFonts w:ascii="Times New Roman" w:hAnsi="Times New Roman" w:cs="Times New Roman"/>
          <w:sz w:val="24"/>
          <w:szCs w:val="24"/>
        </w:rPr>
        <w:t xml:space="preserve">), стоимость выполнения Гарантийных обязательств </w:t>
      </w:r>
      <w:r w:rsidR="008F228F" w:rsidRPr="00323094">
        <w:rPr>
          <w:rFonts w:ascii="Times New Roman" w:hAnsi="Times New Roman" w:cs="Times New Roman"/>
          <w:sz w:val="24"/>
          <w:szCs w:val="24"/>
        </w:rPr>
        <w:t>Г</w:t>
      </w:r>
      <w:r w:rsidR="00030427" w:rsidRPr="00323094">
        <w:rPr>
          <w:rFonts w:ascii="Times New Roman" w:hAnsi="Times New Roman" w:cs="Times New Roman"/>
          <w:sz w:val="24"/>
          <w:szCs w:val="24"/>
        </w:rPr>
        <w:t>енеральным по</w:t>
      </w:r>
      <w:r w:rsidR="008B395E" w:rsidRPr="00323094">
        <w:rPr>
          <w:rFonts w:ascii="Times New Roman" w:hAnsi="Times New Roman" w:cs="Times New Roman"/>
          <w:sz w:val="24"/>
          <w:szCs w:val="24"/>
        </w:rPr>
        <w:t>дрядчик</w:t>
      </w:r>
      <w:r w:rsidR="008F228F" w:rsidRPr="00323094">
        <w:rPr>
          <w:rFonts w:ascii="Times New Roman" w:hAnsi="Times New Roman" w:cs="Times New Roman"/>
          <w:sz w:val="24"/>
          <w:szCs w:val="24"/>
        </w:rPr>
        <w:t>ом</w:t>
      </w:r>
      <w:r w:rsidR="008B395E" w:rsidRPr="00323094">
        <w:rPr>
          <w:rFonts w:ascii="Times New Roman" w:hAnsi="Times New Roman" w:cs="Times New Roman"/>
          <w:sz w:val="24"/>
          <w:szCs w:val="24"/>
        </w:rPr>
        <w:t xml:space="preserve">, а также стоимость выполнения иных работ и услуг, необходимых для надлежащего и своевременного проектирования, </w:t>
      </w:r>
      <w:r w:rsidR="008F228F" w:rsidRPr="00323094">
        <w:rPr>
          <w:rFonts w:ascii="Times New Roman" w:hAnsi="Times New Roman" w:cs="Times New Roman"/>
          <w:sz w:val="24"/>
          <w:szCs w:val="24"/>
        </w:rPr>
        <w:t>строительства</w:t>
      </w:r>
      <w:r w:rsidR="008B395E" w:rsidRPr="00323094">
        <w:rPr>
          <w:rFonts w:ascii="Times New Roman" w:hAnsi="Times New Roman" w:cs="Times New Roman"/>
          <w:sz w:val="24"/>
          <w:szCs w:val="24"/>
        </w:rPr>
        <w:t xml:space="preserve"> и ввода Объектов в эксплуатацию.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Цена </w:t>
      </w:r>
      <w:r w:rsidR="008F228F" w:rsidRPr="00323094">
        <w:rPr>
          <w:rFonts w:ascii="Times New Roman" w:hAnsi="Times New Roman" w:cs="Times New Roman"/>
          <w:color w:val="000000"/>
          <w:sz w:val="24"/>
          <w:szCs w:val="24"/>
        </w:rPr>
        <w:t>д</w:t>
      </w:r>
      <w:r w:rsidRPr="00323094">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w:t>
      </w:r>
      <w:r w:rsidR="008B395E" w:rsidRPr="00323094">
        <w:rPr>
          <w:rFonts w:ascii="Times New Roman" w:hAnsi="Times New Roman" w:cs="Times New Roman"/>
          <w:color w:val="000000"/>
          <w:sz w:val="24"/>
          <w:szCs w:val="24"/>
        </w:rPr>
        <w:lastRenderedPageBreak/>
        <w:t xml:space="preserve">обязательств по Договору, в том числе следующих: колебания валютных курсовых разниц, колебания в стоимости используемых </w:t>
      </w:r>
      <w:r w:rsidRPr="00323094">
        <w:rPr>
          <w:rFonts w:ascii="Times New Roman" w:hAnsi="Times New Roman" w:cs="Times New Roman"/>
          <w:color w:val="000000"/>
          <w:sz w:val="24"/>
          <w:szCs w:val="24"/>
        </w:rPr>
        <w:t>Генеральным п</w:t>
      </w:r>
      <w:r w:rsidR="008B395E" w:rsidRPr="00323094">
        <w:rPr>
          <w:rFonts w:ascii="Times New Roman" w:hAnsi="Times New Roman" w:cs="Times New Roman"/>
          <w:color w:val="000000"/>
          <w:sz w:val="24"/>
          <w:szCs w:val="24"/>
        </w:rPr>
        <w:t>одрядчиком Материалов</w:t>
      </w:r>
      <w:r w:rsidR="00AA4ECF">
        <w:rPr>
          <w:rFonts w:ascii="Times New Roman" w:hAnsi="Times New Roman" w:cs="Times New Roman"/>
          <w:color w:val="000000"/>
          <w:sz w:val="24"/>
          <w:szCs w:val="24"/>
        </w:rPr>
        <w:t>, Зелёных насаждений</w:t>
      </w:r>
      <w:r w:rsidR="008B395E" w:rsidRPr="00323094">
        <w:rPr>
          <w:rFonts w:ascii="Times New Roman" w:hAnsi="Times New Roman" w:cs="Times New Roman"/>
          <w:color w:val="000000"/>
          <w:sz w:val="24"/>
          <w:szCs w:val="24"/>
        </w:rPr>
        <w:t xml:space="preserve"> и Оборудования, а также привлекаемой рабочей силы и Субподрядчиков, </w:t>
      </w:r>
      <w:r w:rsidR="00FF6A46" w:rsidRPr="00323094">
        <w:rPr>
          <w:rFonts w:ascii="Times New Roman" w:hAnsi="Times New Roman" w:cs="Times New Roman"/>
          <w:color w:val="000000"/>
          <w:sz w:val="24"/>
          <w:szCs w:val="24"/>
        </w:rPr>
        <w:t xml:space="preserve">Средств строительного производства </w:t>
      </w:r>
      <w:r w:rsidR="008B395E" w:rsidRPr="00323094">
        <w:rPr>
          <w:rFonts w:ascii="Times New Roman" w:hAnsi="Times New Roman" w:cs="Times New Roman"/>
          <w:color w:val="000000"/>
          <w:sz w:val="24"/>
          <w:szCs w:val="24"/>
        </w:rPr>
        <w:t xml:space="preserve">и ни при каких обстоятельствах не вправе требовать увеличения согласованной Сторонами Цены </w:t>
      </w:r>
      <w:r w:rsidRPr="00323094">
        <w:rPr>
          <w:rFonts w:ascii="Times New Roman" w:hAnsi="Times New Roman" w:cs="Times New Roman"/>
          <w:color w:val="000000"/>
          <w:sz w:val="24"/>
          <w:szCs w:val="24"/>
        </w:rPr>
        <w:t>д</w:t>
      </w:r>
      <w:r w:rsidR="008B395E" w:rsidRPr="00323094">
        <w:rPr>
          <w:rFonts w:ascii="Times New Roman" w:hAnsi="Times New Roman" w:cs="Times New Roman"/>
          <w:color w:val="000000"/>
          <w:sz w:val="24"/>
          <w:szCs w:val="24"/>
        </w:rPr>
        <w:t xml:space="preserve">оговора по основаниям, указанным в настоящем пункте.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Цена Договора включает, в том числе:</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стоимость всех этапов и видов Работ, выполняемых </w:t>
      </w:r>
      <w:r w:rsidR="008F228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 Договору;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стоимость Материалов</w:t>
      </w:r>
      <w:r w:rsidR="00AA4ECF">
        <w:rPr>
          <w:rFonts w:ascii="Times New Roman" w:hAnsi="Times New Roman" w:cs="Times New Roman"/>
          <w:color w:val="000000"/>
          <w:sz w:val="24"/>
          <w:szCs w:val="24"/>
        </w:rPr>
        <w:t>, Зелёных насаждений</w:t>
      </w:r>
      <w:r w:rsidRPr="00323094">
        <w:rPr>
          <w:rFonts w:ascii="Times New Roman" w:hAnsi="Times New Roman" w:cs="Times New Roman"/>
          <w:color w:val="000000"/>
          <w:sz w:val="24"/>
          <w:szCs w:val="24"/>
        </w:rPr>
        <w:t xml:space="preserve"> и Оборудования, стоимость использования Средств строительного производства;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sidRPr="00323094">
        <w:rPr>
          <w:rFonts w:ascii="Times New Roman" w:hAnsi="Times New Roman" w:cs="Times New Roman"/>
          <w:color w:val="000000"/>
          <w:sz w:val="24"/>
          <w:szCs w:val="24"/>
        </w:rPr>
        <w:t>Н</w:t>
      </w:r>
      <w:r w:rsidRPr="00323094">
        <w:rPr>
          <w:rFonts w:ascii="Times New Roman" w:hAnsi="Times New Roman" w:cs="Times New Roman"/>
          <w:color w:val="000000"/>
          <w:sz w:val="24"/>
          <w:szCs w:val="24"/>
        </w:rPr>
        <w:t>ормами и / или Договором</w:t>
      </w:r>
      <w:r w:rsidR="008F228F" w:rsidRPr="00323094">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323094">
        <w:rPr>
          <w:rFonts w:ascii="Times New Roman" w:hAnsi="Times New Roman" w:cs="Times New Roman"/>
          <w:color w:val="000000"/>
          <w:sz w:val="24"/>
          <w:szCs w:val="24"/>
        </w:rPr>
        <w:t>;</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своевременное производство, таможенная очистка, доставка, сертификация (если необходимо), монтаж, шеф-монтаж, пусконаладка, режимная наладка, индивидуальные и комплексные испытания, сдача в эксплуатацию всего 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приемка Работ;</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в соответствии</w:t>
      </w:r>
      <w:r w:rsidR="000F6E76" w:rsidRPr="00323094">
        <w:rPr>
          <w:rFonts w:ascii="Times New Roman" w:hAnsi="Times New Roman" w:cs="Times New Roman"/>
          <w:color w:val="000000"/>
          <w:sz w:val="24"/>
          <w:szCs w:val="24"/>
        </w:rPr>
        <w:t xml:space="preserve"> с Исходными данными</w:t>
      </w:r>
      <w:r w:rsidRPr="00323094">
        <w:rPr>
          <w:rFonts w:ascii="Times New Roman" w:hAnsi="Times New Roman" w:cs="Times New Roman"/>
          <w:color w:val="000000"/>
          <w:sz w:val="24"/>
          <w:szCs w:val="24"/>
        </w:rPr>
        <w:t xml:space="preserve">, Рабочей документацией, Графиком выполнения работ, </w:t>
      </w:r>
      <w:r w:rsidR="00B26F59" w:rsidRPr="00323094">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323094">
        <w:rPr>
          <w:rFonts w:ascii="Times New Roman" w:hAnsi="Times New Roman" w:cs="Times New Roman"/>
          <w:color w:val="000000"/>
          <w:sz w:val="24"/>
          <w:szCs w:val="24"/>
        </w:rPr>
        <w:t>требованиями настоящего Договора;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риски, связанные с колебаниями цен, колебания курсов иностранных валют к рублю;</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расходы </w:t>
      </w:r>
      <w:r w:rsidR="008F228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по оплате труда, материальных ресурсов;</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организации Строительной площадки, бытового городка, охране Объекта, по устройству временного ограждения, по уборке территории и вывозу мусора;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затраты по перебазировке рабочих, бытового городка и прочие непредвиденные затраты и расходы;</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временные здания, сооружения и помещения;</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осуществлению геодезических работ в процессе строительства;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24 часа 7 дней в неделю, 365 дней в году;</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страхование согласно условиям настоящего Договора (в том числе расходы на пролонгацию договора страхования);</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p>
    <w:p w:rsidR="00B26F59"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противопожарные мероприятия, мероприятия по охране окружающей среды</w:t>
      </w:r>
      <w:r w:rsidR="00B26F59" w:rsidRPr="00323094">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соблюдению </w:t>
      </w:r>
      <w:r w:rsidR="00B26F59" w:rsidRPr="00323094">
        <w:rPr>
          <w:rFonts w:ascii="Times New Roman" w:hAnsi="Times New Roman" w:cs="Times New Roman"/>
          <w:color w:val="000000"/>
          <w:sz w:val="24"/>
          <w:szCs w:val="24"/>
        </w:rPr>
        <w:t xml:space="preserve">правил охраны труда и </w:t>
      </w:r>
      <w:r w:rsidRPr="00323094">
        <w:rPr>
          <w:rFonts w:ascii="Times New Roman" w:hAnsi="Times New Roman" w:cs="Times New Roman"/>
          <w:color w:val="000000"/>
          <w:sz w:val="24"/>
          <w:szCs w:val="24"/>
        </w:rPr>
        <w:t>техники безопасности;</w:t>
      </w:r>
    </w:p>
    <w:p w:rsidR="008B395E" w:rsidRPr="00323094" w:rsidRDefault="00B26F59"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sidRPr="00323094">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sidRPr="00323094">
        <w:rPr>
          <w:rFonts w:ascii="Times New Roman" w:hAnsi="Times New Roman" w:cs="Times New Roman"/>
          <w:color w:val="000000"/>
          <w:sz w:val="24"/>
          <w:szCs w:val="24"/>
        </w:rPr>
        <w:t xml:space="preserve"> </w:t>
      </w:r>
      <w:r w:rsidR="008B395E" w:rsidRPr="00323094">
        <w:rPr>
          <w:rFonts w:ascii="Times New Roman" w:hAnsi="Times New Roman" w:cs="Times New Roman"/>
          <w:color w:val="000000"/>
          <w:sz w:val="24"/>
          <w:szCs w:val="24"/>
        </w:rPr>
        <w:t xml:space="preserve">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необходимые затраты на выделенного на время выполнения Работ руководителя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как «единой точки контакта»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уполномоченного действовать от имени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на основании доверенности. Руководитель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необходимые затраты на персонал, выполняющий Строительно-монтажные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аботы и пусконаладочные работы (в том числе шеф-монтаж), индивидуальные и комплексные испытания;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финальная влажная уборка Объекта;</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вывоз мусора после завершения Работ;</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требуемые гарантии и сервисное обслуживание;</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формирование папок Исполнительной документации для органов надзора в соответствии со стандартами Фонда;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и другого Оборудования в установленном Нормами порядке, системы вентиляции и дымоудаления, пожарной сигнализации и т.д., индивидуальное и комплексное испытание Оборудования и систем;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временное электро-, водо-, газо-, холодо-,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Работы подготовительного периода;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323094">
        <w:rPr>
          <w:rFonts w:ascii="Times New Roman" w:hAnsi="Times New Roman" w:cs="Times New Roman"/>
          <w:color w:val="000000"/>
          <w:sz w:val="24"/>
          <w:szCs w:val="24"/>
        </w:rPr>
        <w:t xml:space="preserve">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сопровождение мероприятий строительного контроля и строительного надзора (в том числе обеспечение проведения итоговой проверки Объекта), обеспечение ввода Объекта в эксплуатацию;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в том числе программное обеспечение Autodesk Revit версии 2010 г. (формат *.rvt.), Autodesk AutoCAD версии 2007 г. (формат *.dwg.), Конджект, </w:t>
      </w:r>
      <w:r w:rsidRPr="00323094">
        <w:rPr>
          <w:rFonts w:ascii="Times New Roman" w:hAnsi="Times New Roman" w:cs="Times New Roman"/>
          <w:color w:val="000000"/>
          <w:sz w:val="24"/>
          <w:szCs w:val="24"/>
          <w:lang w:val="en-US"/>
        </w:rPr>
        <w:t>MS</w:t>
      </w:r>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Project</w:t>
      </w:r>
      <w:r w:rsidRPr="00323094">
        <w:rPr>
          <w:rFonts w:ascii="Times New Roman" w:hAnsi="Times New Roman" w:cs="Times New Roman"/>
          <w:color w:val="000000"/>
          <w:sz w:val="24"/>
          <w:szCs w:val="24"/>
        </w:rPr>
        <w:t>;</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предоставление информации и документов </w:t>
      </w:r>
      <w:r w:rsidR="00F0469D"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троительному контролю Заказчика и органам строительного надзора, </w:t>
      </w:r>
      <w:r w:rsidR="00F0469D" w:rsidRPr="00323094">
        <w:rPr>
          <w:rFonts w:ascii="Times New Roman" w:hAnsi="Times New Roman" w:cs="Times New Roman"/>
          <w:color w:val="000000"/>
          <w:sz w:val="24"/>
          <w:szCs w:val="24"/>
        </w:rPr>
        <w:t>Г</w:t>
      </w:r>
      <w:r w:rsidRPr="00323094">
        <w:rPr>
          <w:rFonts w:ascii="Times New Roman" w:hAnsi="Times New Roman" w:cs="Times New Roman"/>
          <w:color w:val="000000"/>
          <w:sz w:val="24"/>
          <w:szCs w:val="24"/>
        </w:rPr>
        <w:t>осударственным органам</w:t>
      </w:r>
      <w:r w:rsidR="00F0469D" w:rsidRPr="00323094">
        <w:rPr>
          <w:rFonts w:ascii="Times New Roman" w:hAnsi="Times New Roman" w:cs="Times New Roman"/>
          <w:color w:val="000000"/>
          <w:sz w:val="24"/>
          <w:szCs w:val="24"/>
        </w:rPr>
        <w:t xml:space="preserve">, Управляющей компании </w:t>
      </w:r>
      <w:r w:rsidRPr="00323094">
        <w:rPr>
          <w:rFonts w:ascii="Times New Roman" w:hAnsi="Times New Roman" w:cs="Times New Roman"/>
          <w:color w:val="000000"/>
          <w:sz w:val="24"/>
          <w:szCs w:val="24"/>
        </w:rPr>
        <w:t xml:space="preserve">в соответствии с их компетенцией;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323094" w:rsidRDefault="008B395E" w:rsidP="00A93F0D">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одрядчиком обязательств по настоящему Договору.</w:t>
      </w:r>
    </w:p>
    <w:p w:rsidR="008F65FE" w:rsidRPr="00323094" w:rsidRDefault="008F65FE" w:rsidP="008F65FE">
      <w:pPr>
        <w:pStyle w:val="a4"/>
        <w:spacing w:before="120" w:after="120"/>
        <w:ind w:left="1418"/>
        <w:contextualSpacing/>
        <w:jc w:val="both"/>
        <w:rPr>
          <w:rFonts w:ascii="Times New Roman" w:hAnsi="Times New Roman" w:cs="Times New Roman"/>
          <w:sz w:val="24"/>
          <w:szCs w:val="24"/>
        </w:rPr>
      </w:pPr>
    </w:p>
    <w:p w:rsidR="00F0469D" w:rsidRPr="00323094"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СРОК ВЫПОЛНЕНИЯ РАБОТ</w:t>
      </w:r>
    </w:p>
    <w:p w:rsidR="00F10EBE" w:rsidRPr="00323094" w:rsidRDefault="00F10EBE" w:rsidP="0004218B">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Начальный срок выполнения Работ </w:t>
      </w:r>
      <w:r w:rsidR="00AC24A2" w:rsidRPr="00323094">
        <w:rPr>
          <w:rFonts w:ascii="Times New Roman" w:hAnsi="Times New Roman" w:cs="Times New Roman"/>
          <w:sz w:val="24"/>
          <w:szCs w:val="24"/>
        </w:rPr>
        <w:t xml:space="preserve">– </w:t>
      </w:r>
      <w:r w:rsidR="00AC24A2" w:rsidRPr="000823CE">
        <w:rPr>
          <w:rFonts w:ascii="Times New Roman" w:hAnsi="Times New Roman" w:cs="Times New Roman"/>
          <w:sz w:val="24"/>
          <w:szCs w:val="24"/>
          <w:highlight w:val="yellow"/>
        </w:rPr>
        <w:t>с даты заключения Договора</w:t>
      </w:r>
      <w:r w:rsidR="00AC24A2" w:rsidRPr="00323094">
        <w:rPr>
          <w:rFonts w:ascii="Times New Roman" w:hAnsi="Times New Roman" w:cs="Times New Roman"/>
          <w:sz w:val="24"/>
          <w:szCs w:val="24"/>
        </w:rPr>
        <w:t>,</w:t>
      </w:r>
      <w:r w:rsidRPr="00323094">
        <w:rPr>
          <w:rFonts w:ascii="Times New Roman" w:hAnsi="Times New Roman" w:cs="Times New Roman"/>
          <w:sz w:val="24"/>
          <w:szCs w:val="24"/>
        </w:rPr>
        <w:t xml:space="preserve"> конечный срок </w:t>
      </w:r>
      <w:r w:rsidRPr="003303BC">
        <w:rPr>
          <w:rFonts w:ascii="Times New Roman" w:hAnsi="Times New Roman" w:cs="Times New Roman"/>
          <w:sz w:val="24"/>
          <w:szCs w:val="24"/>
          <w:highlight w:val="yellow"/>
        </w:rPr>
        <w:t xml:space="preserve">выполнения Работ </w:t>
      </w:r>
      <w:r w:rsidR="005946D7" w:rsidRPr="003303BC">
        <w:rPr>
          <w:rFonts w:ascii="Times New Roman" w:hAnsi="Times New Roman" w:cs="Times New Roman"/>
          <w:sz w:val="24"/>
          <w:szCs w:val="24"/>
          <w:highlight w:val="yellow"/>
        </w:rPr>
        <w:t xml:space="preserve">– </w:t>
      </w:r>
      <w:r w:rsidR="0036757E">
        <w:rPr>
          <w:rFonts w:ascii="Times New Roman" w:hAnsi="Times New Roman" w:cs="Times New Roman"/>
          <w:sz w:val="24"/>
          <w:szCs w:val="24"/>
          <w:highlight w:val="yellow"/>
        </w:rPr>
        <w:t>______</w:t>
      </w:r>
      <w:r w:rsidR="005946D7" w:rsidRPr="003303BC">
        <w:rPr>
          <w:rFonts w:ascii="Times New Roman" w:hAnsi="Times New Roman" w:cs="Times New Roman"/>
          <w:sz w:val="24"/>
          <w:szCs w:val="24"/>
          <w:highlight w:val="yellow"/>
        </w:rPr>
        <w:t>201</w:t>
      </w:r>
      <w:r w:rsidR="003303BC">
        <w:rPr>
          <w:rFonts w:ascii="Times New Roman" w:hAnsi="Times New Roman" w:cs="Times New Roman"/>
          <w:sz w:val="24"/>
          <w:szCs w:val="24"/>
          <w:highlight w:val="yellow"/>
        </w:rPr>
        <w:t>5</w:t>
      </w:r>
      <w:r w:rsidR="00DB2312">
        <w:rPr>
          <w:rFonts w:ascii="Times New Roman" w:hAnsi="Times New Roman" w:cs="Times New Roman"/>
          <w:sz w:val="24"/>
          <w:szCs w:val="24"/>
          <w:highlight w:val="yellow"/>
        </w:rPr>
        <w:t xml:space="preserve"> г.</w:t>
      </w:r>
      <w:r w:rsidR="0004218B" w:rsidRPr="003303BC">
        <w:rPr>
          <w:rFonts w:ascii="Times New Roman" w:hAnsi="Times New Roman" w:cs="Times New Roman"/>
          <w:sz w:val="24"/>
          <w:szCs w:val="24"/>
          <w:highlight w:val="yellow"/>
        </w:rPr>
        <w:t>,</w:t>
      </w:r>
      <w:r w:rsidR="0004218B" w:rsidRPr="00323094">
        <w:rPr>
          <w:rFonts w:ascii="Times New Roman" w:hAnsi="Times New Roman" w:cs="Times New Roman"/>
          <w:sz w:val="24"/>
          <w:szCs w:val="24"/>
        </w:rPr>
        <w:t xml:space="preserve"> при этом н</w:t>
      </w:r>
      <w:r w:rsidRPr="00323094">
        <w:rPr>
          <w:rFonts w:ascii="Times New Roman" w:hAnsi="Times New Roman" w:cs="Times New Roman"/>
          <w:sz w:val="24"/>
          <w:szCs w:val="24"/>
        </w:rPr>
        <w:t xml:space="preserve">ачальные, конечные и промежуточные сроки выполнения каждого вида Работ определены в Графике выполнения работ (Приложение </w:t>
      </w:r>
      <w:r w:rsidRPr="00717E5D">
        <w:rPr>
          <w:rFonts w:ascii="Times New Roman" w:hAnsi="Times New Roman" w:cs="Times New Roman"/>
          <w:sz w:val="24"/>
          <w:szCs w:val="24"/>
        </w:rPr>
        <w:t xml:space="preserve">№ </w:t>
      </w:r>
      <w:r w:rsidR="00C2570D" w:rsidRPr="00717E5D">
        <w:rPr>
          <w:rFonts w:ascii="Times New Roman" w:hAnsi="Times New Roman" w:cs="Times New Roman"/>
          <w:sz w:val="24"/>
          <w:szCs w:val="24"/>
        </w:rPr>
        <w:t>2</w:t>
      </w:r>
      <w:r w:rsidRPr="00323094">
        <w:rPr>
          <w:rFonts w:ascii="Times New Roman" w:hAnsi="Times New Roman" w:cs="Times New Roman"/>
          <w:sz w:val="24"/>
          <w:szCs w:val="24"/>
        </w:rPr>
        <w:t xml:space="preserve">). </w:t>
      </w:r>
    </w:p>
    <w:p w:rsidR="00F0469D" w:rsidRPr="00323094"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lastRenderedPageBreak/>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r w:rsidRPr="00323094">
        <w:rPr>
          <w:rFonts w:ascii="Times New Roman" w:hAnsi="Times New Roman" w:cs="Times New Roman"/>
          <w:bCs/>
          <w:color w:val="000000"/>
          <w:sz w:val="24"/>
          <w:szCs w:val="24"/>
        </w:rPr>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 xml:space="preserve">одрядчика, Генеральный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sidRPr="00323094">
        <w:rPr>
          <w:rFonts w:ascii="Times New Roman" w:hAnsi="Times New Roman" w:cs="Times New Roman"/>
          <w:bCs/>
          <w:color w:val="000000"/>
          <w:sz w:val="24"/>
          <w:szCs w:val="24"/>
        </w:rPr>
        <w:t xml:space="preserve">.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Если в какой-либо момент, по мнению Заказчика, реальный ход Работ не будет соответствовать Графику выполнения работ, Генеральный подрядчик обязан в течение 3 (</w:t>
      </w:r>
      <w:r w:rsidR="00B12B9F" w:rsidRPr="00323094">
        <w:rPr>
          <w:rFonts w:ascii="Times New Roman" w:hAnsi="Times New Roman" w:cs="Times New Roman"/>
          <w:color w:val="000000"/>
          <w:sz w:val="24"/>
          <w:szCs w:val="24"/>
        </w:rPr>
        <w:t>Т</w:t>
      </w:r>
      <w:r w:rsidRPr="00323094">
        <w:rPr>
          <w:rFonts w:ascii="Times New Roman" w:hAnsi="Times New Roman" w:cs="Times New Roman"/>
          <w:color w:val="000000"/>
          <w:sz w:val="24"/>
          <w:szCs w:val="24"/>
        </w:rPr>
        <w:t xml:space="preserve">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подрядчик прилагает пояснительную записку с указанием способов и методов, которые позволят завершить Работы в срок, установленный Договором. В случае,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Пересмотренный График выполнения работ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p>
    <w:p w:rsidR="00F10EBE"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color w:val="000000"/>
          <w:sz w:val="24"/>
          <w:szCs w:val="24"/>
        </w:rPr>
        <w:t>график выполняется в формате MS Project и Microsoft Excel;</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идут в порядке их выполнения;</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сгруппированы в однородные секции (например, согласования Заказчика, логистика и доставка Материалов, Оборудования, Строительно-монтажные работы, пусконаладочные работы, сдача в эксплуатацию, устранение Дефектов и т.д.);</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определены все согласования, требуемые от Заказчика и периоды (не менее 5 (пяти) Рабочих</w:t>
      </w:r>
      <w:r w:rsidRPr="00323094" w:rsidDel="00DC1832">
        <w:rPr>
          <w:rFonts w:ascii="Times New Roman" w:hAnsi="Times New Roman"/>
          <w:sz w:val="24"/>
          <w:szCs w:val="24"/>
        </w:rPr>
        <w:t xml:space="preserve"> </w:t>
      </w:r>
      <w:r w:rsidRPr="00323094">
        <w:rPr>
          <w:rFonts w:ascii="Times New Roman" w:hAnsi="Times New Roman"/>
          <w:sz w:val="24"/>
          <w:szCs w:val="24"/>
        </w:rPr>
        <w:t>дней) таких согласований;</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определена последовательность и период проведения всех необходимых тестов, испытаний и т.д.;</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детализация до 2 (двух) недель (для Сетевого графика);</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указана зависимость всех видов Работ друг от друга;</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указано ответственное лицо со стороны Генерального подрядчика за каждый вид Работ;</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lastRenderedPageBreak/>
        <w:t>состав и сроки программы Работ отвечают требованиям настоящего Договора;</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 Критический путь;</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максимально эффективно использованы методы оптимизации графика: параллельное выполнение Работ и оптимальное распределение ресурсов;</w:t>
      </w:r>
    </w:p>
    <w:p w:rsidR="007B7176" w:rsidRPr="00323094" w:rsidRDefault="007B7176" w:rsidP="00A93F0D">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к Сетевому графику Генеральный подрядчик должен приложить пояснительную записку с указанием:</w:t>
      </w:r>
    </w:p>
    <w:p w:rsidR="007B7176" w:rsidRPr="00323094" w:rsidRDefault="007B7176" w:rsidP="00A93F0D">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методов и технологии производства Работ;</w:t>
      </w:r>
    </w:p>
    <w:p w:rsidR="007B7176" w:rsidRPr="00323094" w:rsidRDefault="007B7176" w:rsidP="00A93F0D">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ключевых этапов производства Работ;</w:t>
      </w:r>
    </w:p>
    <w:p w:rsidR="007B7176" w:rsidRPr="00323094" w:rsidRDefault="007B7176" w:rsidP="00A93F0D">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персонала, которое Генеральный подрядчик ожидает задействовать для выполнения Работ;</w:t>
      </w:r>
    </w:p>
    <w:p w:rsidR="007B7176" w:rsidRPr="00323094" w:rsidRDefault="007B7176" w:rsidP="00A93F0D">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машин и механизмов, которые Генеральный подрядчик предполагает задействовать для выполнения Работ.</w:t>
      </w:r>
    </w:p>
    <w:p w:rsidR="008B395E" w:rsidRPr="00323094"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В случае согласия</w:t>
      </w:r>
      <w:r w:rsidRPr="00323094">
        <w:rPr>
          <w:rFonts w:ascii="Times New Roman" w:hAnsi="Times New Roman"/>
          <w:b/>
          <w:sz w:val="24"/>
          <w:szCs w:val="24"/>
        </w:rPr>
        <w:t xml:space="preserve"> </w:t>
      </w:r>
      <w:r w:rsidRPr="00323094">
        <w:rPr>
          <w:rFonts w:ascii="Times New Roman" w:hAnsi="Times New Roman"/>
          <w:sz w:val="24"/>
          <w:szCs w:val="24"/>
        </w:rPr>
        <w:t xml:space="preserve">Заказчика с пересмотренным Графиком выполнения  работ Стороны подпишут соответствующее дополнительное соглашение к Договору. </w:t>
      </w:r>
    </w:p>
    <w:p w:rsidR="00B06CD3" w:rsidRPr="00323094"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3" w:name="_Ref303349755"/>
      <w:bookmarkEnd w:id="2"/>
      <w:r w:rsidRPr="00323094">
        <w:rPr>
          <w:rFonts w:ascii="Times New Roman" w:hAnsi="Times New Roman"/>
          <w:b/>
          <w:bCs/>
          <w:sz w:val="24"/>
          <w:szCs w:val="24"/>
        </w:rPr>
        <w:t xml:space="preserve">ПРИЕМКА </w:t>
      </w:r>
      <w:r w:rsidR="00A56283" w:rsidRPr="00323094">
        <w:rPr>
          <w:rFonts w:ascii="Times New Roman" w:hAnsi="Times New Roman"/>
          <w:b/>
          <w:bCs/>
          <w:sz w:val="24"/>
          <w:szCs w:val="24"/>
        </w:rPr>
        <w:t xml:space="preserve">И ДОКУМЕНТИРОВАНИЕ </w:t>
      </w:r>
      <w:r w:rsidRPr="00323094">
        <w:rPr>
          <w:rFonts w:ascii="Times New Roman" w:hAnsi="Times New Roman"/>
          <w:b/>
          <w:bCs/>
          <w:sz w:val="24"/>
          <w:szCs w:val="24"/>
        </w:rPr>
        <w:t>РАБОТ</w:t>
      </w:r>
      <w:bookmarkEnd w:id="3"/>
      <w:r w:rsidR="00B7582D" w:rsidRPr="00323094">
        <w:rPr>
          <w:rFonts w:ascii="Times New Roman" w:hAnsi="Times New Roman"/>
          <w:b/>
          <w:bCs/>
          <w:sz w:val="24"/>
          <w:szCs w:val="24"/>
        </w:rPr>
        <w:t xml:space="preserve"> </w:t>
      </w:r>
      <w:bookmarkStart w:id="4" w:name="_Ref312671213"/>
    </w:p>
    <w:p w:rsidR="00E41D40" w:rsidRDefault="00E41D40" w:rsidP="00FC2432">
      <w:pPr>
        <w:pStyle w:val="a4"/>
        <w:numPr>
          <w:ilvl w:val="1"/>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Приемка Изыскательских работ.</w:t>
      </w:r>
    </w:p>
    <w:p w:rsidR="00BA12C8" w:rsidRPr="00AE6A4D" w:rsidRDefault="00BA12C8" w:rsidP="00BA12C8">
      <w:pPr>
        <w:pStyle w:val="a4"/>
        <w:numPr>
          <w:ilvl w:val="2"/>
          <w:numId w:val="3"/>
        </w:numPr>
        <w:spacing w:before="120" w:after="120"/>
        <w:jc w:val="both"/>
        <w:rPr>
          <w:rFonts w:ascii="Times New Roman" w:hAnsi="Times New Roman"/>
          <w:sz w:val="24"/>
          <w:szCs w:val="24"/>
        </w:rPr>
      </w:pPr>
      <w:r w:rsidRPr="00AE6A4D">
        <w:rPr>
          <w:rFonts w:ascii="Times New Roman" w:eastAsia="MS Mincho" w:hAnsi="Times New Roman"/>
          <w:bCs/>
          <w:color w:val="000000" w:themeColor="text1"/>
          <w:sz w:val="24"/>
          <w:szCs w:val="24"/>
        </w:rPr>
        <w:t xml:space="preserve">По готовности Изыскательских работ, </w:t>
      </w:r>
      <w:r w:rsidR="00856EA3">
        <w:rPr>
          <w:rFonts w:ascii="Times New Roman" w:eastAsia="MS Mincho" w:hAnsi="Times New Roman"/>
          <w:bCs/>
          <w:color w:val="000000" w:themeColor="text1"/>
          <w:sz w:val="24"/>
          <w:szCs w:val="24"/>
        </w:rPr>
        <w:t>Генеральный п</w:t>
      </w:r>
      <w:r w:rsidRPr="00AE6A4D">
        <w:rPr>
          <w:rFonts w:ascii="Times New Roman" w:eastAsia="MS Mincho" w:hAnsi="Times New Roman"/>
          <w:bCs/>
          <w:color w:val="000000" w:themeColor="text1"/>
          <w:sz w:val="24"/>
          <w:szCs w:val="24"/>
        </w:rPr>
        <w:t xml:space="preserve">одрядчик предоставляет Заказчику: </w:t>
      </w:r>
      <w:r>
        <w:rPr>
          <w:rFonts w:ascii="Times New Roman" w:hAnsi="Times New Roman"/>
          <w:sz w:val="24"/>
          <w:szCs w:val="24"/>
        </w:rPr>
        <w:t>р</w:t>
      </w:r>
      <w:r w:rsidRPr="00AE6A4D">
        <w:rPr>
          <w:rFonts w:ascii="Times New Roman" w:hAnsi="Times New Roman"/>
          <w:sz w:val="24"/>
          <w:szCs w:val="24"/>
        </w:rPr>
        <w:t>езультаты Изыскательских работ (Документы о выпол</w:t>
      </w:r>
      <w:r w:rsidR="003B712B">
        <w:rPr>
          <w:rFonts w:ascii="Times New Roman" w:hAnsi="Times New Roman"/>
          <w:sz w:val="24"/>
          <w:szCs w:val="24"/>
        </w:rPr>
        <w:t>ненных изыскательских работ</w:t>
      </w:r>
      <w:r w:rsidR="00DB2312">
        <w:rPr>
          <w:rFonts w:ascii="Times New Roman" w:hAnsi="Times New Roman"/>
          <w:sz w:val="24"/>
          <w:szCs w:val="24"/>
        </w:rPr>
        <w:t>ах</w:t>
      </w:r>
      <w:r w:rsidR="003B712B">
        <w:rPr>
          <w:rFonts w:ascii="Times New Roman" w:hAnsi="Times New Roman"/>
          <w:sz w:val="24"/>
          <w:szCs w:val="24"/>
        </w:rPr>
        <w:t>) в 2 (двух</w:t>
      </w:r>
      <w:r w:rsidRPr="00AE6A4D">
        <w:rPr>
          <w:rFonts w:ascii="Times New Roman" w:hAnsi="Times New Roman"/>
          <w:sz w:val="24"/>
          <w:szCs w:val="24"/>
        </w:rPr>
        <w:t>) экземплярах на бумажном носителе</w:t>
      </w:r>
      <w:r w:rsidR="00A06598">
        <w:rPr>
          <w:rFonts w:ascii="Times New Roman" w:hAnsi="Times New Roman"/>
          <w:sz w:val="24"/>
          <w:szCs w:val="24"/>
        </w:rPr>
        <w:t xml:space="preserve"> (в том числе инженерно-топографический план на кальке) и в 1 (одном) экземпляре</w:t>
      </w:r>
      <w:r w:rsidRPr="00AE6A4D">
        <w:rPr>
          <w:rFonts w:ascii="Times New Roman" w:hAnsi="Times New Roman"/>
          <w:sz w:val="24"/>
          <w:szCs w:val="24"/>
        </w:rPr>
        <w:t xml:space="preserve"> в электронной форме в формате 2D в программе «Autodesk AutoCAD» (формат *.dwg.), а также в форматах «Microsoft Word»</w:t>
      </w:r>
      <w:r w:rsidR="00A06598">
        <w:rPr>
          <w:rFonts w:ascii="Times New Roman" w:hAnsi="Times New Roman"/>
          <w:sz w:val="24"/>
          <w:szCs w:val="24"/>
        </w:rPr>
        <w:t xml:space="preserve"> и pdf</w:t>
      </w:r>
      <w:r w:rsidRPr="00AE6A4D">
        <w:rPr>
          <w:rFonts w:ascii="Times New Roman" w:hAnsi="Times New Roman"/>
          <w:sz w:val="24"/>
          <w:szCs w:val="24"/>
        </w:rPr>
        <w:t>.</w:t>
      </w:r>
    </w:p>
    <w:p w:rsidR="00E41D40" w:rsidRDefault="00BA12C8" w:rsidP="00BA12C8">
      <w:pPr>
        <w:spacing w:before="120" w:after="120"/>
        <w:ind w:left="851" w:right="-1" w:firstLine="425"/>
        <w:jc w:val="both"/>
        <w:rPr>
          <w:rFonts w:ascii="Times New Roman" w:hAnsi="Times New Roman"/>
          <w:bCs/>
          <w:color w:val="000000" w:themeColor="text1"/>
          <w:sz w:val="24"/>
          <w:szCs w:val="24"/>
        </w:rPr>
      </w:pPr>
      <w:r w:rsidRPr="00BA12C8">
        <w:rPr>
          <w:rFonts w:ascii="Times New Roman" w:hAnsi="Times New Roman"/>
          <w:color w:val="000000" w:themeColor="text1"/>
          <w:sz w:val="24"/>
          <w:szCs w:val="24"/>
        </w:rPr>
        <w:t>Одновременно с передачей Результатов Изыскательских работ</w:t>
      </w:r>
      <w:r w:rsidRPr="00BA12C8">
        <w:rPr>
          <w:rFonts w:ascii="Times New Roman" w:hAnsi="Times New Roman"/>
          <w:bCs/>
          <w:color w:val="000000" w:themeColor="text1"/>
          <w:sz w:val="24"/>
          <w:szCs w:val="24"/>
        </w:rPr>
        <w:t xml:space="preserve"> </w:t>
      </w:r>
      <w:r w:rsidR="00856EA3">
        <w:rPr>
          <w:rFonts w:ascii="Times New Roman" w:hAnsi="Times New Roman"/>
          <w:bCs/>
          <w:color w:val="000000" w:themeColor="text1"/>
          <w:sz w:val="24"/>
          <w:szCs w:val="24"/>
        </w:rPr>
        <w:t>Генеральный п</w:t>
      </w:r>
      <w:r w:rsidRPr="00BA12C8">
        <w:rPr>
          <w:rFonts w:ascii="Times New Roman" w:hAnsi="Times New Roman"/>
          <w:bCs/>
          <w:color w:val="000000" w:themeColor="text1"/>
          <w:sz w:val="24"/>
          <w:szCs w:val="24"/>
        </w:rPr>
        <w:t>одрядчик передает Заказчику: оригиналы согласований и заключений, полученных в отношении результатов Изыскательских работ; два экземпляра Акта приемки выполненных Изыскательских работ и сопроводительное письмо с Описью в 2 (двух) экземплярах на бумажном носителе, подписанн</w:t>
      </w:r>
      <w:r w:rsidR="005F2605">
        <w:rPr>
          <w:rFonts w:ascii="Times New Roman" w:hAnsi="Times New Roman"/>
          <w:bCs/>
          <w:color w:val="000000" w:themeColor="text1"/>
          <w:sz w:val="24"/>
          <w:szCs w:val="24"/>
        </w:rPr>
        <w:t>ых</w:t>
      </w:r>
      <w:r w:rsidRPr="00BA12C8">
        <w:rPr>
          <w:rFonts w:ascii="Times New Roman" w:hAnsi="Times New Roman"/>
          <w:bCs/>
          <w:color w:val="000000" w:themeColor="text1"/>
          <w:sz w:val="24"/>
          <w:szCs w:val="24"/>
        </w:rPr>
        <w:t xml:space="preserve"> со стороны </w:t>
      </w:r>
      <w:r w:rsidR="005F2605">
        <w:rPr>
          <w:rFonts w:ascii="Times New Roman" w:hAnsi="Times New Roman"/>
          <w:bCs/>
          <w:color w:val="000000" w:themeColor="text1"/>
          <w:sz w:val="24"/>
          <w:szCs w:val="24"/>
        </w:rPr>
        <w:t>Генерального п</w:t>
      </w:r>
      <w:r w:rsidRPr="00BA12C8">
        <w:rPr>
          <w:rFonts w:ascii="Times New Roman" w:hAnsi="Times New Roman"/>
          <w:bCs/>
          <w:color w:val="000000" w:themeColor="text1"/>
          <w:sz w:val="24"/>
          <w:szCs w:val="24"/>
        </w:rPr>
        <w:t xml:space="preserve">одрядчика. В Описи </w:t>
      </w:r>
      <w:r w:rsidR="005F2605">
        <w:rPr>
          <w:rFonts w:ascii="Times New Roman" w:hAnsi="Times New Roman"/>
          <w:bCs/>
          <w:color w:val="000000" w:themeColor="text1"/>
          <w:sz w:val="24"/>
          <w:szCs w:val="24"/>
        </w:rPr>
        <w:t>Генеральный п</w:t>
      </w:r>
      <w:r w:rsidRPr="00BA12C8">
        <w:rPr>
          <w:rFonts w:ascii="Times New Roman" w:hAnsi="Times New Roman"/>
          <w:bCs/>
          <w:color w:val="000000" w:themeColor="text1"/>
          <w:sz w:val="24"/>
          <w:szCs w:val="24"/>
        </w:rPr>
        <w:t xml:space="preserve">одрядчик указывает: число, месяц, год, наименование передаваемых документов, количество экземпляров. Опись заверяется подписью Представителя </w:t>
      </w:r>
      <w:r w:rsidR="005F2605">
        <w:rPr>
          <w:rFonts w:ascii="Times New Roman" w:hAnsi="Times New Roman"/>
          <w:bCs/>
          <w:color w:val="000000" w:themeColor="text1"/>
          <w:sz w:val="24"/>
          <w:szCs w:val="24"/>
        </w:rPr>
        <w:t>Генерального п</w:t>
      </w:r>
      <w:r w:rsidRPr="00BA12C8">
        <w:rPr>
          <w:rFonts w:ascii="Times New Roman" w:hAnsi="Times New Roman"/>
          <w:bCs/>
          <w:color w:val="000000" w:themeColor="text1"/>
          <w:sz w:val="24"/>
          <w:szCs w:val="24"/>
        </w:rPr>
        <w:t>одрядчика.</w:t>
      </w:r>
    </w:p>
    <w:p w:rsidR="00BA12C8" w:rsidRPr="00BA12C8" w:rsidRDefault="00BA12C8" w:rsidP="00BA12C8">
      <w:pPr>
        <w:pStyle w:val="a4"/>
        <w:numPr>
          <w:ilvl w:val="2"/>
          <w:numId w:val="3"/>
        </w:numPr>
        <w:spacing w:before="120" w:after="120"/>
        <w:ind w:right="-1"/>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 xml:space="preserve">Представитель Заказчика проверяет комплектность принимаемых Результатов Изыскательских работ по Описи. Заказчик обязан в течение 5 (пяти) Рабочих дней со дня получения Результатов Изыскательских работ подписать со своей стороны Опись либо направить </w:t>
      </w:r>
      <w:r w:rsidR="004543B0">
        <w:rPr>
          <w:rFonts w:ascii="Times New Roman" w:hAnsi="Times New Roman" w:cs="Times New Roman"/>
          <w:bCs/>
          <w:color w:val="000000" w:themeColor="text1"/>
          <w:sz w:val="24"/>
          <w:szCs w:val="24"/>
        </w:rPr>
        <w:t>Генеральному п</w:t>
      </w:r>
      <w:r w:rsidRPr="00536194">
        <w:rPr>
          <w:rFonts w:ascii="Times New Roman" w:hAnsi="Times New Roman" w:cs="Times New Roman"/>
          <w:bCs/>
          <w:color w:val="000000" w:themeColor="text1"/>
          <w:sz w:val="24"/>
          <w:szCs w:val="24"/>
        </w:rPr>
        <w:t>одрядчику в письменном виде свои замечания. Опись подписывается Представителем Заказчика с указанием даты получения Результатов Изыскательских работ.</w:t>
      </w:r>
    </w:p>
    <w:p w:rsidR="00BA12C8" w:rsidRPr="00BA12C8" w:rsidRDefault="00BA12C8" w:rsidP="00BA12C8">
      <w:pPr>
        <w:pStyle w:val="a4"/>
        <w:numPr>
          <w:ilvl w:val="2"/>
          <w:numId w:val="3"/>
        </w:numPr>
        <w:spacing w:before="120" w:after="120"/>
        <w:ind w:right="-1"/>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Дата подписания Заказчиком Описи является датой получения Заказчиком комплекта Документов по Изыскательским работам.</w:t>
      </w:r>
    </w:p>
    <w:p w:rsidR="00BA12C8" w:rsidRPr="00BA12C8" w:rsidRDefault="00BA12C8" w:rsidP="00BA12C8">
      <w:pPr>
        <w:pStyle w:val="a4"/>
        <w:numPr>
          <w:ilvl w:val="2"/>
          <w:numId w:val="3"/>
        </w:numPr>
        <w:spacing w:before="120" w:after="120"/>
        <w:ind w:right="-1"/>
        <w:jc w:val="both"/>
        <w:rPr>
          <w:rFonts w:ascii="Times New Roman" w:hAnsi="Times New Roman"/>
          <w:b/>
          <w:bCs/>
          <w:sz w:val="24"/>
          <w:szCs w:val="24"/>
        </w:rPr>
      </w:pPr>
      <w:r w:rsidRPr="00536194">
        <w:rPr>
          <w:rFonts w:ascii="Times New Roman" w:hAnsi="Times New Roman" w:cs="Times New Roman"/>
          <w:bCs/>
          <w:color w:val="000000" w:themeColor="text1"/>
          <w:sz w:val="24"/>
          <w:szCs w:val="24"/>
        </w:rPr>
        <w:lastRenderedPageBreak/>
        <w:t xml:space="preserve">После получения Результатов Изыскательских работ Заказчик в </w:t>
      </w:r>
      <w:r w:rsidRPr="00536194">
        <w:rPr>
          <w:rFonts w:ascii="Times New Roman" w:hAnsi="Times New Roman" w:cs="Times New Roman"/>
          <w:sz w:val="24"/>
          <w:szCs w:val="24"/>
        </w:rPr>
        <w:t>течение 10 (десяти) Рабочих дней обязан их рассмотреть, в</w:t>
      </w:r>
      <w:r>
        <w:rPr>
          <w:rFonts w:ascii="Times New Roman" w:hAnsi="Times New Roman" w:cs="Times New Roman"/>
          <w:sz w:val="24"/>
          <w:szCs w:val="24"/>
        </w:rPr>
        <w:t>ыдать письменные замечания, а</w:t>
      </w:r>
      <w:r w:rsidRPr="00536194">
        <w:rPr>
          <w:rFonts w:ascii="Times New Roman" w:hAnsi="Times New Roman" w:cs="Times New Roman"/>
          <w:sz w:val="24"/>
          <w:szCs w:val="24"/>
        </w:rPr>
        <w:t xml:space="preserve"> при от</w:t>
      </w:r>
      <w:r>
        <w:rPr>
          <w:rFonts w:ascii="Times New Roman" w:hAnsi="Times New Roman" w:cs="Times New Roman"/>
          <w:sz w:val="24"/>
          <w:szCs w:val="24"/>
        </w:rPr>
        <w:t>сутствии замечаний подписать</w:t>
      </w:r>
      <w:r w:rsidRPr="00536194">
        <w:rPr>
          <w:rFonts w:ascii="Times New Roman" w:hAnsi="Times New Roman" w:cs="Times New Roman"/>
          <w:sz w:val="24"/>
          <w:szCs w:val="24"/>
        </w:rPr>
        <w:t xml:space="preserve"> со своей стороны оба экземпляра Акта приемки выполненных Изыскательских работ и направить один экземпляр такого Акта </w:t>
      </w:r>
      <w:r w:rsidR="00E15083">
        <w:rPr>
          <w:rFonts w:ascii="Times New Roman" w:hAnsi="Times New Roman" w:cs="Times New Roman"/>
          <w:sz w:val="24"/>
          <w:szCs w:val="24"/>
        </w:rPr>
        <w:t>Генеральному п</w:t>
      </w:r>
      <w:r w:rsidRPr="00536194">
        <w:rPr>
          <w:rFonts w:ascii="Times New Roman" w:hAnsi="Times New Roman" w:cs="Times New Roman"/>
          <w:sz w:val="24"/>
          <w:szCs w:val="24"/>
        </w:rPr>
        <w:t>одрядчику. Изыскательские работы</w:t>
      </w:r>
      <w:r w:rsidR="004F4A00">
        <w:rPr>
          <w:rFonts w:ascii="Times New Roman" w:hAnsi="Times New Roman" w:cs="Times New Roman"/>
          <w:sz w:val="24"/>
          <w:szCs w:val="24"/>
        </w:rPr>
        <w:t xml:space="preserve"> подлежат оплате согласно пункту 8.3.2</w:t>
      </w:r>
      <w:r w:rsidRPr="00536194">
        <w:rPr>
          <w:rFonts w:ascii="Times New Roman" w:hAnsi="Times New Roman" w:cs="Times New Roman"/>
          <w:sz w:val="24"/>
          <w:szCs w:val="24"/>
        </w:rPr>
        <w:t xml:space="preserve"> Договора.</w:t>
      </w:r>
    </w:p>
    <w:p w:rsidR="00BA12C8" w:rsidRPr="00BA12C8" w:rsidRDefault="004D4359" w:rsidP="00BA12C8">
      <w:pPr>
        <w:pStyle w:val="a4"/>
        <w:numPr>
          <w:ilvl w:val="2"/>
          <w:numId w:val="3"/>
        </w:numPr>
        <w:spacing w:before="120" w:after="120"/>
        <w:ind w:right="-1"/>
        <w:jc w:val="both"/>
        <w:rPr>
          <w:rFonts w:ascii="Times New Roman" w:hAnsi="Times New Roman"/>
          <w:b/>
          <w:bCs/>
          <w:sz w:val="24"/>
          <w:szCs w:val="24"/>
        </w:rPr>
      </w:pPr>
      <w:r>
        <w:rPr>
          <w:rFonts w:ascii="Times New Roman" w:hAnsi="Times New Roman" w:cs="Times New Roman"/>
          <w:bCs/>
          <w:color w:val="000000" w:themeColor="text1"/>
          <w:sz w:val="24"/>
          <w:szCs w:val="24"/>
        </w:rPr>
        <w:t>Генеральный п</w:t>
      </w:r>
      <w:r w:rsidR="00BA12C8">
        <w:rPr>
          <w:rFonts w:ascii="Times New Roman" w:hAnsi="Times New Roman" w:cs="Times New Roman"/>
          <w:bCs/>
          <w:color w:val="000000" w:themeColor="text1"/>
          <w:sz w:val="24"/>
          <w:szCs w:val="24"/>
        </w:rPr>
        <w:t>одрядчик обязуется в течение 10 (десяти</w:t>
      </w:r>
      <w:r w:rsidR="00BA12C8" w:rsidRPr="00647EFA">
        <w:rPr>
          <w:rFonts w:ascii="Times New Roman" w:hAnsi="Times New Roman" w:cs="Times New Roman"/>
          <w:bCs/>
          <w:color w:val="000000" w:themeColor="text1"/>
          <w:sz w:val="24"/>
          <w:szCs w:val="24"/>
        </w:rPr>
        <w:t xml:space="preserve">) Рабочих дней с момента получения замечаний Заказчика устранить замечания к представленной документации и повторно направить Заказчику </w:t>
      </w:r>
      <w:r w:rsidR="00BA12C8">
        <w:rPr>
          <w:rFonts w:ascii="Times New Roman" w:hAnsi="Times New Roman" w:cs="Times New Roman"/>
          <w:bCs/>
          <w:color w:val="000000" w:themeColor="text1"/>
          <w:sz w:val="24"/>
          <w:szCs w:val="24"/>
        </w:rPr>
        <w:t>Результаты</w:t>
      </w:r>
      <w:r w:rsidR="00BA12C8" w:rsidRPr="00647EFA">
        <w:rPr>
          <w:rFonts w:ascii="Times New Roman" w:hAnsi="Times New Roman" w:cs="Times New Roman"/>
          <w:bCs/>
          <w:color w:val="000000" w:themeColor="text1"/>
          <w:sz w:val="24"/>
          <w:szCs w:val="24"/>
        </w:rPr>
        <w:t xml:space="preserve"> Изыскательских работ в указанном выше порядке.</w:t>
      </w:r>
    </w:p>
    <w:p w:rsidR="00BA12C8" w:rsidRPr="00BA12C8" w:rsidRDefault="00BA12C8" w:rsidP="00BA12C8">
      <w:pPr>
        <w:pStyle w:val="a4"/>
        <w:numPr>
          <w:ilvl w:val="2"/>
          <w:numId w:val="3"/>
        </w:numPr>
        <w:spacing w:before="120" w:after="120"/>
        <w:ind w:right="-1"/>
        <w:jc w:val="both"/>
        <w:rPr>
          <w:rFonts w:ascii="Times New Roman" w:hAnsi="Times New Roman"/>
          <w:b/>
          <w:bCs/>
          <w:sz w:val="24"/>
          <w:szCs w:val="24"/>
        </w:rPr>
      </w:pPr>
      <w:r w:rsidRPr="00647EFA">
        <w:rPr>
          <w:rFonts w:ascii="Times New Roman" w:hAnsi="Times New Roman" w:cs="Times New Roman"/>
          <w:bCs/>
          <w:color w:val="000000" w:themeColor="text1"/>
          <w:sz w:val="24"/>
          <w:szCs w:val="24"/>
        </w:rPr>
        <w:t xml:space="preserve">Право собственности на результаты Изыскательских работ (Документы о выполненных Изыскательских работах, собранная </w:t>
      </w:r>
      <w:r w:rsidR="009B3137">
        <w:rPr>
          <w:rFonts w:ascii="Times New Roman" w:hAnsi="Times New Roman" w:cs="Times New Roman"/>
          <w:bCs/>
          <w:color w:val="000000" w:themeColor="text1"/>
          <w:sz w:val="24"/>
          <w:szCs w:val="24"/>
        </w:rPr>
        <w:t>Генеральным п</w:t>
      </w:r>
      <w:r w:rsidRPr="00647EFA">
        <w:rPr>
          <w:rFonts w:ascii="Times New Roman" w:hAnsi="Times New Roman" w:cs="Times New Roman"/>
          <w:bCs/>
          <w:color w:val="000000" w:themeColor="text1"/>
          <w:sz w:val="24"/>
          <w:szCs w:val="24"/>
        </w:rPr>
        <w:t>одрядчиком Исходно-разрешительная документация), а также все исключительные права на результаты Изыскательских работ переходят к Заказчику в дату подписания Акта приемки выполненных Изыскательских работ.</w:t>
      </w:r>
    </w:p>
    <w:p w:rsidR="007B7176" w:rsidRPr="00323094" w:rsidRDefault="007B7176" w:rsidP="00FC2432">
      <w:pPr>
        <w:pStyle w:val="a4"/>
        <w:numPr>
          <w:ilvl w:val="1"/>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Приемка Рабочей документации. </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 готовности Рабочей документации Генеральный подрядчик предоставляет на рассмотрение Заказчику Рабочую документацию </w:t>
      </w:r>
      <w:r w:rsidR="009839C1" w:rsidRPr="00132C81">
        <w:rPr>
          <w:rFonts w:ascii="Times New Roman" w:hAnsi="Times New Roman"/>
          <w:sz w:val="24"/>
          <w:szCs w:val="24"/>
        </w:rPr>
        <w:t>в следующем формате и количестве:</w:t>
      </w:r>
      <w:r w:rsidR="009839C1">
        <w:rPr>
          <w:rFonts w:ascii="Times New Roman" w:hAnsi="Times New Roman"/>
          <w:sz w:val="24"/>
          <w:szCs w:val="24"/>
        </w:rPr>
        <w:t xml:space="preserve"> </w:t>
      </w:r>
      <w:r w:rsidR="009839C1" w:rsidRPr="00132C81">
        <w:rPr>
          <w:rFonts w:ascii="Times New Roman" w:hAnsi="Times New Roman"/>
          <w:sz w:val="24"/>
          <w:szCs w:val="24"/>
        </w:rPr>
        <w:t>4 (четыре) комплекта Документации, включая полноразмерные чертежи, пояснительные записки, калькуляции, спец</w:t>
      </w:r>
      <w:r w:rsidR="009839C1">
        <w:rPr>
          <w:rFonts w:ascii="Times New Roman" w:hAnsi="Times New Roman"/>
          <w:sz w:val="24"/>
          <w:szCs w:val="24"/>
        </w:rPr>
        <w:t xml:space="preserve">ификации – на бумажном носителе, </w:t>
      </w:r>
      <w:r w:rsidR="009839C1" w:rsidRPr="00132C81">
        <w:rPr>
          <w:rFonts w:ascii="Times New Roman" w:hAnsi="Times New Roman"/>
          <w:sz w:val="24"/>
          <w:szCs w:val="24"/>
        </w:rPr>
        <w:t>1 (одна) цифровая копия (в формате dwg и doc) - н</w:t>
      </w:r>
      <w:r w:rsidR="009839C1">
        <w:rPr>
          <w:rFonts w:ascii="Times New Roman" w:hAnsi="Times New Roman"/>
          <w:sz w:val="24"/>
          <w:szCs w:val="24"/>
        </w:rPr>
        <w:t xml:space="preserve">а электронном носителе CD-диске, </w:t>
      </w:r>
      <w:r w:rsidR="009839C1" w:rsidRPr="00132C81">
        <w:rPr>
          <w:rFonts w:ascii="Times New Roman" w:hAnsi="Times New Roman"/>
          <w:sz w:val="24"/>
          <w:szCs w:val="24"/>
        </w:rPr>
        <w:t>1 (одна) цифровая копия (в формате pdf) - на электронном носителе CD-диске</w:t>
      </w:r>
      <w:r w:rsidR="009839C1">
        <w:rPr>
          <w:rFonts w:ascii="Times New Roman" w:hAnsi="Times New Roman"/>
          <w:sz w:val="24"/>
          <w:szCs w:val="24"/>
        </w:rPr>
        <w:t>.</w:t>
      </w:r>
      <w:r w:rsidRPr="00323094">
        <w:rPr>
          <w:rFonts w:ascii="Times New Roman" w:hAnsi="Times New Roman" w:cs="Times New Roman"/>
          <w:sz w:val="24"/>
          <w:szCs w:val="24"/>
        </w:rPr>
        <w:t xml:space="preserve">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необходимости выдачи отдельных чертежей Рабочей документации в производство работ по требованию Заказчика, Генеральный подрядчик передает Заказчику отдельные чертежи Рабочей документации.</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Одновременно с Рабочей документацией </w:t>
      </w:r>
      <w:r w:rsidR="00701C8A"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передает Заказчику:</w:t>
      </w:r>
    </w:p>
    <w:p w:rsidR="007B7176" w:rsidRPr="00323094" w:rsidRDefault="007B7176" w:rsidP="00A93F0D">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оригиналы согласований и заключений, полученных в отношении Рабочей документации (если получение таких согласований и заключений предусмотрено Нормами);</w:t>
      </w:r>
    </w:p>
    <w:p w:rsidR="007B7176" w:rsidRPr="00323094" w:rsidRDefault="00DA1993" w:rsidP="00A93F0D">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сопроводительное письмо с </w:t>
      </w:r>
      <w:r w:rsidR="007B7176" w:rsidRPr="00323094">
        <w:rPr>
          <w:rFonts w:ascii="Times New Roman" w:hAnsi="Times New Roman" w:cs="Times New Roman"/>
          <w:sz w:val="24"/>
          <w:szCs w:val="24"/>
        </w:rPr>
        <w:t>опись</w:t>
      </w:r>
      <w:r w:rsidRPr="00323094">
        <w:rPr>
          <w:rFonts w:ascii="Times New Roman" w:hAnsi="Times New Roman" w:cs="Times New Roman"/>
          <w:sz w:val="24"/>
          <w:szCs w:val="24"/>
        </w:rPr>
        <w:t>ю</w:t>
      </w:r>
      <w:r w:rsidR="007B7176" w:rsidRPr="00323094">
        <w:rPr>
          <w:rFonts w:ascii="Times New Roman" w:hAnsi="Times New Roman" w:cs="Times New Roman"/>
          <w:sz w:val="24"/>
          <w:szCs w:val="24"/>
        </w:rPr>
        <w:t xml:space="preserve"> в 2 (Двух) экземплярах на бумажном носителе, подписанную со стороны </w:t>
      </w:r>
      <w:r w:rsidR="00701C8A" w:rsidRPr="00323094">
        <w:rPr>
          <w:rFonts w:ascii="Times New Roman" w:hAnsi="Times New Roman" w:cs="Times New Roman"/>
          <w:sz w:val="24"/>
          <w:szCs w:val="24"/>
        </w:rPr>
        <w:t>Генерального п</w:t>
      </w:r>
      <w:r w:rsidR="007B7176" w:rsidRPr="00323094">
        <w:rPr>
          <w:rFonts w:ascii="Times New Roman" w:hAnsi="Times New Roman" w:cs="Times New Roman"/>
          <w:sz w:val="24"/>
          <w:szCs w:val="24"/>
        </w:rPr>
        <w:t xml:space="preserve">одрядчика. В Описи </w:t>
      </w:r>
      <w:r w:rsidR="00701C8A" w:rsidRPr="00323094">
        <w:rPr>
          <w:rFonts w:ascii="Times New Roman" w:hAnsi="Times New Roman" w:cs="Times New Roman"/>
          <w:sz w:val="24"/>
          <w:szCs w:val="24"/>
        </w:rPr>
        <w:t>Генеральный п</w:t>
      </w:r>
      <w:r w:rsidR="007B7176" w:rsidRPr="00323094">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одрядчика</w:t>
      </w:r>
      <w:r w:rsidR="007B7176" w:rsidRPr="00323094">
        <w:rPr>
          <w:rFonts w:ascii="Times New Roman" w:hAnsi="Times New Roman" w:cs="Times New Roman"/>
          <w:sz w:val="24"/>
          <w:szCs w:val="24"/>
        </w:rPr>
        <w:t xml:space="preserve">.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323094">
        <w:rPr>
          <w:rFonts w:ascii="Times New Roman" w:eastAsia="MS Mincho" w:hAnsi="Times New Roman" w:cs="Times New Roman"/>
          <w:bCs/>
          <w:color w:val="000000" w:themeColor="text1"/>
          <w:sz w:val="24"/>
          <w:szCs w:val="24"/>
        </w:rPr>
        <w:t>документов</w:t>
      </w:r>
      <w:r w:rsidRPr="00323094">
        <w:rPr>
          <w:rFonts w:ascii="Times New Roman" w:hAnsi="Times New Roman" w:cs="Times New Roman"/>
          <w:bCs/>
          <w:color w:val="000000" w:themeColor="text1"/>
          <w:sz w:val="24"/>
          <w:szCs w:val="24"/>
        </w:rPr>
        <w:t xml:space="preserve"> подписать со своей стороны Опись либо направить Генеральному подрядчику в письменном виде свои замечания. Опись подписывается Представителем Заказчика с указанием даты получения </w:t>
      </w:r>
      <w:r w:rsidRPr="00323094">
        <w:rPr>
          <w:rFonts w:ascii="Times New Roman" w:eastAsia="MS Mincho" w:hAnsi="Times New Roman" w:cs="Times New Roman"/>
          <w:bCs/>
          <w:color w:val="000000" w:themeColor="text1"/>
          <w:sz w:val="24"/>
          <w:szCs w:val="24"/>
        </w:rPr>
        <w:t xml:space="preserve">документов. </w:t>
      </w:r>
      <w:r w:rsidRPr="00323094">
        <w:rPr>
          <w:rFonts w:ascii="Times New Roman" w:eastAsia="MS Mincho" w:hAnsi="Times New Roman" w:cs="Times New Roman"/>
          <w:color w:val="000000" w:themeColor="text1"/>
          <w:sz w:val="24"/>
          <w:szCs w:val="24"/>
        </w:rPr>
        <w:t xml:space="preserve">Дата подписания Заказчиком Описи является датой получения Заказчиком комплекта документов.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lastRenderedPageBreak/>
        <w:t>Заказчик в течение 10 (Десяти) Рабочих дней с даты получения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Рабочей док</w:t>
      </w:r>
      <w:r w:rsidR="002031F0" w:rsidRPr="00323094">
        <w:rPr>
          <w:rFonts w:ascii="Times New Roman" w:eastAsia="MS Mincho" w:hAnsi="Times New Roman" w:cs="Times New Roman"/>
          <w:color w:val="000000" w:themeColor="text1"/>
          <w:sz w:val="24"/>
          <w:szCs w:val="24"/>
        </w:rPr>
        <w:t>ументации</w:t>
      </w:r>
      <w:r w:rsidRPr="00323094">
        <w:rPr>
          <w:rFonts w:ascii="Times New Roman" w:eastAsia="MS Mincho" w:hAnsi="Times New Roman" w:cs="Times New Roman"/>
          <w:color w:val="000000" w:themeColor="text1"/>
          <w:sz w:val="24"/>
          <w:szCs w:val="24"/>
        </w:rPr>
        <w:t xml:space="preserve"> условиям Договора, Исходным данным либо Нормам, так и наличием технических / формальных ошибок в Рабочей документации.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w:t>
      </w:r>
      <w:r w:rsidR="00F4630D" w:rsidRPr="00942034">
        <w:rPr>
          <w:rFonts w:ascii="Times New Roman" w:eastAsia="MS Mincho" w:hAnsi="Times New Roman" w:cs="Times New Roman"/>
          <w:color w:val="000000" w:themeColor="text1"/>
          <w:sz w:val="24"/>
          <w:szCs w:val="24"/>
        </w:rPr>
        <w:t>Рабочей</w:t>
      </w:r>
      <w:r w:rsidRPr="00942034">
        <w:rPr>
          <w:rFonts w:ascii="Times New Roman" w:eastAsia="MS Mincho" w:hAnsi="Times New Roman" w:cs="Times New Roman"/>
          <w:color w:val="000000" w:themeColor="text1"/>
          <w:sz w:val="24"/>
          <w:szCs w:val="24"/>
        </w:rPr>
        <w:t xml:space="preserve"> документации,</w:t>
      </w:r>
      <w:r w:rsidRPr="00323094">
        <w:rPr>
          <w:rFonts w:ascii="Times New Roman" w:eastAsia="MS Mincho" w:hAnsi="Times New Roman" w:cs="Times New Roman"/>
          <w:color w:val="000000" w:themeColor="text1"/>
          <w:sz w:val="24"/>
          <w:szCs w:val="24"/>
        </w:rPr>
        <w:t xml:space="preserve"> Нормам (со ссылками на конкретные нормы), Исходным данным и условиям Договора.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t>Исправленные и дополненные по замечаниям Заказчика документы повторно представляются на согласование Заказч</w:t>
      </w:r>
      <w:r w:rsidR="00942034">
        <w:rPr>
          <w:rFonts w:ascii="Times New Roman" w:eastAsia="MS Mincho" w:hAnsi="Times New Roman" w:cs="Times New Roman"/>
          <w:color w:val="000000" w:themeColor="text1"/>
          <w:sz w:val="24"/>
          <w:szCs w:val="24"/>
        </w:rPr>
        <w:t>ика в порядке, указанном в пунктами 7.1.1</w:t>
      </w:r>
      <w:r w:rsidRPr="00323094">
        <w:rPr>
          <w:rFonts w:ascii="Times New Roman" w:eastAsia="MS Mincho" w:hAnsi="Times New Roman" w:cs="Times New Roman"/>
          <w:color w:val="000000" w:themeColor="text1"/>
          <w:sz w:val="24"/>
          <w:szCs w:val="24"/>
        </w:rPr>
        <w:t xml:space="preserve"> – 7.1.</w:t>
      </w:r>
      <w:r w:rsidR="00D86A91" w:rsidRPr="00323094">
        <w:rPr>
          <w:rFonts w:ascii="Times New Roman" w:eastAsia="MS Mincho" w:hAnsi="Times New Roman" w:cs="Times New Roman"/>
          <w:color w:val="000000" w:themeColor="text1"/>
          <w:sz w:val="24"/>
          <w:szCs w:val="24"/>
        </w:rPr>
        <w:t>5</w:t>
      </w:r>
      <w:r w:rsidRPr="00323094">
        <w:rPr>
          <w:rFonts w:ascii="Times New Roman" w:eastAsia="MS Mincho" w:hAnsi="Times New Roman" w:cs="Times New Roman"/>
          <w:color w:val="000000" w:themeColor="text1"/>
          <w:sz w:val="24"/>
          <w:szCs w:val="24"/>
        </w:rPr>
        <w:t xml:space="preserve"> Договора. </w:t>
      </w:r>
    </w:p>
    <w:p w:rsidR="00701C8A"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010A51" w:rsidRPr="00323094" w:rsidRDefault="00010A51" w:rsidP="00010A51">
      <w:pPr>
        <w:pStyle w:val="a4"/>
        <w:numPr>
          <w:ilvl w:val="2"/>
          <w:numId w:val="3"/>
        </w:numPr>
        <w:spacing w:before="120" w:after="120"/>
        <w:ind w:left="993" w:right="-1" w:hanging="993"/>
        <w:jc w:val="both"/>
        <w:rPr>
          <w:rFonts w:ascii="Times New Roman" w:hAnsi="Times New Roman" w:cs="Times New Roman"/>
          <w:b/>
          <w:bCs/>
          <w:sz w:val="24"/>
          <w:szCs w:val="24"/>
        </w:rPr>
      </w:pPr>
      <w:bookmarkStart w:id="5" w:name="_Ref321146384"/>
      <w:r w:rsidRPr="00323094">
        <w:rPr>
          <w:rFonts w:ascii="Times New Roman" w:hAnsi="Times New Roman" w:cs="Times New Roman"/>
          <w:bCs/>
          <w:color w:val="000000" w:themeColor="text1"/>
          <w:sz w:val="24"/>
          <w:szCs w:val="24"/>
        </w:rPr>
        <w:t>Не позднее 10 (десяти) Рабочих дней после получения Заказчиком от Генерального подрядчика Рабочей документации (при отсутствии не устраненных замечаний Заказчика к указанной документации), Заказчик направляет сметную часть Рабочей доку</w:t>
      </w:r>
      <w:r w:rsidR="00942034">
        <w:rPr>
          <w:rFonts w:ascii="Times New Roman" w:hAnsi="Times New Roman" w:cs="Times New Roman"/>
          <w:bCs/>
          <w:color w:val="000000" w:themeColor="text1"/>
          <w:sz w:val="24"/>
          <w:szCs w:val="24"/>
        </w:rPr>
        <w:t>ментации (</w:t>
      </w:r>
      <w:r w:rsidR="00942034" w:rsidRPr="00942034">
        <w:rPr>
          <w:rFonts w:ascii="Times New Roman" w:hAnsi="Times New Roman" w:cs="Times New Roman"/>
          <w:bCs/>
          <w:color w:val="000000" w:themeColor="text1"/>
          <w:sz w:val="24"/>
          <w:szCs w:val="24"/>
          <w:highlight w:val="yellow"/>
        </w:rPr>
        <w:t>Сводный сметный расчет</w:t>
      </w:r>
      <w:r w:rsidRPr="00323094">
        <w:rPr>
          <w:rFonts w:ascii="Times New Roman" w:hAnsi="Times New Roman" w:cs="Times New Roman"/>
          <w:bCs/>
          <w:color w:val="000000" w:themeColor="text1"/>
          <w:sz w:val="24"/>
          <w:szCs w:val="24"/>
        </w:rPr>
        <w:t>) на Экспертизу. Заказчик обязан письменно уведомить Генерального</w:t>
      </w:r>
      <w:r w:rsidR="000A573B" w:rsidRPr="00323094">
        <w:rPr>
          <w:rFonts w:ascii="Times New Roman" w:hAnsi="Times New Roman" w:cs="Times New Roman"/>
          <w:bCs/>
          <w:color w:val="000000" w:themeColor="text1"/>
          <w:sz w:val="24"/>
          <w:szCs w:val="24"/>
        </w:rPr>
        <w:t xml:space="preserve"> подрядчика о дате направления сметной части Р</w:t>
      </w:r>
      <w:r w:rsidRPr="00323094">
        <w:rPr>
          <w:rFonts w:ascii="Times New Roman" w:hAnsi="Times New Roman" w:cs="Times New Roman"/>
          <w:bCs/>
          <w:color w:val="000000" w:themeColor="text1"/>
          <w:sz w:val="24"/>
          <w:szCs w:val="24"/>
        </w:rPr>
        <w:t>абочей документации на Экспертизу. По итогам Экспертизы Заказчик получает положительное заключение Экспертизы или замечания, о чем Заказчик информирует Генерального подрядчика.</w:t>
      </w:r>
      <w:bookmarkEnd w:id="5"/>
      <w:r w:rsidRPr="00323094">
        <w:rPr>
          <w:rFonts w:ascii="Times New Roman" w:hAnsi="Times New Roman" w:cs="Times New Roman"/>
          <w:b/>
          <w:bCs/>
          <w:sz w:val="24"/>
          <w:szCs w:val="24"/>
        </w:rPr>
        <w:t xml:space="preserve"> </w:t>
      </w:r>
    </w:p>
    <w:p w:rsidR="00010A51" w:rsidRPr="00323094" w:rsidRDefault="00010A51" w:rsidP="00010A51">
      <w:pPr>
        <w:pStyle w:val="a4"/>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Генеральный подрядчик обязан за свой счет вносить необходимые изменения и/или доработки в </w:t>
      </w:r>
      <w:r w:rsidR="00B11A80">
        <w:rPr>
          <w:rFonts w:ascii="Times New Roman" w:hAnsi="Times New Roman" w:cs="Times New Roman"/>
          <w:bCs/>
          <w:color w:val="000000" w:themeColor="text1"/>
          <w:sz w:val="24"/>
          <w:szCs w:val="24"/>
        </w:rPr>
        <w:t>Р</w:t>
      </w:r>
      <w:r w:rsidRPr="00323094">
        <w:rPr>
          <w:rFonts w:ascii="Times New Roman" w:hAnsi="Times New Roman" w:cs="Times New Roman"/>
          <w:bCs/>
          <w:color w:val="000000" w:themeColor="text1"/>
          <w:sz w:val="24"/>
          <w:szCs w:val="24"/>
        </w:rPr>
        <w:t xml:space="preserve">абочую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Рабочую документацию </w:t>
      </w:r>
      <w:r w:rsidR="00397B25">
        <w:rPr>
          <w:rFonts w:ascii="Times New Roman" w:hAnsi="Times New Roman" w:cs="Times New Roman"/>
          <w:bCs/>
          <w:color w:val="000000" w:themeColor="text1"/>
          <w:sz w:val="24"/>
          <w:szCs w:val="24"/>
        </w:rPr>
        <w:t>Генеральным п</w:t>
      </w:r>
      <w:r w:rsidRPr="00323094">
        <w:rPr>
          <w:rFonts w:ascii="Times New Roman" w:hAnsi="Times New Roman" w:cs="Times New Roman"/>
          <w:bCs/>
          <w:color w:val="000000" w:themeColor="text1"/>
          <w:sz w:val="24"/>
          <w:szCs w:val="24"/>
        </w:rPr>
        <w:t xml:space="preserve">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Рабочую документацию. </w:t>
      </w:r>
    </w:p>
    <w:p w:rsidR="002031F0" w:rsidRPr="00323094" w:rsidRDefault="00010A51" w:rsidP="00FC2432">
      <w:pPr>
        <w:pStyle w:val="a4"/>
        <w:numPr>
          <w:ilvl w:val="2"/>
          <w:numId w:val="3"/>
        </w:numPr>
        <w:spacing w:before="120" w:after="120"/>
        <w:ind w:left="993" w:right="-1" w:hanging="993"/>
        <w:jc w:val="both"/>
        <w:rPr>
          <w:rFonts w:ascii="Times New Roman" w:hAnsi="Times New Roman" w:cs="Times New Roman"/>
          <w:b/>
          <w:bCs/>
          <w:sz w:val="24"/>
          <w:szCs w:val="24"/>
        </w:rPr>
      </w:pPr>
      <w:bookmarkStart w:id="6" w:name="_Ref303343941"/>
      <w:r w:rsidRPr="00323094">
        <w:rPr>
          <w:rFonts w:ascii="Times New Roman" w:hAnsi="Times New Roman" w:cs="Times New Roman"/>
          <w:bCs/>
          <w:color w:val="000000" w:themeColor="text1"/>
          <w:sz w:val="24"/>
          <w:szCs w:val="24"/>
        </w:rPr>
        <w:t>Заказчик в течение 5 (пяти) Рабочих дней с момента получения положительного заключения Экспертизы уведомляет Генерального подрядчика о факте прохождения Экспертизы.</w:t>
      </w:r>
      <w:bookmarkEnd w:id="6"/>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После согласования Заказчиком подготовленной Рабочей документации</w:t>
      </w:r>
      <w:r w:rsidR="00010A51" w:rsidRPr="00323094">
        <w:rPr>
          <w:rFonts w:ascii="Times New Roman" w:hAnsi="Times New Roman" w:cs="Times New Roman"/>
          <w:bCs/>
          <w:color w:val="000000" w:themeColor="text1"/>
          <w:sz w:val="24"/>
          <w:szCs w:val="24"/>
        </w:rPr>
        <w:t xml:space="preserve"> и получения уведомления о положительном заключении Экспертизы</w:t>
      </w:r>
      <w:r w:rsidRPr="00323094">
        <w:rPr>
          <w:rFonts w:ascii="Times New Roman" w:hAnsi="Times New Roman" w:cs="Times New Roman"/>
          <w:bCs/>
          <w:color w:val="000000" w:themeColor="text1"/>
          <w:sz w:val="24"/>
          <w:szCs w:val="24"/>
        </w:rPr>
        <w:t xml:space="preserve">, Генеральный подрядчик </w:t>
      </w:r>
      <w:r w:rsidRPr="00323094">
        <w:rPr>
          <w:rFonts w:ascii="Times New Roman" w:hAnsi="Times New Roman" w:cs="Times New Roman"/>
          <w:bCs/>
          <w:color w:val="000000" w:themeColor="text1"/>
          <w:sz w:val="24"/>
          <w:szCs w:val="24"/>
        </w:rPr>
        <w:lastRenderedPageBreak/>
        <w:t xml:space="preserve">обязан в течение 5 (Пяти) Рабочих дней направить Заказчику окончательную редакцию Рабочей документации в </w:t>
      </w:r>
      <w:r w:rsidR="009839C1">
        <w:rPr>
          <w:rFonts w:ascii="Times New Roman" w:hAnsi="Times New Roman" w:cs="Times New Roman"/>
          <w:bCs/>
          <w:color w:val="000000" w:themeColor="text1"/>
          <w:sz w:val="24"/>
          <w:szCs w:val="24"/>
        </w:rPr>
        <w:t>4</w:t>
      </w:r>
      <w:r w:rsidRPr="00323094">
        <w:rPr>
          <w:rFonts w:ascii="Times New Roman" w:hAnsi="Times New Roman" w:cs="Times New Roman"/>
          <w:bCs/>
          <w:color w:val="000000" w:themeColor="text1"/>
          <w:sz w:val="24"/>
          <w:szCs w:val="24"/>
        </w:rPr>
        <w:t xml:space="preserve"> (</w:t>
      </w:r>
      <w:r w:rsidR="009839C1">
        <w:rPr>
          <w:rFonts w:ascii="Times New Roman" w:hAnsi="Times New Roman" w:cs="Times New Roman"/>
          <w:bCs/>
          <w:color w:val="000000" w:themeColor="text1"/>
          <w:sz w:val="24"/>
          <w:szCs w:val="24"/>
        </w:rPr>
        <w:t>четырех</w:t>
      </w:r>
      <w:r w:rsidRPr="00323094">
        <w:rPr>
          <w:rFonts w:ascii="Times New Roman" w:hAnsi="Times New Roman" w:cs="Times New Roman"/>
          <w:bCs/>
          <w:color w:val="000000" w:themeColor="text1"/>
          <w:sz w:val="24"/>
          <w:szCs w:val="24"/>
        </w:rPr>
        <w:t>) экземплярах в фо</w:t>
      </w:r>
      <w:r w:rsidR="00942034">
        <w:rPr>
          <w:rFonts w:ascii="Times New Roman" w:hAnsi="Times New Roman" w:cs="Times New Roman"/>
          <w:bCs/>
          <w:color w:val="000000" w:themeColor="text1"/>
          <w:sz w:val="24"/>
          <w:szCs w:val="24"/>
        </w:rPr>
        <w:t>рмате, предусмотренном пунктами 7.1.1 и 7.1.3</w:t>
      </w:r>
      <w:r w:rsidRPr="00323094">
        <w:rPr>
          <w:rFonts w:ascii="Times New Roman" w:hAnsi="Times New Roman" w:cs="Times New Roman"/>
          <w:bCs/>
          <w:color w:val="000000" w:themeColor="text1"/>
          <w:sz w:val="24"/>
          <w:szCs w:val="24"/>
        </w:rPr>
        <w:t xml:space="preserve"> Договора, с двумя экземплярами Описи, а также 2 (два) экземпляра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00C2570D" w:rsidRPr="00323094">
        <w:rPr>
          <w:rFonts w:ascii="Times New Roman" w:hAnsi="Times New Roman" w:cs="Times New Roman"/>
          <w:bCs/>
          <w:color w:val="000000" w:themeColor="text1"/>
          <w:sz w:val="24"/>
          <w:szCs w:val="24"/>
        </w:rPr>
        <w:t>Рабочей документации,</w:t>
      </w:r>
      <w:r w:rsidR="00D81907" w:rsidRPr="00323094">
        <w:rPr>
          <w:rFonts w:ascii="Times New Roman" w:hAnsi="Times New Roman" w:cs="Times New Roman"/>
          <w:bCs/>
          <w:color w:val="000000" w:themeColor="text1"/>
          <w:sz w:val="24"/>
          <w:szCs w:val="24"/>
        </w:rPr>
        <w:t xml:space="preserve"> </w:t>
      </w:r>
      <w:r w:rsidRPr="00323094">
        <w:rPr>
          <w:rFonts w:ascii="Times New Roman" w:hAnsi="Times New Roman" w:cs="Times New Roman"/>
          <w:bCs/>
          <w:color w:val="000000" w:themeColor="text1"/>
          <w:sz w:val="24"/>
          <w:szCs w:val="24"/>
        </w:rPr>
        <w:t xml:space="preserve"> подписанных со своей стороны.</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Заказчик в течение 5 (пяти) Рабочих дней обязан рассмотреть Акт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и при отсутствии замечаний подписать его со своей стороны и направить один экземпляр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Генеральному подрядчику.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Работы по подготовке Рабочей документации считаются выполненными Генеральным подрядчиком и принятыми Заказчиком с момента подписания Заказчиком и </w:t>
      </w:r>
      <w:r w:rsidR="00F34F63" w:rsidRPr="00323094">
        <w:rPr>
          <w:rFonts w:ascii="Times New Roman" w:hAnsi="Times New Roman" w:cs="Times New Roman"/>
          <w:bCs/>
          <w:color w:val="000000" w:themeColor="text1"/>
          <w:sz w:val="24"/>
          <w:szCs w:val="24"/>
        </w:rPr>
        <w:t>Генеральным п</w:t>
      </w:r>
      <w:r w:rsidRPr="00323094">
        <w:rPr>
          <w:rFonts w:ascii="Times New Roman" w:hAnsi="Times New Roman" w:cs="Times New Roman"/>
          <w:bCs/>
          <w:color w:val="000000" w:themeColor="text1"/>
          <w:sz w:val="24"/>
          <w:szCs w:val="24"/>
        </w:rPr>
        <w:t xml:space="preserve">одрядчиком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0A6BEF" w:rsidRPr="00323094" w:rsidRDefault="000A6BEF"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После подписания Сторонами Акта приемки </w:t>
      </w:r>
      <w:r w:rsidR="00AF07C8" w:rsidRPr="00323094">
        <w:rPr>
          <w:rFonts w:ascii="Times New Roman" w:hAnsi="Times New Roman"/>
          <w:sz w:val="24"/>
          <w:szCs w:val="24"/>
        </w:rPr>
        <w:t xml:space="preserve">работ по подготовке </w:t>
      </w:r>
      <w:r w:rsidRPr="00323094">
        <w:rPr>
          <w:rFonts w:ascii="Times New Roman" w:hAnsi="Times New Roman"/>
          <w:sz w:val="24"/>
          <w:szCs w:val="24"/>
        </w:rPr>
        <w:t>Рабочей документации, Генеральный подрядчик направляет в адрес Заказчика счет-фактуру в течение 1 (одного) Рабочего дня</w:t>
      </w:r>
      <w:r w:rsidR="00E1424E" w:rsidRPr="00323094">
        <w:rPr>
          <w:rFonts w:ascii="Times New Roman" w:hAnsi="Times New Roman"/>
          <w:sz w:val="24"/>
          <w:szCs w:val="24"/>
        </w:rPr>
        <w:t>.</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7B7176" w:rsidRPr="00323094" w:rsidRDefault="00F34F63" w:rsidP="006D6108">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Генеральный п</w:t>
      </w:r>
      <w:r w:rsidR="00B26F59" w:rsidRPr="00323094">
        <w:rPr>
          <w:rFonts w:ascii="Times New Roman" w:hAnsi="Times New Roman" w:cs="Times New Roman"/>
          <w:bCs/>
          <w:color w:val="000000" w:themeColor="text1"/>
          <w:sz w:val="24"/>
          <w:szCs w:val="24"/>
        </w:rPr>
        <w:t xml:space="preserve">одрядчик несет ответственность за результаты Работ по подготовке Рабочей 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w:t>
      </w:r>
      <w:r w:rsidR="00F4630D">
        <w:rPr>
          <w:rFonts w:ascii="Times New Roman" w:hAnsi="Times New Roman" w:cs="Times New Roman"/>
          <w:bCs/>
          <w:color w:val="000000" w:themeColor="text1"/>
          <w:sz w:val="24"/>
          <w:szCs w:val="24"/>
        </w:rPr>
        <w:t xml:space="preserve">Рабочей документации </w:t>
      </w:r>
      <w:r w:rsidR="00B26F59" w:rsidRPr="00323094">
        <w:rPr>
          <w:rFonts w:ascii="Times New Roman" w:hAnsi="Times New Roman" w:cs="Times New Roman"/>
          <w:bCs/>
          <w:color w:val="000000" w:themeColor="text1"/>
          <w:sz w:val="24"/>
          <w:szCs w:val="24"/>
        </w:rPr>
        <w:t xml:space="preserve">а также несет полную ответственность за любое нарушение патентных, авторских, исключительных прав в связи с указанными Работами. </w:t>
      </w:r>
    </w:p>
    <w:p w:rsidR="00E94ACD" w:rsidRPr="00323094" w:rsidRDefault="00B06CD3"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bookmarkStart w:id="7" w:name="_Ref348271875"/>
      <w:bookmarkStart w:id="8" w:name="_Ref303974036"/>
      <w:bookmarkStart w:id="9" w:name="_Ref315034850"/>
      <w:bookmarkEnd w:id="4"/>
      <w:r w:rsidRPr="00323094">
        <w:rPr>
          <w:rFonts w:ascii="Times New Roman" w:hAnsi="Times New Roman"/>
          <w:b/>
          <w:bCs/>
          <w:sz w:val="24"/>
          <w:szCs w:val="24"/>
        </w:rPr>
        <w:t xml:space="preserve">Ежемесячная приемка выполненных </w:t>
      </w:r>
      <w:r w:rsidR="00440AEA" w:rsidRPr="00323094">
        <w:rPr>
          <w:rFonts w:ascii="Times New Roman" w:hAnsi="Times New Roman"/>
          <w:b/>
          <w:bCs/>
          <w:sz w:val="24"/>
          <w:szCs w:val="24"/>
        </w:rPr>
        <w:t xml:space="preserve">Строительно-монтажных </w:t>
      </w:r>
      <w:bookmarkEnd w:id="7"/>
      <w:r w:rsidR="00886028" w:rsidRPr="00323094">
        <w:rPr>
          <w:rFonts w:ascii="Times New Roman" w:hAnsi="Times New Roman"/>
          <w:b/>
          <w:bCs/>
          <w:sz w:val="24"/>
          <w:szCs w:val="24"/>
        </w:rPr>
        <w:t>р</w:t>
      </w:r>
      <w:r w:rsidRPr="00323094">
        <w:rPr>
          <w:rFonts w:ascii="Times New Roman" w:hAnsi="Times New Roman"/>
          <w:b/>
          <w:bCs/>
          <w:sz w:val="24"/>
          <w:szCs w:val="24"/>
        </w:rPr>
        <w:t>абот</w:t>
      </w:r>
      <w:bookmarkEnd w:id="8"/>
      <w:bookmarkEnd w:id="9"/>
      <w:r w:rsidR="00886028" w:rsidRPr="00323094">
        <w:rPr>
          <w:rFonts w:ascii="Times New Roman" w:hAnsi="Times New Roman"/>
          <w:b/>
          <w:bCs/>
          <w:sz w:val="24"/>
          <w:szCs w:val="24"/>
        </w:rPr>
        <w:t>.</w:t>
      </w:r>
    </w:p>
    <w:p w:rsidR="00E206C0" w:rsidRPr="00323094" w:rsidRDefault="00E206C0" w:rsidP="00E206C0">
      <w:pPr>
        <w:pStyle w:val="a4"/>
        <w:numPr>
          <w:ilvl w:val="2"/>
          <w:numId w:val="3"/>
        </w:numPr>
        <w:spacing w:before="120" w:after="120"/>
        <w:ind w:left="993" w:right="-1" w:hanging="993"/>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 xml:space="preserve">Генеральный </w:t>
      </w:r>
      <w:r w:rsidR="004A76B7">
        <w:rPr>
          <w:rFonts w:ascii="Times New Roman" w:hAnsi="Times New Roman" w:cs="Times New Roman"/>
          <w:bCs/>
          <w:color w:val="000000" w:themeColor="text1"/>
          <w:sz w:val="24"/>
          <w:szCs w:val="24"/>
        </w:rPr>
        <w:t>п</w:t>
      </w:r>
      <w:r w:rsidRPr="00323094">
        <w:rPr>
          <w:rFonts w:ascii="Times New Roman" w:hAnsi="Times New Roman" w:cs="Times New Roman"/>
          <w:bCs/>
          <w:color w:val="000000" w:themeColor="text1"/>
          <w:sz w:val="24"/>
          <w:szCs w:val="24"/>
        </w:rPr>
        <w:t>одрядчик ежемесячно в срок не позднее 25 (двадцать пятого) числа текущего (отчетного) месяца представляет Заказчику нарочным либо экспресс-почтой с сопроводительным письмом оформленный комплект оригиналов документов (далее – Пакет документов), включающий:</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Исполнительную документацию (5 экземпляров на бумажном носителе, 1 экземпляр в электронном в формате AutoCAD виде и сканированном в формате PDF варианте подписанной Исполнительной документации);</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Журнал учета выполненных работ (форма КС-6а) – 2 экземпляра на бумажном носителе и 1 экземпляр в электронном виде;</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справку о стоимости выполненных работ и затрат (форма КС-3) – 2 экземпляра на бумажном носителе и 1 экземпляр в электронном виде;</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lastRenderedPageBreak/>
        <w:t>счет на оплату – 1 экземпляр на бумажном носителе;</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счет-фактуру – 1 экземпляр на бумажном носителе;</w:t>
      </w:r>
    </w:p>
    <w:p w:rsidR="009839C1" w:rsidRPr="009839C1" w:rsidRDefault="009839C1" w:rsidP="00E206C0">
      <w:pPr>
        <w:pStyle w:val="a4"/>
        <w:numPr>
          <w:ilvl w:val="2"/>
          <w:numId w:val="3"/>
        </w:numPr>
        <w:tabs>
          <w:tab w:val="left" w:pos="-2268"/>
        </w:tabs>
        <w:spacing w:before="120" w:after="120"/>
        <w:ind w:left="709" w:right="-1" w:hanging="709"/>
        <w:jc w:val="both"/>
        <w:rPr>
          <w:rFonts w:ascii="Times New Roman" w:hAnsi="Times New Roman"/>
          <w:color w:val="000000"/>
          <w:sz w:val="24"/>
          <w:szCs w:val="24"/>
        </w:rPr>
      </w:pPr>
      <w:r w:rsidRPr="009839C1">
        <w:rPr>
          <w:rFonts w:ascii="Times New Roman" w:hAnsi="Times New Roman"/>
          <w:color w:val="000000"/>
          <w:sz w:val="24"/>
          <w:szCs w:val="24"/>
        </w:rPr>
        <w:t xml:space="preserve">Журнал учета выполненных работ по форме КС-6а. </w:t>
      </w:r>
    </w:p>
    <w:p w:rsidR="00E206C0" w:rsidRPr="009839C1" w:rsidRDefault="009839C1" w:rsidP="00FE3F38">
      <w:pPr>
        <w:pStyle w:val="a4"/>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00E206C0" w:rsidRPr="009839C1">
        <w:rPr>
          <w:rFonts w:ascii="Times New Roman" w:hAnsi="Times New Roman"/>
          <w:color w:val="000000"/>
          <w:sz w:val="24"/>
          <w:szCs w:val="24"/>
        </w:rPr>
        <w:t xml:space="preserve">Журнал учета выполненных работ по форме КС-6а ведется Генеральным </w:t>
      </w:r>
      <w:r w:rsidR="00246DD7">
        <w:rPr>
          <w:rFonts w:ascii="Times New Roman" w:hAnsi="Times New Roman"/>
          <w:color w:val="000000"/>
          <w:sz w:val="24"/>
          <w:szCs w:val="24"/>
        </w:rPr>
        <w:t>п</w:t>
      </w:r>
      <w:r w:rsidR="00E206C0" w:rsidRPr="009839C1">
        <w:rPr>
          <w:rFonts w:ascii="Times New Roman" w:hAnsi="Times New Roman"/>
          <w:color w:val="000000"/>
          <w:sz w:val="24"/>
          <w:szCs w:val="24"/>
        </w:rPr>
        <w:t xml:space="preserve">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Журнал оформляется Генеральным </w:t>
      </w:r>
      <w:r w:rsidR="005858D5">
        <w:rPr>
          <w:rFonts w:ascii="Times New Roman" w:hAnsi="Times New Roman"/>
          <w:color w:val="000000"/>
          <w:sz w:val="24"/>
          <w:szCs w:val="24"/>
        </w:rPr>
        <w:t>п</w:t>
      </w:r>
      <w:r w:rsidR="00E206C0" w:rsidRPr="009839C1">
        <w:rPr>
          <w:rFonts w:ascii="Times New Roman" w:hAnsi="Times New Roman"/>
          <w:color w:val="000000"/>
          <w:sz w:val="24"/>
          <w:szCs w:val="24"/>
        </w:rPr>
        <w:t>одрядчиком, согласовывается работником организации по проведению строительного ко</w:t>
      </w:r>
      <w:r w:rsidR="007F47BF" w:rsidRPr="009839C1">
        <w:rPr>
          <w:rFonts w:ascii="Times New Roman" w:hAnsi="Times New Roman"/>
          <w:color w:val="000000"/>
          <w:sz w:val="24"/>
          <w:szCs w:val="24"/>
        </w:rPr>
        <w:t>нтроля, закрепленного за Объектом</w:t>
      </w:r>
      <w:r w:rsidR="00E206C0" w:rsidRPr="009839C1">
        <w:rPr>
          <w:rFonts w:ascii="Times New Roman" w:hAnsi="Times New Roman"/>
          <w:color w:val="000000"/>
          <w:sz w:val="24"/>
          <w:szCs w:val="24"/>
        </w:rPr>
        <w:t>,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E206C0" w:rsidRPr="00323094" w:rsidRDefault="00E206C0" w:rsidP="00E206C0">
      <w:pPr>
        <w:pStyle w:val="a4"/>
        <w:numPr>
          <w:ilvl w:val="2"/>
          <w:numId w:val="3"/>
        </w:numPr>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Акт о приемке выполненных работ (далее - КС-2).</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b/>
          <w:color w:val="000000"/>
          <w:sz w:val="24"/>
          <w:szCs w:val="24"/>
        </w:rPr>
        <w:t>7.</w:t>
      </w:r>
      <w:r w:rsidR="00FE3F38" w:rsidRPr="003B712B">
        <w:rPr>
          <w:rFonts w:ascii="Times New Roman" w:hAnsi="Times New Roman"/>
          <w:b/>
          <w:color w:val="000000"/>
          <w:sz w:val="24"/>
          <w:szCs w:val="24"/>
        </w:rPr>
        <w:t>3</w:t>
      </w:r>
      <w:r w:rsidRPr="00323094">
        <w:rPr>
          <w:rFonts w:ascii="Times New Roman" w:hAnsi="Times New Roman"/>
          <w:b/>
          <w:color w:val="000000"/>
          <w:sz w:val="24"/>
          <w:szCs w:val="24"/>
        </w:rPr>
        <w:t>.3.1.</w:t>
      </w:r>
      <w:r w:rsidRPr="00323094">
        <w:rPr>
          <w:rFonts w:ascii="Times New Roman" w:hAnsi="Times New Roman"/>
          <w:color w:val="000000"/>
          <w:sz w:val="24"/>
          <w:szCs w:val="24"/>
        </w:rPr>
        <w:t xml:space="preserve"> Акт о приемке выполненных работ (далее - КС-2) должен быть заполнен по перечню объектов, входящих в состав Объекта.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КС-2 может быть дополнен графами для достижения соответствия сметной нормативной базе, на основании которой рассчитывается стоимость выполненных работ. </w:t>
      </w:r>
    </w:p>
    <w:p w:rsidR="00E206C0" w:rsidRPr="00FE3F38" w:rsidRDefault="00FE3F38" w:rsidP="00A93F0D">
      <w:pPr>
        <w:pStyle w:val="a4"/>
        <w:numPr>
          <w:ilvl w:val="3"/>
          <w:numId w:val="88"/>
        </w:numPr>
        <w:tabs>
          <w:tab w:val="left" w:pos="-2268"/>
          <w:tab w:val="left" w:pos="851"/>
        </w:tabs>
        <w:spacing w:before="120" w:after="120"/>
        <w:ind w:right="-1"/>
        <w:jc w:val="both"/>
        <w:rPr>
          <w:rFonts w:ascii="Times New Roman" w:hAnsi="Times New Roman"/>
          <w:color w:val="000000"/>
          <w:sz w:val="24"/>
          <w:szCs w:val="24"/>
        </w:rPr>
      </w:pPr>
      <w:r w:rsidRPr="00FE3F38">
        <w:rPr>
          <w:rFonts w:ascii="Times New Roman" w:hAnsi="Times New Roman"/>
          <w:color w:val="000000"/>
          <w:sz w:val="24"/>
          <w:szCs w:val="24"/>
        </w:rPr>
        <w:t xml:space="preserve"> </w:t>
      </w:r>
      <w:r w:rsidR="00E206C0" w:rsidRPr="00FE3F38">
        <w:rPr>
          <w:rFonts w:ascii="Times New Roman" w:hAnsi="Times New Roman"/>
          <w:color w:val="000000"/>
          <w:sz w:val="24"/>
          <w:szCs w:val="24"/>
        </w:rPr>
        <w:t xml:space="preserve">В составе утвержденной «в производство работ»  </w:t>
      </w:r>
      <w:r w:rsidR="00A0441C">
        <w:rPr>
          <w:rFonts w:ascii="Times New Roman" w:hAnsi="Times New Roman"/>
          <w:color w:val="000000"/>
          <w:sz w:val="24"/>
          <w:szCs w:val="24"/>
        </w:rPr>
        <w:t>Р</w:t>
      </w:r>
      <w:r w:rsidR="00E206C0" w:rsidRPr="00FE3F38">
        <w:rPr>
          <w:rFonts w:ascii="Times New Roman" w:hAnsi="Times New Roman"/>
          <w:color w:val="000000"/>
          <w:sz w:val="24"/>
          <w:szCs w:val="24"/>
        </w:rPr>
        <w:t xml:space="preserve">абочей документации Заказчик направляет Генеральному </w:t>
      </w:r>
      <w:r w:rsidR="00A0441C">
        <w:rPr>
          <w:rFonts w:ascii="Times New Roman" w:hAnsi="Times New Roman"/>
          <w:color w:val="000000"/>
          <w:sz w:val="24"/>
          <w:szCs w:val="24"/>
        </w:rPr>
        <w:t>п</w:t>
      </w:r>
      <w:r w:rsidR="00E206C0" w:rsidRPr="00FE3F38">
        <w:rPr>
          <w:rFonts w:ascii="Times New Roman" w:hAnsi="Times New Roman"/>
          <w:color w:val="000000"/>
          <w:sz w:val="24"/>
          <w:szCs w:val="24"/>
        </w:rPr>
        <w:t xml:space="preserve">одрядчику сметную документацию, разработанную в составе  </w:t>
      </w:r>
      <w:r w:rsidR="00A0441C">
        <w:rPr>
          <w:rFonts w:ascii="Times New Roman" w:hAnsi="Times New Roman"/>
          <w:color w:val="000000"/>
          <w:sz w:val="24"/>
          <w:szCs w:val="24"/>
        </w:rPr>
        <w:t>Р</w:t>
      </w:r>
      <w:r w:rsidR="00E206C0" w:rsidRPr="00FE3F38">
        <w:rPr>
          <w:rFonts w:ascii="Times New Roman" w:hAnsi="Times New Roman"/>
          <w:color w:val="000000"/>
          <w:sz w:val="24"/>
          <w:szCs w:val="24"/>
        </w:rPr>
        <w:t xml:space="preserve">абочей документации.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выпускаемых ГАУ МО «Мособлэкспертиза».</w:t>
      </w:r>
    </w:p>
    <w:p w:rsidR="00741316" w:rsidRPr="00FE3F38" w:rsidRDefault="00A0441C" w:rsidP="00A93F0D">
      <w:pPr>
        <w:pStyle w:val="a4"/>
        <w:numPr>
          <w:ilvl w:val="3"/>
          <w:numId w:val="88"/>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00741316" w:rsidRPr="00FE3F38">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741316" w:rsidRDefault="00741316" w:rsidP="00A93F0D">
      <w:pPr>
        <w:pStyle w:val="a4"/>
        <w:numPr>
          <w:ilvl w:val="3"/>
          <w:numId w:val="88"/>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Pr="00FB1F8F">
        <w:rPr>
          <w:rFonts w:ascii="Times New Roman" w:hAnsi="Times New Roman"/>
          <w:color w:val="000000"/>
          <w:sz w:val="24"/>
          <w:szCs w:val="24"/>
        </w:rPr>
        <w:t xml:space="preserve">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w:t>
      </w:r>
      <w:r w:rsidR="00474A7B">
        <w:rPr>
          <w:rFonts w:ascii="Times New Roman" w:hAnsi="Times New Roman"/>
          <w:color w:val="000000"/>
          <w:sz w:val="24"/>
          <w:szCs w:val="24"/>
        </w:rPr>
        <w:t>п</w:t>
      </w:r>
      <w:r w:rsidRPr="00FB1F8F">
        <w:rPr>
          <w:rFonts w:ascii="Times New Roman" w:hAnsi="Times New Roman"/>
          <w:color w:val="000000"/>
          <w:sz w:val="24"/>
          <w:szCs w:val="24"/>
        </w:rPr>
        <w:t xml:space="preserve">одрядчика и представителем авторского надзора. Локальная смета составляется в базовом уровне цен </w:t>
      </w:r>
      <w:r w:rsidRPr="00FB1F8F">
        <w:rPr>
          <w:rFonts w:ascii="Times New Roman" w:hAnsi="Times New Roman"/>
          <w:color w:val="000000"/>
          <w:sz w:val="24"/>
          <w:szCs w:val="24"/>
        </w:rPr>
        <w:lastRenderedPageBreak/>
        <w:t>2001 года с пересчетом в текущий уровень цен на дату выполнения дополнительных работ без применения коэффициента договорного снижения.</w:t>
      </w:r>
    </w:p>
    <w:p w:rsidR="00741316" w:rsidRDefault="00741316" w:rsidP="00A93F0D">
      <w:pPr>
        <w:pStyle w:val="a4"/>
        <w:numPr>
          <w:ilvl w:val="3"/>
          <w:numId w:val="88"/>
        </w:numPr>
        <w:tabs>
          <w:tab w:val="left" w:pos="-2268"/>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 xml:space="preserve"> </w:t>
      </w:r>
      <w:r w:rsidRPr="00FB1F8F">
        <w:rPr>
          <w:rFonts w:ascii="Times New Roman" w:hAnsi="Times New Roman"/>
          <w:color w:val="000000"/>
          <w:sz w:val="24"/>
          <w:szCs w:val="24"/>
        </w:rPr>
        <w:t>На титульном листе КС-2 после слов «Акт о приемке выполненных работ» указывается «Непредвиденные работы и затраты».</w:t>
      </w:r>
    </w:p>
    <w:p w:rsidR="00E206C0" w:rsidRPr="00323094" w:rsidRDefault="00E206C0" w:rsidP="00A93F0D">
      <w:pPr>
        <w:pStyle w:val="a4"/>
        <w:numPr>
          <w:ilvl w:val="3"/>
          <w:numId w:val="88"/>
        </w:numPr>
        <w:tabs>
          <w:tab w:val="left" w:pos="-2268"/>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Затраты на размещение грунта, понесенные </w:t>
      </w:r>
      <w:r w:rsidR="00474A7B">
        <w:rPr>
          <w:rFonts w:ascii="Times New Roman" w:hAnsi="Times New Roman"/>
          <w:color w:val="000000"/>
          <w:sz w:val="24"/>
          <w:szCs w:val="24"/>
        </w:rPr>
        <w:t>Генеральным п</w:t>
      </w:r>
      <w:r w:rsidRPr="00323094">
        <w:rPr>
          <w:rFonts w:ascii="Times New Roman" w:hAnsi="Times New Roman"/>
          <w:color w:val="000000"/>
          <w:sz w:val="24"/>
          <w:szCs w:val="24"/>
        </w:rPr>
        <w:t xml:space="preserve">одрядчиком, включаются в Акт приемки выполненных работ КС-2  в пределах лимита, определенного в </w:t>
      </w:r>
      <w:r w:rsidR="003971EA">
        <w:rPr>
          <w:rFonts w:ascii="Times New Roman" w:hAnsi="Times New Roman"/>
          <w:color w:val="000000"/>
          <w:sz w:val="24"/>
          <w:szCs w:val="24"/>
        </w:rPr>
        <w:t>сметной документации</w:t>
      </w:r>
      <w:r w:rsidRPr="00323094">
        <w:rPr>
          <w:rFonts w:ascii="Times New Roman" w:hAnsi="Times New Roman"/>
          <w:color w:val="000000"/>
          <w:sz w:val="24"/>
          <w:szCs w:val="24"/>
        </w:rPr>
        <w:t>, на основании следующих подтверждающих документов:</w:t>
      </w:r>
    </w:p>
    <w:p w:rsidR="00E206C0" w:rsidRPr="00323094" w:rsidRDefault="00E206C0" w:rsidP="00F53E8B">
      <w:pPr>
        <w:tabs>
          <w:tab w:val="left" w:pos="-2268"/>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ab/>
        <w:t>- копии до</w:t>
      </w:r>
      <w:r w:rsidR="00DA1993" w:rsidRPr="00323094">
        <w:rPr>
          <w:rFonts w:ascii="Times New Roman" w:hAnsi="Times New Roman"/>
          <w:color w:val="000000"/>
          <w:sz w:val="24"/>
          <w:szCs w:val="24"/>
        </w:rPr>
        <w:t xml:space="preserve">говора со специализированной </w:t>
      </w:r>
      <w:r w:rsidRPr="00323094">
        <w:rPr>
          <w:rFonts w:ascii="Times New Roman" w:hAnsi="Times New Roman"/>
          <w:color w:val="000000"/>
          <w:sz w:val="24"/>
          <w:szCs w:val="24"/>
        </w:rPr>
        <w:t>организацией на размещение грунта,</w:t>
      </w:r>
    </w:p>
    <w:p w:rsidR="00E206C0" w:rsidRPr="00323094" w:rsidRDefault="00E206C0" w:rsidP="00F53E8B">
      <w:pPr>
        <w:tabs>
          <w:tab w:val="left" w:pos="-2268"/>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ab/>
        <w:t>- копии талонов.</w:t>
      </w:r>
    </w:p>
    <w:p w:rsidR="00E206C0" w:rsidRPr="00323094" w:rsidRDefault="00E206C0" w:rsidP="00F53E8B">
      <w:pPr>
        <w:tabs>
          <w:tab w:val="left" w:pos="-2268"/>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ab/>
        <w:t>В случае непредставления указанных документов Заказчик вправе отказаться от подписания соотвествующего Акта приемки выполненных работ (КС-2).</w:t>
      </w:r>
    </w:p>
    <w:p w:rsidR="00E206C0" w:rsidRPr="00323094" w:rsidRDefault="00FB1F8F" w:rsidP="00FE3F38">
      <w:pPr>
        <w:tabs>
          <w:tab w:val="left" w:pos="-2268"/>
          <w:tab w:val="left" w:pos="851"/>
        </w:tabs>
        <w:spacing w:before="120" w:after="120"/>
        <w:ind w:left="993" w:right="-1" w:hanging="993"/>
        <w:jc w:val="both"/>
        <w:rPr>
          <w:rFonts w:ascii="Times New Roman" w:hAnsi="Times New Roman"/>
          <w:color w:val="000000"/>
          <w:sz w:val="24"/>
          <w:szCs w:val="24"/>
        </w:rPr>
      </w:pPr>
      <w:r w:rsidRPr="00323094">
        <w:rPr>
          <w:rFonts w:ascii="Times New Roman" w:hAnsi="Times New Roman"/>
          <w:b/>
          <w:color w:val="000000"/>
          <w:sz w:val="24"/>
          <w:szCs w:val="24"/>
        </w:rPr>
        <w:t>7.</w:t>
      </w:r>
      <w:r w:rsidR="00FE3F38" w:rsidRPr="00FE3F38">
        <w:rPr>
          <w:rFonts w:ascii="Times New Roman" w:hAnsi="Times New Roman"/>
          <w:b/>
          <w:color w:val="000000"/>
          <w:sz w:val="24"/>
          <w:szCs w:val="24"/>
        </w:rPr>
        <w:t>3</w:t>
      </w:r>
      <w:r w:rsidRPr="00323094">
        <w:rPr>
          <w:rFonts w:ascii="Times New Roman" w:hAnsi="Times New Roman"/>
          <w:b/>
          <w:color w:val="000000"/>
          <w:sz w:val="24"/>
          <w:szCs w:val="24"/>
        </w:rPr>
        <w:t>.3.</w:t>
      </w:r>
      <w:r w:rsidR="009839C1">
        <w:rPr>
          <w:rFonts w:ascii="Times New Roman" w:hAnsi="Times New Roman"/>
          <w:b/>
          <w:color w:val="000000"/>
          <w:sz w:val="24"/>
          <w:szCs w:val="24"/>
        </w:rPr>
        <w:t>7</w:t>
      </w:r>
      <w:r w:rsidRPr="00323094">
        <w:rPr>
          <w:rFonts w:ascii="Times New Roman" w:hAnsi="Times New Roman"/>
          <w:b/>
          <w:color w:val="000000"/>
          <w:sz w:val="24"/>
          <w:szCs w:val="24"/>
        </w:rPr>
        <w:t>.</w:t>
      </w:r>
      <w:r w:rsidR="00DC1BD3" w:rsidRPr="00323094">
        <w:rPr>
          <w:rFonts w:ascii="Times New Roman" w:hAnsi="Times New Roman"/>
          <w:b/>
          <w:color w:val="000000"/>
          <w:sz w:val="24"/>
          <w:szCs w:val="24"/>
        </w:rPr>
        <w:t xml:space="preserve"> </w:t>
      </w:r>
      <w:r w:rsidR="00FE3F38" w:rsidRPr="00FE3F38">
        <w:rPr>
          <w:rFonts w:ascii="Times New Roman" w:hAnsi="Times New Roman"/>
          <w:b/>
          <w:color w:val="000000"/>
          <w:sz w:val="24"/>
          <w:szCs w:val="24"/>
        </w:rPr>
        <w:t xml:space="preserve">   </w:t>
      </w:r>
      <w:r w:rsidR="00E206C0" w:rsidRPr="00323094">
        <w:rPr>
          <w:rFonts w:ascii="Times New Roman" w:hAnsi="Times New Roman"/>
          <w:color w:val="000000"/>
          <w:sz w:val="24"/>
          <w:szCs w:val="24"/>
        </w:rPr>
        <w:t>При отсутствии стоимости оборудования и материалов в сметной нормативной базе, их цена подтверждается заверенными копиями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p>
    <w:p w:rsidR="00E206C0" w:rsidRPr="00323094" w:rsidRDefault="00FB1F8F" w:rsidP="00FE3F38">
      <w:pPr>
        <w:tabs>
          <w:tab w:val="left" w:pos="-2268"/>
          <w:tab w:val="left" w:pos="993"/>
        </w:tabs>
        <w:spacing w:before="120" w:after="120"/>
        <w:ind w:left="993" w:right="-1" w:hanging="993"/>
        <w:jc w:val="both"/>
        <w:rPr>
          <w:rFonts w:ascii="Times New Roman" w:hAnsi="Times New Roman"/>
          <w:color w:val="000000"/>
          <w:sz w:val="24"/>
          <w:szCs w:val="24"/>
        </w:rPr>
      </w:pPr>
      <w:r w:rsidRPr="00323094">
        <w:rPr>
          <w:rFonts w:ascii="Times New Roman" w:hAnsi="Times New Roman"/>
          <w:b/>
          <w:color w:val="000000"/>
          <w:sz w:val="24"/>
          <w:szCs w:val="24"/>
        </w:rPr>
        <w:t>7.</w:t>
      </w:r>
      <w:r w:rsidR="00FE3F38" w:rsidRPr="003B712B">
        <w:rPr>
          <w:rFonts w:ascii="Times New Roman" w:hAnsi="Times New Roman"/>
          <w:b/>
          <w:color w:val="000000"/>
          <w:sz w:val="24"/>
          <w:szCs w:val="24"/>
        </w:rPr>
        <w:t>3</w:t>
      </w:r>
      <w:r w:rsidRPr="00323094">
        <w:rPr>
          <w:rFonts w:ascii="Times New Roman" w:hAnsi="Times New Roman"/>
          <w:b/>
          <w:color w:val="000000"/>
          <w:sz w:val="24"/>
          <w:szCs w:val="24"/>
        </w:rPr>
        <w:t>.3</w:t>
      </w:r>
      <w:r w:rsidR="00741316">
        <w:rPr>
          <w:rFonts w:ascii="Times New Roman" w:hAnsi="Times New Roman"/>
          <w:b/>
          <w:color w:val="000000"/>
          <w:sz w:val="24"/>
          <w:szCs w:val="24"/>
        </w:rPr>
        <w:t>.</w:t>
      </w:r>
      <w:r w:rsidR="009839C1">
        <w:rPr>
          <w:rFonts w:ascii="Times New Roman" w:hAnsi="Times New Roman"/>
          <w:b/>
          <w:color w:val="000000"/>
          <w:sz w:val="24"/>
          <w:szCs w:val="24"/>
        </w:rPr>
        <w:t>8</w:t>
      </w:r>
      <w:r w:rsidRPr="00323094">
        <w:rPr>
          <w:rFonts w:ascii="Times New Roman" w:hAnsi="Times New Roman"/>
          <w:color w:val="000000"/>
          <w:sz w:val="24"/>
          <w:szCs w:val="24"/>
        </w:rPr>
        <w:t>.</w:t>
      </w:r>
      <w:r w:rsidR="00FE3F38" w:rsidRPr="003B712B">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К итоговой стоимости строительно-монтажных работ в КС-2 начисляются коэффициенты, учитывающие работы и затраты, включенные в Договор: временные здания и сооружения, и т.п. </w:t>
      </w:r>
    </w:p>
    <w:p w:rsidR="00E206C0" w:rsidRPr="00323094" w:rsidRDefault="00E206C0" w:rsidP="00FE3F38">
      <w:pPr>
        <w:tabs>
          <w:tab w:val="left" w:pos="-2268"/>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ab/>
        <w:t xml:space="preserve">В КС-2 выполненные объемы работ распределяются по объектам учета в соответствии с Рабочей документацией. </w:t>
      </w:r>
    </w:p>
    <w:p w:rsidR="00E206C0" w:rsidRPr="00FE3F38" w:rsidRDefault="00FE3F38" w:rsidP="00FE3F38">
      <w:pPr>
        <w:ind w:left="993" w:hanging="993"/>
        <w:rPr>
          <w:rFonts w:ascii="Times New Roman" w:hAnsi="Times New Roman"/>
          <w:color w:val="000000"/>
          <w:sz w:val="24"/>
          <w:szCs w:val="24"/>
        </w:rPr>
      </w:pPr>
      <w:r w:rsidRPr="003B712B">
        <w:rPr>
          <w:rFonts w:ascii="Times New Roman" w:hAnsi="Times New Roman"/>
          <w:color w:val="000000"/>
          <w:sz w:val="24"/>
          <w:szCs w:val="24"/>
        </w:rPr>
        <w:t>7.3.4.</w:t>
      </w:r>
      <w:r w:rsidR="00E206C0" w:rsidRPr="00FE3F38">
        <w:rPr>
          <w:rFonts w:ascii="Times New Roman" w:hAnsi="Times New Roman"/>
          <w:color w:val="000000"/>
          <w:sz w:val="24"/>
          <w:szCs w:val="24"/>
        </w:rPr>
        <w:tab/>
        <w:t>Справка о стоимости выполненных работ и затрат (форма КС-3).</w:t>
      </w:r>
    </w:p>
    <w:p w:rsidR="00E206C0" w:rsidRPr="00323094" w:rsidRDefault="009839C1" w:rsidP="00FE3F38">
      <w:pPr>
        <w:tabs>
          <w:tab w:val="left" w:pos="-2268"/>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7.</w:t>
      </w:r>
      <w:r w:rsidR="00FE3F38" w:rsidRPr="00FE3F38">
        <w:rPr>
          <w:rFonts w:ascii="Times New Roman" w:hAnsi="Times New Roman"/>
          <w:color w:val="000000"/>
          <w:sz w:val="24"/>
          <w:szCs w:val="24"/>
        </w:rPr>
        <w:t>3</w:t>
      </w:r>
      <w:r>
        <w:rPr>
          <w:rFonts w:ascii="Times New Roman" w:hAnsi="Times New Roman"/>
          <w:color w:val="000000"/>
          <w:sz w:val="24"/>
          <w:szCs w:val="24"/>
        </w:rPr>
        <w:t>.4.1.</w:t>
      </w:r>
      <w:r w:rsidR="00FE3F38" w:rsidRPr="003B712B">
        <w:rPr>
          <w:rFonts w:ascii="Times New Roman" w:hAnsi="Times New Roman"/>
          <w:color w:val="000000"/>
          <w:sz w:val="24"/>
          <w:szCs w:val="24"/>
        </w:rPr>
        <w:t xml:space="preserve">  </w:t>
      </w:r>
      <w:r w:rsidR="00E206C0" w:rsidRPr="00323094">
        <w:rPr>
          <w:rFonts w:ascii="Times New Roman" w:hAnsi="Times New Roman"/>
          <w:color w:val="000000"/>
          <w:sz w:val="24"/>
          <w:szCs w:val="24"/>
        </w:rPr>
        <w:t>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E206C0" w:rsidRPr="00323094" w:rsidRDefault="009839C1" w:rsidP="00FE3F38">
      <w:pPr>
        <w:tabs>
          <w:tab w:val="left" w:pos="-2268"/>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7.</w:t>
      </w:r>
      <w:r w:rsidR="00FE3F38" w:rsidRPr="003B712B">
        <w:rPr>
          <w:rFonts w:ascii="Times New Roman" w:hAnsi="Times New Roman"/>
          <w:color w:val="000000"/>
          <w:sz w:val="24"/>
          <w:szCs w:val="24"/>
        </w:rPr>
        <w:t>3</w:t>
      </w:r>
      <w:r>
        <w:rPr>
          <w:rFonts w:ascii="Times New Roman" w:hAnsi="Times New Roman"/>
          <w:color w:val="000000"/>
          <w:sz w:val="24"/>
          <w:szCs w:val="24"/>
        </w:rPr>
        <w:t xml:space="preserve">.4.2. </w:t>
      </w:r>
      <w:r w:rsidR="00E206C0" w:rsidRPr="00323094">
        <w:rPr>
          <w:rFonts w:ascii="Times New Roman" w:hAnsi="Times New Roman"/>
          <w:color w:val="000000"/>
          <w:sz w:val="24"/>
          <w:szCs w:val="24"/>
        </w:rPr>
        <w:t xml:space="preserve">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E206C0" w:rsidRPr="00FE3F38" w:rsidRDefault="00FE3F38" w:rsidP="00FE3F38">
      <w:pPr>
        <w:ind w:left="993" w:hanging="993"/>
        <w:jc w:val="both"/>
        <w:rPr>
          <w:rFonts w:ascii="Times New Roman" w:hAnsi="Times New Roman"/>
          <w:color w:val="000000"/>
          <w:sz w:val="24"/>
          <w:szCs w:val="24"/>
        </w:rPr>
      </w:pPr>
      <w:r w:rsidRPr="00FE3F38">
        <w:rPr>
          <w:rFonts w:ascii="Times New Roman" w:hAnsi="Times New Roman"/>
          <w:color w:val="000000"/>
          <w:sz w:val="24"/>
          <w:szCs w:val="24"/>
        </w:rPr>
        <w:t>7.3.5.</w:t>
      </w:r>
      <w:r w:rsidR="00E206C0" w:rsidRPr="00FE3F38">
        <w:rPr>
          <w:rFonts w:ascii="Times New Roman" w:hAnsi="Times New Roman"/>
          <w:color w:val="000000"/>
          <w:sz w:val="24"/>
          <w:szCs w:val="24"/>
        </w:rPr>
        <w:tab/>
        <w:t xml:space="preserve">Заказчик в течение 10 (десяти) Календарных дней с момента получения указанных документов рассматривает их и направляет Генеральному </w:t>
      </w:r>
      <w:r w:rsidR="00B83D06">
        <w:rPr>
          <w:rFonts w:ascii="Times New Roman" w:hAnsi="Times New Roman"/>
          <w:color w:val="000000"/>
          <w:sz w:val="24"/>
          <w:szCs w:val="24"/>
        </w:rPr>
        <w:t>п</w:t>
      </w:r>
      <w:r w:rsidR="00E206C0" w:rsidRPr="00FE3F38">
        <w:rPr>
          <w:rFonts w:ascii="Times New Roman" w:hAnsi="Times New Roman"/>
          <w:color w:val="000000"/>
          <w:sz w:val="24"/>
          <w:szCs w:val="24"/>
        </w:rPr>
        <w:t xml:space="preserve">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00397B25">
        <w:rPr>
          <w:rFonts w:ascii="Times New Roman" w:hAnsi="Times New Roman"/>
          <w:color w:val="000000"/>
          <w:sz w:val="24"/>
          <w:szCs w:val="24"/>
        </w:rPr>
        <w:t>п</w:t>
      </w:r>
      <w:r w:rsidR="00E206C0" w:rsidRPr="00FE3F38">
        <w:rPr>
          <w:rFonts w:ascii="Times New Roman" w:hAnsi="Times New Roman"/>
          <w:color w:val="000000"/>
          <w:sz w:val="24"/>
          <w:szCs w:val="24"/>
        </w:rPr>
        <w:t xml:space="preserve">одрядчик обязан в указанный для устранения замечаний </w:t>
      </w:r>
      <w:r w:rsidR="00E206C0" w:rsidRPr="00FE3F38">
        <w:rPr>
          <w:rFonts w:ascii="Times New Roman" w:hAnsi="Times New Roman"/>
          <w:color w:val="000000"/>
          <w:sz w:val="24"/>
          <w:szCs w:val="24"/>
        </w:rPr>
        <w:lastRenderedPageBreak/>
        <w:t>срок и за собственный счет устранить замечания и повторно направить комплект первичных учетных документов Заказчику.</w:t>
      </w:r>
    </w:p>
    <w:p w:rsidR="00E206C0" w:rsidRPr="00FE3F38" w:rsidRDefault="00E206C0" w:rsidP="00A93F0D">
      <w:pPr>
        <w:pStyle w:val="a4"/>
        <w:numPr>
          <w:ilvl w:val="2"/>
          <w:numId w:val="89"/>
        </w:numPr>
        <w:spacing w:before="120" w:after="120"/>
        <w:ind w:left="993" w:right="-1" w:hanging="993"/>
        <w:jc w:val="both"/>
        <w:rPr>
          <w:rFonts w:ascii="Times New Roman" w:hAnsi="Times New Roman"/>
          <w:color w:val="000000"/>
          <w:sz w:val="24"/>
          <w:szCs w:val="24"/>
        </w:rPr>
      </w:pPr>
      <w:r w:rsidRPr="00FE3F38">
        <w:rPr>
          <w:rFonts w:ascii="Times New Roman" w:hAnsi="Times New Roman"/>
          <w:color w:val="000000"/>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w:t>
      </w:r>
      <w:r w:rsidR="00546F61">
        <w:rPr>
          <w:rFonts w:ascii="Times New Roman" w:hAnsi="Times New Roman"/>
          <w:color w:val="000000"/>
          <w:sz w:val="24"/>
          <w:szCs w:val="24"/>
        </w:rPr>
        <w:t>п</w:t>
      </w:r>
      <w:r w:rsidRPr="00FE3F38">
        <w:rPr>
          <w:rFonts w:ascii="Times New Roman" w:hAnsi="Times New Roman"/>
          <w:color w:val="000000"/>
          <w:sz w:val="24"/>
          <w:szCs w:val="24"/>
        </w:rPr>
        <w:t xml:space="preserve">одрядчиком, при условии, что Недостатки не произошли по вине Заказчика, а также непредоставления (или ненадлежащего оформления) Генеральным </w:t>
      </w:r>
      <w:r w:rsidR="00546F61">
        <w:rPr>
          <w:rFonts w:ascii="Times New Roman" w:hAnsi="Times New Roman"/>
          <w:color w:val="000000"/>
          <w:sz w:val="24"/>
          <w:szCs w:val="24"/>
        </w:rPr>
        <w:t>п</w:t>
      </w:r>
      <w:r w:rsidRPr="00FE3F38">
        <w:rPr>
          <w:rFonts w:ascii="Times New Roman" w:hAnsi="Times New Roman"/>
          <w:color w:val="000000"/>
          <w:sz w:val="24"/>
          <w:szCs w:val="24"/>
        </w:rPr>
        <w:t>одрядчиком подтверждения затрат на Материалы и Оборудование.</w:t>
      </w:r>
    </w:p>
    <w:p w:rsidR="00E206C0" w:rsidRPr="00323094" w:rsidRDefault="00E206C0" w:rsidP="00A93F0D">
      <w:pPr>
        <w:pStyle w:val="a4"/>
        <w:numPr>
          <w:ilvl w:val="2"/>
          <w:numId w:val="89"/>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E206C0" w:rsidRPr="00323094" w:rsidRDefault="00E206C0" w:rsidP="00A93F0D">
      <w:pPr>
        <w:pStyle w:val="a4"/>
        <w:numPr>
          <w:ilvl w:val="2"/>
          <w:numId w:val="89"/>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После подписания </w:t>
      </w:r>
      <w:r w:rsidR="00546F61">
        <w:rPr>
          <w:rFonts w:ascii="Times New Roman" w:hAnsi="Times New Roman"/>
          <w:color w:val="000000"/>
          <w:sz w:val="24"/>
          <w:szCs w:val="24"/>
        </w:rPr>
        <w:t>С</w:t>
      </w:r>
      <w:r w:rsidRPr="00323094">
        <w:rPr>
          <w:rFonts w:ascii="Times New Roman" w:hAnsi="Times New Roman"/>
          <w:color w:val="000000"/>
          <w:sz w:val="24"/>
          <w:szCs w:val="24"/>
        </w:rPr>
        <w:t xml:space="preserve">торонами форм КС-2 и КС-3, Генеральный </w:t>
      </w:r>
      <w:r w:rsidR="00546F61">
        <w:rPr>
          <w:rFonts w:ascii="Times New Roman" w:hAnsi="Times New Roman"/>
          <w:color w:val="000000"/>
          <w:sz w:val="24"/>
          <w:szCs w:val="24"/>
        </w:rPr>
        <w:t>п</w:t>
      </w:r>
      <w:r w:rsidRPr="00323094">
        <w:rPr>
          <w:rFonts w:ascii="Times New Roman" w:hAnsi="Times New Roman"/>
          <w:color w:val="000000"/>
          <w:sz w:val="24"/>
          <w:szCs w:val="24"/>
        </w:rPr>
        <w:t>одрядчик направляет в адрес Заказчика счет-фактуру в течение 1-го дня.</w:t>
      </w:r>
    </w:p>
    <w:p w:rsidR="00E206C0" w:rsidRPr="00323094" w:rsidRDefault="00E206C0" w:rsidP="00A93F0D">
      <w:pPr>
        <w:pStyle w:val="a4"/>
        <w:numPr>
          <w:ilvl w:val="2"/>
          <w:numId w:val="89"/>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Перед подписанием КС-2 и КС-3 Заказчик может запросить у Генерального </w:t>
      </w:r>
      <w:r w:rsidR="009A0361">
        <w:rPr>
          <w:rFonts w:ascii="Times New Roman" w:hAnsi="Times New Roman"/>
          <w:color w:val="000000"/>
          <w:sz w:val="24"/>
          <w:szCs w:val="24"/>
        </w:rPr>
        <w:t>п</w:t>
      </w:r>
      <w:r w:rsidRPr="00323094">
        <w:rPr>
          <w:rFonts w:ascii="Times New Roman" w:hAnsi="Times New Roman"/>
          <w:color w:val="000000"/>
          <w:sz w:val="24"/>
          <w:szCs w:val="24"/>
        </w:rPr>
        <w:t>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B06CD3" w:rsidRPr="00323094" w:rsidRDefault="00821C00" w:rsidP="00821C00">
      <w:pPr>
        <w:pStyle w:val="a4"/>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7.</w:t>
      </w:r>
      <w:r w:rsidR="00FE3F38" w:rsidRPr="003B712B">
        <w:rPr>
          <w:rFonts w:ascii="Times New Roman" w:hAnsi="Times New Roman"/>
          <w:color w:val="000000"/>
          <w:sz w:val="24"/>
          <w:szCs w:val="24"/>
        </w:rPr>
        <w:t>3</w:t>
      </w:r>
      <w:r w:rsidRPr="00323094">
        <w:rPr>
          <w:rFonts w:ascii="Times New Roman" w:hAnsi="Times New Roman"/>
          <w:color w:val="000000"/>
          <w:sz w:val="24"/>
          <w:szCs w:val="24"/>
        </w:rPr>
        <w:t xml:space="preserve">.10.    </w:t>
      </w:r>
      <w:r w:rsidR="00E206C0" w:rsidRPr="00323094">
        <w:rPr>
          <w:rFonts w:ascii="Times New Roman" w:hAnsi="Times New Roman"/>
          <w:color w:val="000000"/>
          <w:sz w:val="24"/>
          <w:szCs w:val="24"/>
        </w:rPr>
        <w:t xml:space="preserve">К моменту передачи любого документа (в том числе: КС-2, КС-3, акты скрытых работ, акты  манометрических и прочих испытаний, Акт передачи Строительной площадки, Акт приемки законченного строительством объекта и т.д.) Заказчику Генеральный </w:t>
      </w:r>
      <w:r w:rsidR="009A0361">
        <w:rPr>
          <w:rFonts w:ascii="Times New Roman" w:hAnsi="Times New Roman"/>
          <w:color w:val="000000"/>
          <w:sz w:val="24"/>
          <w:szCs w:val="24"/>
        </w:rPr>
        <w:t>п</w:t>
      </w:r>
      <w:r w:rsidR="00E206C0" w:rsidRPr="00323094">
        <w:rPr>
          <w:rFonts w:ascii="Times New Roman" w:hAnsi="Times New Roman"/>
          <w:color w:val="000000"/>
          <w:sz w:val="24"/>
          <w:szCs w:val="24"/>
        </w:rPr>
        <w:t>одрядчик обязан заблаговременно подписать данный документ.</w:t>
      </w:r>
    </w:p>
    <w:p w:rsidR="00B06CD3" w:rsidRPr="00323094" w:rsidRDefault="00B06CD3" w:rsidP="00FC2432">
      <w:pPr>
        <w:pStyle w:val="a4"/>
        <w:numPr>
          <w:ilvl w:val="1"/>
          <w:numId w:val="3"/>
        </w:numPr>
        <w:spacing w:before="120" w:after="120"/>
        <w:ind w:left="993" w:right="-1" w:hanging="993"/>
        <w:jc w:val="both"/>
        <w:rPr>
          <w:rFonts w:ascii="Times New Roman" w:hAnsi="Times New Roman"/>
          <w:b/>
          <w:bCs/>
          <w:sz w:val="24"/>
          <w:szCs w:val="24"/>
        </w:rPr>
      </w:pPr>
      <w:bookmarkStart w:id="10" w:name="_Ref303349740"/>
      <w:bookmarkStart w:id="11" w:name="_Ref304371123"/>
      <w:r w:rsidRPr="00323094">
        <w:rPr>
          <w:rFonts w:ascii="Times New Roman" w:hAnsi="Times New Roman"/>
          <w:b/>
          <w:iCs/>
          <w:sz w:val="24"/>
          <w:szCs w:val="24"/>
        </w:rPr>
        <w:t xml:space="preserve">Испытания, </w:t>
      </w:r>
      <w:r w:rsidR="00E44DAB" w:rsidRPr="00323094">
        <w:rPr>
          <w:rFonts w:ascii="Times New Roman" w:hAnsi="Times New Roman"/>
          <w:b/>
          <w:iCs/>
          <w:sz w:val="24"/>
          <w:szCs w:val="24"/>
        </w:rPr>
        <w:t>п</w:t>
      </w:r>
      <w:r w:rsidRPr="00323094">
        <w:rPr>
          <w:rFonts w:ascii="Times New Roman" w:hAnsi="Times New Roman"/>
          <w:b/>
          <w:iCs/>
          <w:sz w:val="24"/>
          <w:szCs w:val="24"/>
        </w:rPr>
        <w:t xml:space="preserve">редварительная и </w:t>
      </w:r>
      <w:r w:rsidR="00E44DAB" w:rsidRPr="00323094">
        <w:rPr>
          <w:rFonts w:ascii="Times New Roman" w:hAnsi="Times New Roman"/>
          <w:b/>
          <w:iCs/>
          <w:sz w:val="24"/>
          <w:szCs w:val="24"/>
        </w:rPr>
        <w:t>о</w:t>
      </w:r>
      <w:r w:rsidRPr="00323094">
        <w:rPr>
          <w:rFonts w:ascii="Times New Roman" w:hAnsi="Times New Roman"/>
          <w:b/>
          <w:iCs/>
          <w:sz w:val="24"/>
          <w:szCs w:val="24"/>
        </w:rPr>
        <w:t xml:space="preserve">кончательная приемка </w:t>
      </w:r>
      <w:r w:rsidR="00440AEA" w:rsidRPr="00323094">
        <w:rPr>
          <w:rFonts w:ascii="Times New Roman" w:hAnsi="Times New Roman"/>
          <w:b/>
          <w:iCs/>
          <w:sz w:val="24"/>
          <w:szCs w:val="24"/>
        </w:rPr>
        <w:t xml:space="preserve">Строительно-монтажных </w:t>
      </w:r>
      <w:r w:rsidR="00E44DAB" w:rsidRPr="00323094">
        <w:rPr>
          <w:rFonts w:ascii="Times New Roman" w:hAnsi="Times New Roman"/>
          <w:b/>
          <w:iCs/>
          <w:sz w:val="24"/>
          <w:szCs w:val="24"/>
        </w:rPr>
        <w:t>р</w:t>
      </w:r>
      <w:r w:rsidRPr="00323094">
        <w:rPr>
          <w:rFonts w:ascii="Times New Roman" w:hAnsi="Times New Roman"/>
          <w:b/>
          <w:iCs/>
          <w:sz w:val="24"/>
          <w:szCs w:val="24"/>
        </w:rPr>
        <w:t>абот</w:t>
      </w:r>
      <w:bookmarkEnd w:id="10"/>
      <w:bookmarkEnd w:id="11"/>
      <w:r w:rsidR="00E44DAB" w:rsidRPr="00323094">
        <w:rPr>
          <w:rFonts w:ascii="Times New Roman" w:hAnsi="Times New Roman"/>
          <w:b/>
          <w:iCs/>
          <w:sz w:val="24"/>
          <w:szCs w:val="24"/>
        </w:rPr>
        <w:t xml:space="preserve">. </w:t>
      </w:r>
    </w:p>
    <w:p w:rsidR="007127F9" w:rsidRPr="00323094" w:rsidRDefault="00B06CD3" w:rsidP="00FC2432">
      <w:pPr>
        <w:pStyle w:val="a4"/>
        <w:numPr>
          <w:ilvl w:val="2"/>
          <w:numId w:val="3"/>
        </w:numPr>
        <w:tabs>
          <w:tab w:val="left" w:pos="-2268"/>
        </w:tabs>
        <w:spacing w:before="120" w:after="120"/>
        <w:ind w:left="993" w:right="-1" w:hanging="993"/>
        <w:jc w:val="both"/>
        <w:rPr>
          <w:rFonts w:ascii="Times New Roman" w:hAnsi="Times New Roman"/>
          <w:b/>
          <w:iCs/>
          <w:sz w:val="24"/>
          <w:szCs w:val="24"/>
        </w:rPr>
      </w:pPr>
      <w:r w:rsidRPr="00323094">
        <w:rPr>
          <w:rFonts w:ascii="Times New Roman" w:hAnsi="Times New Roman"/>
          <w:b/>
          <w:bCs/>
          <w:sz w:val="24"/>
          <w:szCs w:val="24"/>
        </w:rPr>
        <w:t>Общие</w:t>
      </w:r>
      <w:r w:rsidRPr="00323094">
        <w:rPr>
          <w:rFonts w:ascii="Times New Roman" w:hAnsi="Times New Roman"/>
          <w:b/>
          <w:iCs/>
          <w:sz w:val="24"/>
          <w:szCs w:val="24"/>
        </w:rPr>
        <w:t xml:space="preserve"> положения</w:t>
      </w:r>
      <w:bookmarkStart w:id="12" w:name="_Toc172540861"/>
      <w:r w:rsidR="00E44DAB" w:rsidRPr="00323094">
        <w:rPr>
          <w:rFonts w:ascii="Times New Roman" w:hAnsi="Times New Roman"/>
          <w:b/>
          <w:iCs/>
          <w:sz w:val="24"/>
          <w:szCs w:val="24"/>
        </w:rPr>
        <w:t xml:space="preserve">. </w:t>
      </w:r>
    </w:p>
    <w:p w:rsidR="00205EE9" w:rsidRPr="00205EE9" w:rsidRDefault="00205EE9" w:rsidP="00A93F0D">
      <w:pPr>
        <w:pStyle w:val="a4"/>
        <w:numPr>
          <w:ilvl w:val="0"/>
          <w:numId w:val="39"/>
        </w:numPr>
        <w:tabs>
          <w:tab w:val="left" w:pos="-2268"/>
        </w:tabs>
        <w:spacing w:before="120" w:after="120"/>
        <w:ind w:right="-1"/>
        <w:jc w:val="both"/>
        <w:rPr>
          <w:rFonts w:ascii="Times New Roman" w:hAnsi="Times New Roman"/>
          <w:vanish/>
          <w:sz w:val="24"/>
          <w:szCs w:val="24"/>
        </w:rPr>
      </w:pPr>
    </w:p>
    <w:p w:rsidR="00205EE9" w:rsidRPr="00205EE9" w:rsidRDefault="00205EE9" w:rsidP="00A93F0D">
      <w:pPr>
        <w:pStyle w:val="a4"/>
        <w:numPr>
          <w:ilvl w:val="1"/>
          <w:numId w:val="39"/>
        </w:numPr>
        <w:tabs>
          <w:tab w:val="left" w:pos="-2268"/>
        </w:tabs>
        <w:spacing w:before="120" w:after="120"/>
        <w:ind w:right="-1"/>
        <w:jc w:val="both"/>
        <w:rPr>
          <w:rFonts w:ascii="Times New Roman" w:hAnsi="Times New Roman"/>
          <w:vanish/>
          <w:sz w:val="24"/>
          <w:szCs w:val="24"/>
        </w:rPr>
      </w:pPr>
    </w:p>
    <w:p w:rsidR="00205EE9" w:rsidRPr="00205EE9" w:rsidRDefault="00205EE9" w:rsidP="00A93F0D">
      <w:pPr>
        <w:pStyle w:val="a4"/>
        <w:numPr>
          <w:ilvl w:val="1"/>
          <w:numId w:val="39"/>
        </w:numPr>
        <w:tabs>
          <w:tab w:val="left" w:pos="-2268"/>
        </w:tabs>
        <w:spacing w:before="120" w:after="120"/>
        <w:ind w:right="-1"/>
        <w:jc w:val="both"/>
        <w:rPr>
          <w:rFonts w:ascii="Times New Roman" w:hAnsi="Times New Roman"/>
          <w:vanish/>
          <w:sz w:val="24"/>
          <w:szCs w:val="24"/>
        </w:rPr>
      </w:pPr>
    </w:p>
    <w:p w:rsidR="00205EE9" w:rsidRPr="00205EE9" w:rsidRDefault="00205EE9" w:rsidP="00A93F0D">
      <w:pPr>
        <w:pStyle w:val="a4"/>
        <w:numPr>
          <w:ilvl w:val="2"/>
          <w:numId w:val="39"/>
        </w:numPr>
        <w:tabs>
          <w:tab w:val="left" w:pos="-2268"/>
        </w:tabs>
        <w:spacing w:before="120" w:after="120"/>
        <w:ind w:right="-1"/>
        <w:jc w:val="both"/>
        <w:rPr>
          <w:rFonts w:ascii="Times New Roman" w:hAnsi="Times New Roman"/>
          <w:vanish/>
          <w:sz w:val="24"/>
          <w:szCs w:val="24"/>
        </w:rPr>
      </w:pPr>
    </w:p>
    <w:p w:rsidR="00DE7B5E" w:rsidRPr="00323094" w:rsidRDefault="00B06CD3" w:rsidP="00A93F0D">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323094">
        <w:rPr>
          <w:rFonts w:ascii="Times New Roman" w:hAnsi="Times New Roman"/>
          <w:sz w:val="24"/>
          <w:szCs w:val="24"/>
        </w:rPr>
        <w:t xml:space="preserve">промышленной, пожарной и экологической безопасности, </w:t>
      </w:r>
      <w:r w:rsidRPr="00323094">
        <w:rPr>
          <w:rFonts w:ascii="Times New Roman" w:hAnsi="Times New Roman"/>
          <w:sz w:val="24"/>
          <w:szCs w:val="24"/>
        </w:rPr>
        <w:t>действующими в РФ</w:t>
      </w:r>
      <w:bookmarkEnd w:id="12"/>
      <w:r w:rsidRPr="00323094">
        <w:rPr>
          <w:rFonts w:ascii="Times New Roman" w:hAnsi="Times New Roman"/>
          <w:sz w:val="24"/>
          <w:szCs w:val="24"/>
        </w:rPr>
        <w:t>.</w:t>
      </w:r>
    </w:p>
    <w:p w:rsidR="00424A7A" w:rsidRPr="00323094" w:rsidRDefault="00424A7A" w:rsidP="00A93F0D">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В течение 15 (пятнадцати) дней с даты подписания настоящего Договора Генеральный </w:t>
      </w:r>
      <w:r w:rsidR="00F34F63"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предоставляет </w:t>
      </w:r>
      <w:r w:rsidRPr="00323094">
        <w:rPr>
          <w:rFonts w:ascii="Times New Roman" w:hAnsi="Times New Roman" w:cs="Times New Roman"/>
          <w:sz w:val="24"/>
          <w:szCs w:val="24"/>
        </w:rPr>
        <w:t xml:space="preserve">Заказчику </w:t>
      </w:r>
      <w:r w:rsidRPr="00323094">
        <w:rPr>
          <w:rFonts w:ascii="Times New Roman" w:hAnsi="Times New Roman" w:cs="Times New Roman"/>
          <w:color w:val="000000"/>
          <w:sz w:val="24"/>
          <w:szCs w:val="24"/>
        </w:rPr>
        <w:t xml:space="preserve">формы актов </w:t>
      </w:r>
      <w:r w:rsidRPr="00323094">
        <w:rPr>
          <w:rFonts w:ascii="Times New Roman" w:hAnsi="Times New Roman" w:cs="Times New Roman"/>
          <w:sz w:val="24"/>
          <w:szCs w:val="24"/>
        </w:rPr>
        <w:t>освидетельствования</w:t>
      </w:r>
      <w:r w:rsidRPr="00323094">
        <w:rPr>
          <w:rFonts w:ascii="Times New Roman" w:hAnsi="Times New Roman" w:cs="Times New Roman"/>
          <w:color w:val="000000"/>
          <w:sz w:val="24"/>
          <w:szCs w:val="24"/>
        </w:rPr>
        <w:t xml:space="preserve">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испытаний и т.д. </w:t>
      </w:r>
      <w:r w:rsidRPr="00323094">
        <w:rPr>
          <w:rFonts w:ascii="Times New Roman" w:hAnsi="Times New Roman" w:cs="Times New Roman"/>
          <w:sz w:val="24"/>
          <w:szCs w:val="24"/>
        </w:rPr>
        <w:t xml:space="preserve">Заказчик </w:t>
      </w:r>
      <w:r w:rsidRPr="00323094">
        <w:rPr>
          <w:rFonts w:ascii="Times New Roman" w:hAnsi="Times New Roman" w:cs="Times New Roman"/>
          <w:color w:val="000000"/>
          <w:sz w:val="24"/>
          <w:szCs w:val="24"/>
        </w:rPr>
        <w:t xml:space="preserve">в течение 5 (пяти) дней согласовывает эти формы или предоставляет Генеральному подрядчику свои комментарии. Генеральный подрядчик в течение 3 (трех) дней вносит изменения в формы актов и предоставляет их </w:t>
      </w:r>
      <w:r w:rsidRPr="00323094">
        <w:rPr>
          <w:rFonts w:ascii="Times New Roman" w:hAnsi="Times New Roman" w:cs="Times New Roman"/>
          <w:sz w:val="24"/>
          <w:szCs w:val="24"/>
        </w:rPr>
        <w:t xml:space="preserve">Заказчику </w:t>
      </w:r>
      <w:r w:rsidRPr="00323094">
        <w:rPr>
          <w:rFonts w:ascii="Times New Roman" w:hAnsi="Times New Roman" w:cs="Times New Roman"/>
          <w:color w:val="000000"/>
          <w:sz w:val="24"/>
          <w:szCs w:val="24"/>
        </w:rPr>
        <w:t>на повторное согласование в соответствии с описанной выше процедурой.</w:t>
      </w:r>
    </w:p>
    <w:p w:rsidR="00424A7A" w:rsidRPr="00323094" w:rsidRDefault="00424A7A" w:rsidP="00A93F0D">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Не менее, </w:t>
      </w:r>
      <w:r w:rsidRPr="00323094">
        <w:rPr>
          <w:rFonts w:ascii="Times New Roman" w:hAnsi="Times New Roman" w:cs="Times New Roman"/>
          <w:sz w:val="24"/>
          <w:szCs w:val="24"/>
        </w:rPr>
        <w:t>чем</w:t>
      </w:r>
      <w:r w:rsidRPr="00323094">
        <w:rPr>
          <w:rFonts w:ascii="Times New Roman" w:hAnsi="Times New Roman" w:cs="Times New Roman"/>
          <w:color w:val="000000"/>
          <w:sz w:val="24"/>
          <w:szCs w:val="24"/>
        </w:rPr>
        <w:t xml:space="preserve"> за 15 (пятнадцать) дней до даты первого освидетельствования Скрытых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или проведения </w:t>
      </w:r>
      <w:r w:rsidRPr="00323094">
        <w:rPr>
          <w:rFonts w:ascii="Times New Roman" w:hAnsi="Times New Roman" w:cs="Times New Roman"/>
          <w:sz w:val="24"/>
          <w:szCs w:val="24"/>
        </w:rPr>
        <w:t>испытаний</w:t>
      </w:r>
      <w:r w:rsidRPr="00323094">
        <w:rPr>
          <w:rFonts w:ascii="Times New Roman" w:hAnsi="Times New Roman" w:cs="Times New Roman"/>
          <w:color w:val="000000"/>
          <w:sz w:val="24"/>
          <w:szCs w:val="24"/>
        </w:rPr>
        <w:t xml:space="preserve">, Генеральный подрядчик запрашивает Заказчика о составе комиссии для приемки Работ и их частей. Заказчик в течение 5 (пяти) дней </w:t>
      </w:r>
      <w:r w:rsidRPr="00323094">
        <w:rPr>
          <w:rFonts w:ascii="Times New Roman" w:hAnsi="Times New Roman" w:cs="Times New Roman"/>
          <w:color w:val="000000"/>
          <w:sz w:val="24"/>
          <w:szCs w:val="24"/>
        </w:rPr>
        <w:lastRenderedPageBreak/>
        <w:t xml:space="preserve">сообщает Генеральному подрядчику список членов приемочной комиссии и их контактные данные. </w:t>
      </w:r>
    </w:p>
    <w:p w:rsidR="00424A7A" w:rsidRPr="00323094" w:rsidRDefault="00424A7A" w:rsidP="00A93F0D">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в том числе: освидетельствование Скрытых работ, манометрические, пусконаладочные и прочие </w:t>
      </w:r>
      <w:r w:rsidRPr="00323094">
        <w:rPr>
          <w:rFonts w:ascii="Times New Roman" w:hAnsi="Times New Roman" w:cs="Times New Roman"/>
          <w:sz w:val="24"/>
          <w:szCs w:val="24"/>
        </w:rPr>
        <w:t>испытания</w:t>
      </w:r>
      <w:r w:rsidRPr="00323094">
        <w:rPr>
          <w:rFonts w:ascii="Times New Roman" w:hAnsi="Times New Roman" w:cs="Times New Roman"/>
          <w:color w:val="000000"/>
          <w:sz w:val="24"/>
          <w:szCs w:val="24"/>
        </w:rPr>
        <w:t xml:space="preserve">, предварительную и окончательную приемку Работ. При этом,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 </w:t>
      </w:r>
    </w:p>
    <w:p w:rsidR="00424A7A" w:rsidRPr="00323094" w:rsidRDefault="00424A7A" w:rsidP="00A93F0D">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Проведение</w:t>
      </w:r>
      <w:r w:rsidRPr="00323094">
        <w:rPr>
          <w:rFonts w:ascii="Times New Roman" w:hAnsi="Times New Roman" w:cs="Times New Roman"/>
          <w:color w:val="000000"/>
          <w:sz w:val="24"/>
          <w:szCs w:val="24"/>
        </w:rPr>
        <w:t xml:space="preserve"> освидетельствований и/или испытаний, отказ </w:t>
      </w:r>
      <w:r w:rsidRPr="00323094">
        <w:rPr>
          <w:rFonts w:ascii="Times New Roman" w:hAnsi="Times New Roman" w:cs="Times New Roman"/>
          <w:sz w:val="24"/>
          <w:szCs w:val="24"/>
        </w:rPr>
        <w:t xml:space="preserve">Строительного контроля </w:t>
      </w:r>
      <w:r w:rsidRPr="00323094">
        <w:rPr>
          <w:rFonts w:ascii="Times New Roman" w:hAnsi="Times New Roman" w:cs="Times New Roman"/>
          <w:color w:val="000000"/>
          <w:sz w:val="24"/>
          <w:szCs w:val="24"/>
        </w:rPr>
        <w:t xml:space="preserve">от проведения освидетельствований и/или испытаний не освобождает Генерального подрядчика от выполнения им своих обязательств по настоящему Договору и не может рассматриваться как окончательное согласование или приемка Работ или части Работ Генерального подрядчика. </w:t>
      </w:r>
    </w:p>
    <w:p w:rsidR="008666BE" w:rsidRPr="00323094" w:rsidRDefault="00886441" w:rsidP="00FC2432">
      <w:pPr>
        <w:tabs>
          <w:tab w:val="left" w:pos="-2268"/>
        </w:tabs>
        <w:spacing w:before="120" w:after="120"/>
        <w:ind w:left="142" w:right="-1"/>
        <w:jc w:val="both"/>
        <w:rPr>
          <w:rFonts w:ascii="Times New Roman" w:hAnsi="Times New Roman" w:cs="Calibri"/>
          <w:b/>
          <w:bCs/>
          <w:sz w:val="24"/>
          <w:szCs w:val="24"/>
        </w:rPr>
      </w:pPr>
      <w:r w:rsidRPr="00323094">
        <w:rPr>
          <w:rFonts w:ascii="Times New Roman" w:hAnsi="Times New Roman"/>
          <w:color w:val="000000"/>
          <w:sz w:val="24"/>
          <w:szCs w:val="24"/>
        </w:rPr>
        <w:t xml:space="preserve"> </w:t>
      </w:r>
    </w:p>
    <w:p w:rsidR="00DE7B5E" w:rsidRPr="00323094" w:rsidRDefault="009F0090" w:rsidP="00FC2432">
      <w:pPr>
        <w:pStyle w:val="a4"/>
        <w:numPr>
          <w:ilvl w:val="2"/>
          <w:numId w:val="3"/>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b/>
          <w:iCs/>
          <w:sz w:val="24"/>
          <w:szCs w:val="24"/>
        </w:rPr>
        <w:t xml:space="preserve">Испытания. </w:t>
      </w:r>
    </w:p>
    <w:p w:rsidR="00205EE9" w:rsidRPr="00205EE9" w:rsidRDefault="00205EE9" w:rsidP="00A93F0D">
      <w:pPr>
        <w:pStyle w:val="a4"/>
        <w:numPr>
          <w:ilvl w:val="0"/>
          <w:numId w:val="38"/>
        </w:numPr>
        <w:spacing w:before="120" w:after="120"/>
        <w:ind w:right="-1"/>
        <w:jc w:val="both"/>
        <w:rPr>
          <w:rFonts w:ascii="Times New Roman" w:hAnsi="Times New Roman" w:cs="Times New Roman"/>
          <w:vanish/>
          <w:sz w:val="24"/>
          <w:szCs w:val="24"/>
        </w:rPr>
      </w:pPr>
    </w:p>
    <w:p w:rsidR="00205EE9" w:rsidRPr="00205EE9" w:rsidRDefault="00205EE9" w:rsidP="00A93F0D">
      <w:pPr>
        <w:pStyle w:val="a4"/>
        <w:numPr>
          <w:ilvl w:val="1"/>
          <w:numId w:val="38"/>
        </w:numPr>
        <w:spacing w:before="120" w:after="120"/>
        <w:ind w:right="-1"/>
        <w:jc w:val="both"/>
        <w:rPr>
          <w:rFonts w:ascii="Times New Roman" w:hAnsi="Times New Roman" w:cs="Times New Roman"/>
          <w:vanish/>
          <w:sz w:val="24"/>
          <w:szCs w:val="24"/>
        </w:rPr>
      </w:pPr>
    </w:p>
    <w:p w:rsidR="00205EE9" w:rsidRPr="00205EE9" w:rsidRDefault="00205EE9" w:rsidP="00A93F0D">
      <w:pPr>
        <w:pStyle w:val="a4"/>
        <w:numPr>
          <w:ilvl w:val="1"/>
          <w:numId w:val="38"/>
        </w:numPr>
        <w:spacing w:before="120" w:after="120"/>
        <w:ind w:right="-1"/>
        <w:jc w:val="both"/>
        <w:rPr>
          <w:rFonts w:ascii="Times New Roman" w:hAnsi="Times New Roman" w:cs="Times New Roman"/>
          <w:vanish/>
          <w:sz w:val="24"/>
          <w:szCs w:val="24"/>
        </w:rPr>
      </w:pPr>
    </w:p>
    <w:p w:rsidR="00205EE9" w:rsidRPr="00205EE9" w:rsidRDefault="00205EE9" w:rsidP="00A93F0D">
      <w:pPr>
        <w:pStyle w:val="a4"/>
        <w:numPr>
          <w:ilvl w:val="2"/>
          <w:numId w:val="38"/>
        </w:numPr>
        <w:spacing w:before="120" w:after="120"/>
        <w:ind w:right="-1"/>
        <w:jc w:val="both"/>
        <w:rPr>
          <w:rFonts w:ascii="Times New Roman" w:hAnsi="Times New Roman" w:cs="Times New Roman"/>
          <w:vanish/>
          <w:sz w:val="24"/>
          <w:szCs w:val="24"/>
        </w:rPr>
      </w:pPr>
    </w:p>
    <w:p w:rsidR="009F0090" w:rsidRPr="00323094" w:rsidRDefault="009F0090"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Материалы, приборы, Оборудование, Строительно-монтажные работы или монтаж не должны быть укрыты или иным способом постоянно скрыты от наблюдения до тех пор, пока Строительный контроль не получит возможность осмотреть их и дать письменное разрешение Генеральному </w:t>
      </w:r>
      <w:r w:rsidR="00EF14A8"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одрядчику на выполнение работ по скрытию. Генеральный </w:t>
      </w:r>
      <w:r w:rsidR="00EF14A8"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работ не менее чем за 24 </w:t>
      </w:r>
      <w:r w:rsidR="00A7749F">
        <w:rPr>
          <w:rFonts w:ascii="Times New Roman" w:hAnsi="Times New Roman" w:cs="Times New Roman"/>
          <w:sz w:val="24"/>
          <w:szCs w:val="24"/>
        </w:rPr>
        <w:t xml:space="preserve">(двадцать четыре) </w:t>
      </w:r>
      <w:r w:rsidRPr="00323094">
        <w:rPr>
          <w:rFonts w:ascii="Times New Roman" w:hAnsi="Times New Roman" w:cs="Times New Roman"/>
          <w:sz w:val="24"/>
          <w:szCs w:val="24"/>
        </w:rPr>
        <w:t xml:space="preserve">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не должно быть менее 1 </w:t>
      </w:r>
      <w:r w:rsidR="00B12B9F" w:rsidRPr="00323094">
        <w:rPr>
          <w:rFonts w:ascii="Times New Roman" w:hAnsi="Times New Roman" w:cs="Times New Roman"/>
          <w:sz w:val="24"/>
          <w:szCs w:val="24"/>
        </w:rPr>
        <w:t>(</w:t>
      </w:r>
      <w:r w:rsidR="00614F26" w:rsidRPr="00323094">
        <w:rPr>
          <w:rFonts w:ascii="Times New Roman" w:hAnsi="Times New Roman" w:cs="Times New Roman"/>
          <w:sz w:val="24"/>
          <w:szCs w:val="24"/>
        </w:rPr>
        <w:t>о</w:t>
      </w:r>
      <w:r w:rsidR="00B12B9F" w:rsidRPr="00323094">
        <w:rPr>
          <w:rFonts w:ascii="Times New Roman" w:hAnsi="Times New Roman" w:cs="Times New Roman"/>
          <w:sz w:val="24"/>
          <w:szCs w:val="24"/>
        </w:rPr>
        <w:t>дного)</w:t>
      </w:r>
      <w:r w:rsidRPr="00323094">
        <w:rPr>
          <w:rFonts w:ascii="Times New Roman" w:hAnsi="Times New Roman" w:cs="Times New Roman"/>
          <w:sz w:val="24"/>
          <w:szCs w:val="24"/>
        </w:rPr>
        <w:t xml:space="preserve"> дня</w:t>
      </w:r>
      <w:r w:rsidR="00EF14A8" w:rsidRPr="00323094">
        <w:rPr>
          <w:rFonts w:ascii="Times New Roman" w:hAnsi="Times New Roman" w:cs="Times New Roman"/>
          <w:sz w:val="24"/>
          <w:szCs w:val="24"/>
        </w:rPr>
        <w:t xml:space="preserve">. </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подготовить и представить на согласование Заказчику детальную программу ввода Объекта 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 Заказчик обязан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ввода Объекта в эксплуатацию и повторно представляет ее Заказчику на согласование в соответствии с описанной выше процедурой.</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ввода Объекта в эксплуатацию, согласованной с Заказчиком, причем должны быть предоставлены условия для присутствия Заказчика на всех таких проверках и испытаниях. </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w:t>
      </w:r>
      <w:r w:rsidRPr="00323094">
        <w:rPr>
          <w:rFonts w:ascii="Times New Roman" w:hAnsi="Times New Roman" w:cs="Times New Roman"/>
          <w:sz w:val="24"/>
          <w:szCs w:val="24"/>
        </w:rPr>
        <w:lastRenderedPageBreak/>
        <w:t>Строительный контроль не разрешит Генеральному подрядчику выполнять конкретный испытательный процесс в его отсутствие.</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Рабочей документации, например, по уровню шума или температуре, то Генеральный подрядчик обязан представить соответствующие данные и предложения для устранения Недостатков и сообщить о принятых мерах по предотвращению негативного влияния на График </w:t>
      </w:r>
      <w:r w:rsidRPr="00323094">
        <w:rPr>
          <w:rFonts w:ascii="Times New Roman" w:hAnsi="Times New Roman" w:cs="Times New Roman"/>
          <w:color w:val="000000"/>
          <w:sz w:val="24"/>
          <w:szCs w:val="24"/>
        </w:rPr>
        <w:t>выполнения работ.</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p>
    <w:p w:rsidR="00424A7A" w:rsidRPr="00323094" w:rsidRDefault="00424A7A" w:rsidP="00A93F0D">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в рамках мероприятий по приемке Строительно-монтажных работ обязан обеспечить:</w:t>
      </w:r>
    </w:p>
    <w:p w:rsidR="00424A7A" w:rsidRPr="00323094" w:rsidRDefault="006732C6" w:rsidP="00A93F0D">
      <w:pPr>
        <w:pStyle w:val="a4"/>
        <w:numPr>
          <w:ilvl w:val="0"/>
          <w:numId w:val="40"/>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установку, регулировку, наладку и пуск в работу всего Оборудования и частей системы в соответствии с инструкциями производителей;</w:t>
      </w:r>
    </w:p>
    <w:p w:rsidR="006732C6" w:rsidRPr="00323094" w:rsidRDefault="006732C6" w:rsidP="00A93F0D">
      <w:pPr>
        <w:pStyle w:val="a4"/>
        <w:numPr>
          <w:ilvl w:val="0"/>
          <w:numId w:val="40"/>
        </w:numPr>
        <w:spacing w:before="120" w:after="120"/>
        <w:ind w:left="1418" w:right="-1" w:hanging="425"/>
        <w:jc w:val="both"/>
        <w:rPr>
          <w:rFonts w:ascii="Times New Roman" w:hAnsi="Times New Roman"/>
          <w:b/>
          <w:bCs/>
          <w:sz w:val="24"/>
          <w:szCs w:val="24"/>
        </w:rPr>
      </w:pPr>
      <w:bookmarkStart w:id="13" w:name="_Toc172540864"/>
      <w:r w:rsidRPr="00323094">
        <w:rPr>
          <w:rFonts w:ascii="Times New Roman" w:hAnsi="Times New Roman" w:cs="Times New Roman"/>
          <w:sz w:val="24"/>
          <w:szCs w:val="24"/>
        </w:rPr>
        <w:t>выполнение всех мероприятий, квалифицированным персоналом, имеющим разряды, соответствующие видам Строительно-монтажных работ, которые они должны выполнять</w:t>
      </w:r>
      <w:bookmarkEnd w:id="13"/>
      <w:r w:rsidRPr="00323094">
        <w:rPr>
          <w:rFonts w:ascii="Times New Roman" w:hAnsi="Times New Roman" w:cs="Times New Roman"/>
          <w:sz w:val="24"/>
          <w:szCs w:val="24"/>
        </w:rPr>
        <w:t>;</w:t>
      </w:r>
    </w:p>
    <w:p w:rsidR="006732C6" w:rsidRPr="00323094" w:rsidRDefault="006732C6" w:rsidP="00A93F0D">
      <w:pPr>
        <w:pStyle w:val="a4"/>
        <w:numPr>
          <w:ilvl w:val="0"/>
          <w:numId w:val="40"/>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планирование и программирование Работ по испытанию и вводу в эксплуатацию таким образом, чтобы они были скоординированы с другими подрядчиками Заказчика и Субподрядчиками, выполнялись безопасно и эффективно;</w:t>
      </w:r>
    </w:p>
    <w:p w:rsidR="006732C6" w:rsidRPr="00323094" w:rsidRDefault="006732C6" w:rsidP="00A93F0D">
      <w:pPr>
        <w:pStyle w:val="a4"/>
        <w:numPr>
          <w:ilvl w:val="0"/>
          <w:numId w:val="40"/>
        </w:numPr>
        <w:spacing w:before="120" w:after="120"/>
        <w:ind w:left="1418" w:right="-1" w:hanging="425"/>
        <w:jc w:val="both"/>
        <w:rPr>
          <w:rFonts w:ascii="Times New Roman" w:hAnsi="Times New Roman"/>
          <w:b/>
          <w:bCs/>
          <w:sz w:val="24"/>
          <w:szCs w:val="24"/>
        </w:rPr>
      </w:pPr>
      <w:bookmarkStart w:id="14" w:name="_Toc172540866"/>
      <w:r w:rsidRPr="00323094">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4"/>
      <w:r w:rsidRPr="00323094">
        <w:rPr>
          <w:rFonts w:ascii="Times New Roman" w:hAnsi="Times New Roman" w:cs="Times New Roman"/>
          <w:sz w:val="24"/>
          <w:szCs w:val="24"/>
        </w:rPr>
        <w:t>;</w:t>
      </w:r>
    </w:p>
    <w:p w:rsidR="006732C6" w:rsidRPr="00323094" w:rsidRDefault="006732C6" w:rsidP="00A93F0D">
      <w:pPr>
        <w:pStyle w:val="a4"/>
        <w:numPr>
          <w:ilvl w:val="0"/>
          <w:numId w:val="40"/>
        </w:numPr>
        <w:spacing w:before="120" w:after="120"/>
        <w:ind w:left="1418" w:right="-1" w:hanging="425"/>
        <w:jc w:val="both"/>
        <w:rPr>
          <w:rFonts w:ascii="Times New Roman" w:hAnsi="Times New Roman"/>
          <w:b/>
          <w:bCs/>
          <w:sz w:val="24"/>
          <w:szCs w:val="24"/>
        </w:rPr>
      </w:pPr>
      <w:bookmarkStart w:id="15" w:name="_Toc172540867"/>
      <w:r w:rsidRPr="00323094">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5"/>
      <w:r w:rsidRPr="00323094">
        <w:rPr>
          <w:rFonts w:ascii="Times New Roman" w:hAnsi="Times New Roman" w:cs="Times New Roman"/>
          <w:sz w:val="24"/>
          <w:szCs w:val="24"/>
        </w:rPr>
        <w:t>т.д.;</w:t>
      </w:r>
    </w:p>
    <w:p w:rsidR="006732C6" w:rsidRPr="00323094" w:rsidRDefault="006732C6" w:rsidP="00A93F0D">
      <w:pPr>
        <w:pStyle w:val="a4"/>
        <w:numPr>
          <w:ilvl w:val="0"/>
          <w:numId w:val="40"/>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демонстрацию выполненных Строительно-монтажных работ Заказчику по согласованию с ним, включая:</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соответствие параметров систем проектным значениям величин;</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удовлетворение заданным акустическим характеристикам систем;</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освещенности;</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шума;</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электромонтажные испытания всех силовых и управляющих кабельных разводок;</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электрические испытания по соответствующим стандартам РФ;</w:t>
      </w:r>
    </w:p>
    <w:p w:rsidR="006732C6" w:rsidRPr="00323094" w:rsidRDefault="006732C6" w:rsidP="00A93F0D">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иное.</w:t>
      </w:r>
    </w:p>
    <w:p w:rsidR="00192643" w:rsidRPr="00323094" w:rsidRDefault="00192643" w:rsidP="00A93F0D">
      <w:pPr>
        <w:pStyle w:val="a4"/>
        <w:numPr>
          <w:ilvl w:val="3"/>
          <w:numId w:val="38"/>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 xml:space="preserve">Генеральный </w:t>
      </w:r>
      <w:r w:rsidRPr="00323094">
        <w:rPr>
          <w:sz w:val="24"/>
          <w:szCs w:val="24"/>
        </w:rPr>
        <w:t>п</w:t>
      </w:r>
      <w:r w:rsidRPr="00323094">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Рабочей документацией, техническими характеристиками, заявленными заводом-изготовителем и требованиями Норм, как единое целое. </w:t>
      </w:r>
    </w:p>
    <w:p w:rsidR="00CB62B1" w:rsidRPr="00323094" w:rsidRDefault="008666BE" w:rsidP="00FC2432">
      <w:pPr>
        <w:pStyle w:val="a4"/>
        <w:numPr>
          <w:ilvl w:val="2"/>
          <w:numId w:val="3"/>
        </w:numPr>
        <w:spacing w:before="120" w:after="120"/>
        <w:ind w:left="993" w:right="-1" w:hanging="993"/>
        <w:jc w:val="both"/>
        <w:rPr>
          <w:rFonts w:ascii="Times New Roman" w:hAnsi="Times New Roman" w:cs="Times New Roman"/>
          <w:b/>
          <w:iCs/>
          <w:sz w:val="24"/>
          <w:szCs w:val="24"/>
        </w:rPr>
      </w:pPr>
      <w:r w:rsidRPr="00323094">
        <w:rPr>
          <w:rFonts w:ascii="Times New Roman" w:hAnsi="Times New Roman" w:cs="Times New Roman"/>
          <w:b/>
          <w:iCs/>
          <w:sz w:val="24"/>
          <w:szCs w:val="24"/>
        </w:rPr>
        <w:t>Передача Исполнительной документации.</w:t>
      </w:r>
    </w:p>
    <w:p w:rsidR="00205EE9" w:rsidRPr="00205EE9" w:rsidRDefault="00205EE9" w:rsidP="00A93F0D">
      <w:pPr>
        <w:pStyle w:val="a4"/>
        <w:numPr>
          <w:ilvl w:val="0"/>
          <w:numId w:val="86"/>
        </w:numPr>
        <w:spacing w:before="120" w:after="120"/>
        <w:jc w:val="both"/>
        <w:rPr>
          <w:rFonts w:ascii="Times New Roman" w:hAnsi="Times New Roman" w:cs="Times New Roman"/>
          <w:bCs/>
          <w:vanish/>
          <w:color w:val="000000"/>
          <w:sz w:val="24"/>
          <w:szCs w:val="24"/>
        </w:rPr>
      </w:pPr>
    </w:p>
    <w:p w:rsidR="00205EE9" w:rsidRPr="00205EE9" w:rsidRDefault="00205EE9" w:rsidP="00A93F0D">
      <w:pPr>
        <w:pStyle w:val="a4"/>
        <w:numPr>
          <w:ilvl w:val="1"/>
          <w:numId w:val="86"/>
        </w:numPr>
        <w:spacing w:before="120" w:after="120"/>
        <w:jc w:val="both"/>
        <w:rPr>
          <w:rFonts w:ascii="Times New Roman" w:hAnsi="Times New Roman" w:cs="Times New Roman"/>
          <w:bCs/>
          <w:vanish/>
          <w:color w:val="000000"/>
          <w:sz w:val="24"/>
          <w:szCs w:val="24"/>
        </w:rPr>
      </w:pPr>
    </w:p>
    <w:p w:rsidR="00205EE9" w:rsidRPr="00205EE9" w:rsidRDefault="00205EE9" w:rsidP="00A93F0D">
      <w:pPr>
        <w:pStyle w:val="a4"/>
        <w:numPr>
          <w:ilvl w:val="1"/>
          <w:numId w:val="86"/>
        </w:numPr>
        <w:spacing w:before="120" w:after="120"/>
        <w:jc w:val="both"/>
        <w:rPr>
          <w:rFonts w:ascii="Times New Roman" w:hAnsi="Times New Roman" w:cs="Times New Roman"/>
          <w:bCs/>
          <w:vanish/>
          <w:color w:val="000000"/>
          <w:sz w:val="24"/>
          <w:szCs w:val="24"/>
        </w:rPr>
      </w:pPr>
    </w:p>
    <w:p w:rsidR="00205EE9" w:rsidRPr="00205EE9" w:rsidRDefault="00205EE9" w:rsidP="00A93F0D">
      <w:pPr>
        <w:pStyle w:val="a4"/>
        <w:numPr>
          <w:ilvl w:val="2"/>
          <w:numId w:val="86"/>
        </w:numPr>
        <w:spacing w:before="120" w:after="120"/>
        <w:jc w:val="both"/>
        <w:rPr>
          <w:rFonts w:ascii="Times New Roman" w:hAnsi="Times New Roman" w:cs="Times New Roman"/>
          <w:bCs/>
          <w:vanish/>
          <w:color w:val="000000"/>
          <w:sz w:val="24"/>
          <w:szCs w:val="24"/>
        </w:rPr>
      </w:pPr>
    </w:p>
    <w:p w:rsidR="008666BE" w:rsidRPr="00323094" w:rsidRDefault="00677A40" w:rsidP="00A93F0D">
      <w:pPr>
        <w:pStyle w:val="Redraft"/>
        <w:numPr>
          <w:ilvl w:val="3"/>
          <w:numId w:val="86"/>
        </w:numPr>
        <w:spacing w:before="120" w:after="120" w:line="276" w:lineRule="auto"/>
        <w:rPr>
          <w:b/>
          <w:iCs/>
          <w:sz w:val="24"/>
          <w:szCs w:val="24"/>
        </w:rPr>
      </w:pPr>
      <w:r w:rsidRPr="00323094">
        <w:rPr>
          <w:sz w:val="24"/>
          <w:szCs w:val="24"/>
        </w:rPr>
        <w:t xml:space="preserve"> </w:t>
      </w:r>
      <w:r w:rsidR="008666BE" w:rsidRPr="00323094">
        <w:rPr>
          <w:sz w:val="24"/>
          <w:szCs w:val="24"/>
        </w:rPr>
        <w:t xml:space="preserve">За </w:t>
      </w:r>
      <w:r w:rsidR="00470968" w:rsidRPr="00323094">
        <w:rPr>
          <w:sz w:val="24"/>
          <w:szCs w:val="24"/>
        </w:rPr>
        <w:t>3 (</w:t>
      </w:r>
      <w:r w:rsidR="008666BE" w:rsidRPr="00323094">
        <w:rPr>
          <w:sz w:val="24"/>
          <w:szCs w:val="24"/>
        </w:rPr>
        <w:t>три</w:t>
      </w:r>
      <w:r w:rsidR="00470968" w:rsidRPr="00323094">
        <w:rPr>
          <w:sz w:val="24"/>
          <w:szCs w:val="24"/>
        </w:rPr>
        <w:t>)</w:t>
      </w:r>
      <w:r w:rsidR="008666BE" w:rsidRPr="00323094">
        <w:rPr>
          <w:sz w:val="24"/>
          <w:szCs w:val="24"/>
        </w:rPr>
        <w:t xml:space="preserve"> недели до даты предварительной приемки Работ Генеральный подрядчик обязан передать Заказчику следующую документацию:</w:t>
      </w:r>
    </w:p>
    <w:p w:rsidR="008666BE" w:rsidRPr="00323094" w:rsidRDefault="008666BE" w:rsidP="00A93F0D">
      <w:pPr>
        <w:pStyle w:val="Redraft"/>
        <w:numPr>
          <w:ilvl w:val="0"/>
          <w:numId w:val="58"/>
        </w:numPr>
        <w:spacing w:before="120" w:after="120" w:line="276" w:lineRule="auto"/>
        <w:ind w:left="1418" w:hanging="425"/>
        <w:rPr>
          <w:b/>
          <w:iCs/>
          <w:sz w:val="24"/>
          <w:szCs w:val="24"/>
        </w:rPr>
      </w:pPr>
      <w:r w:rsidRPr="00323094">
        <w:rPr>
          <w:sz w:val="24"/>
          <w:szCs w:val="24"/>
        </w:rPr>
        <w:t xml:space="preserve">Исполнительную документацию в полном объеме (5 экземпляров оригиналов на бумажном носителе, подписанных Генеральным подрядчиком, 1 экземпляр в электронном виде  в формате </w:t>
      </w:r>
      <w:r w:rsidRPr="00323094">
        <w:rPr>
          <w:sz w:val="24"/>
          <w:szCs w:val="24"/>
          <w:lang w:val="en-US"/>
        </w:rPr>
        <w:t>AutoCAD</w:t>
      </w:r>
      <w:r w:rsidRPr="00323094">
        <w:rPr>
          <w:sz w:val="24"/>
          <w:szCs w:val="24"/>
        </w:rPr>
        <w:t xml:space="preserve">, в сканированном виде в формате </w:t>
      </w:r>
      <w:r w:rsidRPr="00323094">
        <w:rPr>
          <w:sz w:val="24"/>
          <w:szCs w:val="24"/>
          <w:lang w:val="en-US"/>
        </w:rPr>
        <w:t>PDF</w:t>
      </w:r>
      <w:r w:rsidRPr="00323094">
        <w:rPr>
          <w:sz w:val="24"/>
          <w:szCs w:val="24"/>
        </w:rPr>
        <w:t>, подписанную Генеральным подрядчиком);</w:t>
      </w:r>
    </w:p>
    <w:p w:rsidR="008666BE" w:rsidRPr="00323094" w:rsidRDefault="008666BE" w:rsidP="00A93F0D">
      <w:pPr>
        <w:pStyle w:val="Redraft"/>
        <w:numPr>
          <w:ilvl w:val="0"/>
          <w:numId w:val="58"/>
        </w:numPr>
        <w:spacing w:before="120" w:after="120" w:line="276" w:lineRule="auto"/>
        <w:ind w:left="1418" w:hanging="425"/>
        <w:rPr>
          <w:b/>
          <w:iCs/>
          <w:sz w:val="24"/>
          <w:szCs w:val="24"/>
        </w:rPr>
      </w:pPr>
      <w:r w:rsidRPr="00323094">
        <w:rPr>
          <w:sz w:val="24"/>
          <w:szCs w:val="24"/>
        </w:rPr>
        <w:t>Сертификаты на Материалы и Оборудование;</w:t>
      </w:r>
    </w:p>
    <w:p w:rsidR="008666BE" w:rsidRPr="00323094" w:rsidRDefault="008666BE" w:rsidP="00A93F0D">
      <w:pPr>
        <w:pStyle w:val="a4"/>
        <w:numPr>
          <w:ilvl w:val="0"/>
          <w:numId w:val="58"/>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общий журнал работ, а также специальные журналы Работ;</w:t>
      </w:r>
    </w:p>
    <w:p w:rsidR="008666BE" w:rsidRPr="00323094" w:rsidRDefault="008666BE" w:rsidP="00A93F0D">
      <w:pPr>
        <w:pStyle w:val="Redraft"/>
        <w:numPr>
          <w:ilvl w:val="0"/>
          <w:numId w:val="58"/>
        </w:numPr>
        <w:spacing w:before="120" w:after="120" w:line="276" w:lineRule="auto"/>
        <w:ind w:left="1418" w:hanging="425"/>
        <w:rPr>
          <w:b/>
          <w:iCs/>
          <w:sz w:val="24"/>
          <w:szCs w:val="24"/>
        </w:rPr>
      </w:pPr>
      <w:r w:rsidRPr="00323094">
        <w:rPr>
          <w:sz w:val="24"/>
          <w:szCs w:val="24"/>
        </w:rPr>
        <w:t>оригинал подписанной Генеральным подрядчиком сводной ведомости затрат на выполненные Работы;</w:t>
      </w:r>
    </w:p>
    <w:p w:rsidR="008666BE" w:rsidRPr="00323094" w:rsidRDefault="008666BE" w:rsidP="00A93F0D">
      <w:pPr>
        <w:pStyle w:val="Redraft"/>
        <w:numPr>
          <w:ilvl w:val="0"/>
          <w:numId w:val="58"/>
        </w:numPr>
        <w:spacing w:before="120" w:after="120" w:line="276" w:lineRule="auto"/>
        <w:ind w:left="1418" w:hanging="425"/>
        <w:rPr>
          <w:b/>
          <w:iCs/>
          <w:sz w:val="24"/>
          <w:szCs w:val="24"/>
        </w:rPr>
      </w:pPr>
      <w:r w:rsidRPr="00323094">
        <w:rPr>
          <w:sz w:val="24"/>
          <w:szCs w:val="24"/>
        </w:rPr>
        <w:t>заверенные Генеральным подрядчиком копии договоров, заключенных Генеральным подрядчиком с Субподрядчиками и Поставщиками;</w:t>
      </w:r>
    </w:p>
    <w:p w:rsidR="008666BE" w:rsidRPr="00323094" w:rsidRDefault="008666BE" w:rsidP="00A93F0D">
      <w:pPr>
        <w:pStyle w:val="Redraft"/>
        <w:numPr>
          <w:ilvl w:val="0"/>
          <w:numId w:val="58"/>
        </w:numPr>
        <w:spacing w:before="120" w:after="120" w:line="276" w:lineRule="auto"/>
        <w:ind w:left="1418" w:hanging="425"/>
        <w:rPr>
          <w:b/>
          <w:iCs/>
          <w:sz w:val="24"/>
          <w:szCs w:val="24"/>
        </w:rPr>
      </w:pPr>
      <w:r w:rsidRPr="00323094">
        <w:rPr>
          <w:sz w:val="24"/>
          <w:szCs w:val="24"/>
        </w:rPr>
        <w:t>документы, перечисленные в абзацах 5, 6, 7, 8 части 3 статьи 55 Градостроительного кодекса РФ;</w:t>
      </w:r>
    </w:p>
    <w:p w:rsidR="008666BE" w:rsidRPr="00323094" w:rsidRDefault="00135E63" w:rsidP="00A93F0D">
      <w:pPr>
        <w:pStyle w:val="Redraft"/>
        <w:numPr>
          <w:ilvl w:val="0"/>
          <w:numId w:val="58"/>
        </w:numPr>
        <w:spacing w:before="120" w:after="120" w:line="276" w:lineRule="auto"/>
        <w:ind w:left="1418" w:hanging="425"/>
        <w:rPr>
          <w:b/>
          <w:iCs/>
          <w:sz w:val="24"/>
          <w:szCs w:val="24"/>
        </w:rPr>
      </w:pPr>
      <w:r w:rsidRPr="00323094">
        <w:rPr>
          <w:sz w:val="24"/>
          <w:szCs w:val="24"/>
        </w:rPr>
        <w:t>инструкции по эксплуатации Оборудования и технические паспорта на Оборудование;</w:t>
      </w:r>
    </w:p>
    <w:p w:rsidR="000A05E2" w:rsidRPr="00323094" w:rsidRDefault="000A05E2" w:rsidP="00A93F0D">
      <w:pPr>
        <w:pStyle w:val="Redraft"/>
        <w:numPr>
          <w:ilvl w:val="0"/>
          <w:numId w:val="58"/>
        </w:numPr>
        <w:spacing w:before="120" w:after="120" w:line="276" w:lineRule="auto"/>
        <w:ind w:left="1418" w:hanging="425"/>
        <w:rPr>
          <w:b/>
          <w:iCs/>
          <w:sz w:val="24"/>
          <w:szCs w:val="24"/>
        </w:rPr>
      </w:pPr>
      <w:r w:rsidRPr="00323094">
        <w:rPr>
          <w:sz w:val="24"/>
          <w:szCs w:val="24"/>
        </w:rPr>
        <w:t>технические отчеты и результаты лабораторных испытаний электроустановки (петля «фаза-ноль», ток утечки автоматов и т.д.);</w:t>
      </w:r>
    </w:p>
    <w:p w:rsidR="00135E63" w:rsidRPr="00323094" w:rsidRDefault="00135E63" w:rsidP="00A93F0D">
      <w:pPr>
        <w:pStyle w:val="Redraft"/>
        <w:numPr>
          <w:ilvl w:val="0"/>
          <w:numId w:val="58"/>
        </w:numPr>
        <w:spacing w:before="120" w:after="120" w:line="276" w:lineRule="auto"/>
        <w:ind w:left="1418" w:hanging="425"/>
        <w:rPr>
          <w:b/>
          <w:iCs/>
          <w:sz w:val="24"/>
          <w:szCs w:val="24"/>
        </w:rPr>
      </w:pPr>
      <w:r w:rsidRPr="00323094">
        <w:rPr>
          <w:sz w:val="24"/>
          <w:szCs w:val="24"/>
        </w:rPr>
        <w:t>гарантийные сертификаты на Оборудование;</w:t>
      </w:r>
    </w:p>
    <w:p w:rsidR="00135E63" w:rsidRPr="00323094" w:rsidRDefault="00135E63" w:rsidP="00A93F0D">
      <w:pPr>
        <w:pStyle w:val="Redraft"/>
        <w:numPr>
          <w:ilvl w:val="0"/>
          <w:numId w:val="58"/>
        </w:numPr>
        <w:spacing w:before="120" w:after="120" w:line="276" w:lineRule="auto"/>
        <w:ind w:left="1418" w:hanging="425"/>
        <w:rPr>
          <w:b/>
          <w:iCs/>
          <w:sz w:val="24"/>
          <w:szCs w:val="24"/>
        </w:rPr>
      </w:pPr>
      <w:r w:rsidRPr="00323094">
        <w:rPr>
          <w:sz w:val="24"/>
          <w:szCs w:val="24"/>
        </w:rPr>
        <w:t>прочие сертификаты (пожарные, санитарные, гигиенические, соответствия, качества и т.д.);</w:t>
      </w:r>
    </w:p>
    <w:p w:rsidR="00135E63" w:rsidRPr="00323094" w:rsidRDefault="00135E63" w:rsidP="00A93F0D">
      <w:pPr>
        <w:pStyle w:val="Redraft"/>
        <w:numPr>
          <w:ilvl w:val="0"/>
          <w:numId w:val="58"/>
        </w:numPr>
        <w:spacing w:before="120" w:after="120" w:line="276" w:lineRule="auto"/>
        <w:ind w:left="1418" w:hanging="425"/>
        <w:rPr>
          <w:b/>
          <w:iCs/>
          <w:sz w:val="24"/>
          <w:szCs w:val="24"/>
        </w:rPr>
      </w:pPr>
      <w:r w:rsidRPr="00323094">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p>
    <w:p w:rsidR="00135E63" w:rsidRPr="00323094" w:rsidRDefault="00135E63" w:rsidP="00A93F0D">
      <w:pPr>
        <w:pStyle w:val="Redraft"/>
        <w:numPr>
          <w:ilvl w:val="0"/>
          <w:numId w:val="58"/>
        </w:numPr>
        <w:spacing w:before="120" w:after="120" w:line="276" w:lineRule="auto"/>
        <w:ind w:left="1418" w:hanging="425"/>
        <w:rPr>
          <w:b/>
          <w:iCs/>
          <w:sz w:val="24"/>
          <w:szCs w:val="24"/>
        </w:rPr>
      </w:pPr>
      <w:r w:rsidRPr="00323094">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sidRPr="00323094">
        <w:rPr>
          <w:sz w:val="24"/>
          <w:szCs w:val="24"/>
        </w:rPr>
        <w:t>Генеральный п</w:t>
      </w:r>
      <w:r w:rsidRPr="00323094">
        <w:rPr>
          <w:sz w:val="24"/>
          <w:szCs w:val="24"/>
        </w:rPr>
        <w:t>одрядчик обязуется исполнить обязательство по выставлению Заказчику счетов-фактур в соответствии с требованиями действующего налогового законодательства и законодательства о бухгалтерском учете.</w:t>
      </w:r>
    </w:p>
    <w:p w:rsidR="008666BE" w:rsidRPr="00323094" w:rsidRDefault="00135E63" w:rsidP="00FC2432">
      <w:pPr>
        <w:spacing w:before="120" w:after="120"/>
        <w:ind w:left="993" w:right="-1"/>
        <w:jc w:val="both"/>
        <w:rPr>
          <w:rFonts w:ascii="Times New Roman" w:hAnsi="Times New Roman"/>
          <w:sz w:val="24"/>
          <w:szCs w:val="24"/>
        </w:rPr>
      </w:pPr>
      <w:r w:rsidRPr="00323094">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p>
    <w:p w:rsidR="00135E63" w:rsidRPr="00323094" w:rsidRDefault="00135E63" w:rsidP="00A93F0D">
      <w:pPr>
        <w:pStyle w:val="a4"/>
        <w:numPr>
          <w:ilvl w:val="3"/>
          <w:numId w:val="86"/>
        </w:numPr>
        <w:spacing w:before="120" w:after="120"/>
        <w:ind w:left="993" w:right="-1" w:hanging="852"/>
        <w:jc w:val="both"/>
        <w:rPr>
          <w:rFonts w:ascii="Times New Roman" w:hAnsi="Times New Roman"/>
          <w:b/>
          <w:iCs/>
          <w:sz w:val="24"/>
          <w:szCs w:val="24"/>
        </w:rPr>
      </w:pPr>
      <w:r w:rsidRPr="00323094">
        <w:rPr>
          <w:rFonts w:ascii="Times New Roman" w:hAnsi="Times New Roman"/>
          <w:sz w:val="24"/>
          <w:szCs w:val="24"/>
        </w:rPr>
        <w:lastRenderedPageBreak/>
        <w:t>Заказчик предоставляет свои замечания к переданной Исполнительной документации</w:t>
      </w:r>
      <w:r w:rsidR="00A328FD" w:rsidRPr="00323094">
        <w:rPr>
          <w:rFonts w:ascii="Times New Roman" w:hAnsi="Times New Roman"/>
          <w:sz w:val="24"/>
          <w:szCs w:val="24"/>
        </w:rPr>
        <w:t xml:space="preserve"> (а также к иной документации, указанной в подпункте 7.3.3.1. Договора)</w:t>
      </w:r>
      <w:r w:rsidRPr="00323094">
        <w:rPr>
          <w:rFonts w:ascii="Times New Roman" w:hAnsi="Times New Roman"/>
          <w:sz w:val="24"/>
          <w:szCs w:val="24"/>
        </w:rPr>
        <w:t xml:space="preserve"> в течение 10 (Десяти) дней с момента ее получения от Генерального подрядчика. 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окончательный вариант Исполнительной документации (5 экземпляров оригиналов на бумажном носителе, подписанных Генеральным подрядчиком, 1 экземпляр в электронном виде в формате </w:t>
      </w:r>
      <w:r w:rsidRPr="00323094">
        <w:rPr>
          <w:rFonts w:ascii="Times New Roman" w:hAnsi="Times New Roman"/>
          <w:sz w:val="24"/>
          <w:szCs w:val="24"/>
          <w:lang w:val="en-US"/>
        </w:rPr>
        <w:t>AutoCAD</w:t>
      </w:r>
      <w:r w:rsidRPr="00323094">
        <w:rPr>
          <w:rFonts w:ascii="Times New Roman" w:hAnsi="Times New Roman"/>
          <w:sz w:val="24"/>
          <w:szCs w:val="24"/>
        </w:rPr>
        <w:t xml:space="preserve">, в сканированном виде в формате </w:t>
      </w:r>
      <w:r w:rsidRPr="00323094">
        <w:rPr>
          <w:rFonts w:ascii="Times New Roman" w:hAnsi="Times New Roman"/>
          <w:sz w:val="24"/>
          <w:szCs w:val="24"/>
          <w:lang w:val="en-US"/>
        </w:rPr>
        <w:t>PDF</w:t>
      </w:r>
      <w:r w:rsidRPr="00323094">
        <w:rPr>
          <w:rFonts w:ascii="Times New Roman" w:hAnsi="Times New Roman"/>
          <w:sz w:val="24"/>
          <w:szCs w:val="24"/>
        </w:rPr>
        <w:t>, подписанную Генеральным подрядчиком).</w:t>
      </w:r>
    </w:p>
    <w:p w:rsidR="00A328FD" w:rsidRPr="00323094" w:rsidRDefault="00A328FD" w:rsidP="00A93F0D">
      <w:pPr>
        <w:pStyle w:val="a4"/>
        <w:numPr>
          <w:ilvl w:val="3"/>
          <w:numId w:val="86"/>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sz w:val="24"/>
          <w:szCs w:val="24"/>
        </w:rPr>
        <w:t>Генеральный подрядчик обязан хранить и систематизировать оригиналы Исполнительной документации до полной приемки Работ, включая все необходимые испытания.</w:t>
      </w:r>
    </w:p>
    <w:p w:rsidR="00135E63" w:rsidRPr="00323094" w:rsidRDefault="00A328FD" w:rsidP="00A93F0D">
      <w:pPr>
        <w:pStyle w:val="a4"/>
        <w:numPr>
          <w:ilvl w:val="3"/>
          <w:numId w:val="86"/>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bCs/>
          <w:color w:val="000000"/>
          <w:sz w:val="24"/>
          <w:szCs w:val="24"/>
        </w:rPr>
        <w:t xml:space="preserve">Без </w:t>
      </w:r>
      <w:r w:rsidRPr="00323094">
        <w:rPr>
          <w:rFonts w:ascii="Times New Roman" w:hAnsi="Times New Roman" w:cs="Times New Roman"/>
          <w:sz w:val="24"/>
          <w:szCs w:val="24"/>
        </w:rPr>
        <w:t>передачи</w:t>
      </w:r>
      <w:r w:rsidRPr="00323094">
        <w:rPr>
          <w:rFonts w:ascii="Times New Roman" w:hAnsi="Times New Roman" w:cs="Times New Roman"/>
          <w:bCs/>
          <w:color w:val="000000"/>
          <w:sz w:val="24"/>
          <w:szCs w:val="24"/>
        </w:rPr>
        <w:t xml:space="preserve"> </w:t>
      </w:r>
      <w:r w:rsidRPr="00323094">
        <w:rPr>
          <w:rFonts w:ascii="Times New Roman" w:hAnsi="Times New Roman" w:cs="Times New Roman"/>
          <w:color w:val="000000"/>
          <w:sz w:val="24"/>
          <w:szCs w:val="24"/>
        </w:rPr>
        <w:t>Генеральным подрядчиком</w:t>
      </w:r>
      <w:r w:rsidRPr="00323094">
        <w:rPr>
          <w:rFonts w:ascii="Times New Roman" w:hAnsi="Times New Roman" w:cs="Times New Roman"/>
          <w:bCs/>
          <w:color w:val="000000"/>
          <w:sz w:val="24"/>
          <w:szCs w:val="24"/>
        </w:rPr>
        <w:t xml:space="preserve"> Исполнительной документации окончательная приемка Работ </w:t>
      </w:r>
      <w:r w:rsidRPr="00323094">
        <w:rPr>
          <w:rFonts w:ascii="Times New Roman" w:hAnsi="Times New Roman" w:cs="Times New Roman"/>
          <w:sz w:val="24"/>
          <w:szCs w:val="24"/>
        </w:rPr>
        <w:t>Заказчиком</w:t>
      </w:r>
      <w:r w:rsidRPr="00323094">
        <w:rPr>
          <w:rFonts w:ascii="Times New Roman" w:hAnsi="Times New Roman" w:cs="Times New Roman"/>
          <w:bCs/>
          <w:color w:val="000000"/>
          <w:sz w:val="24"/>
          <w:szCs w:val="24"/>
        </w:rPr>
        <w:t xml:space="preserve"> не осуществляется, Работы </w:t>
      </w:r>
      <w:r w:rsidRPr="00323094">
        <w:rPr>
          <w:rFonts w:ascii="Times New Roman" w:hAnsi="Times New Roman" w:cs="Times New Roman"/>
          <w:color w:val="000000"/>
          <w:sz w:val="24"/>
          <w:szCs w:val="24"/>
        </w:rPr>
        <w:t>не</w:t>
      </w:r>
      <w:r w:rsidRPr="00323094">
        <w:rPr>
          <w:rFonts w:ascii="Times New Roman" w:hAnsi="Times New Roman" w:cs="Times New Roman"/>
          <w:bCs/>
          <w:color w:val="000000"/>
          <w:sz w:val="24"/>
          <w:szCs w:val="24"/>
        </w:rPr>
        <w:t xml:space="preserve"> оплачиваются.</w:t>
      </w:r>
      <w:r w:rsidR="00135E63" w:rsidRPr="00323094">
        <w:rPr>
          <w:rFonts w:ascii="Times New Roman" w:hAnsi="Times New Roman" w:cs="Times New Roman"/>
          <w:iCs/>
          <w:sz w:val="24"/>
          <w:szCs w:val="24"/>
        </w:rPr>
        <w:t xml:space="preserve">  </w:t>
      </w:r>
    </w:p>
    <w:p w:rsidR="0087562D" w:rsidRPr="00323094" w:rsidRDefault="00E66CE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Предварительная приемка </w:t>
      </w:r>
      <w:r w:rsidR="00D752C2" w:rsidRPr="00323094">
        <w:rPr>
          <w:rFonts w:ascii="Times New Roman" w:hAnsi="Times New Roman" w:cs="Times New Roman"/>
          <w:b/>
          <w:bCs/>
          <w:sz w:val="24"/>
          <w:szCs w:val="24"/>
        </w:rPr>
        <w:t>Объекта</w:t>
      </w:r>
      <w:r w:rsidR="008666BE" w:rsidRPr="00323094">
        <w:rPr>
          <w:rFonts w:ascii="Times New Roman" w:hAnsi="Times New Roman" w:cs="Times New Roman"/>
          <w:b/>
          <w:bCs/>
          <w:sz w:val="24"/>
          <w:szCs w:val="24"/>
        </w:rPr>
        <w:t>.</w:t>
      </w:r>
      <w:r w:rsidR="00D752C2" w:rsidRPr="00323094">
        <w:rPr>
          <w:rFonts w:ascii="Times New Roman" w:hAnsi="Times New Roman" w:cs="Times New Roman"/>
          <w:b/>
          <w:bCs/>
          <w:sz w:val="24"/>
          <w:szCs w:val="24"/>
        </w:rPr>
        <w:t xml:space="preserve"> </w:t>
      </w:r>
    </w:p>
    <w:p w:rsidR="00205EE9" w:rsidRPr="00205EE9" w:rsidRDefault="00205EE9" w:rsidP="00A93F0D">
      <w:pPr>
        <w:pStyle w:val="a4"/>
        <w:numPr>
          <w:ilvl w:val="0"/>
          <w:numId w:val="57"/>
        </w:numPr>
        <w:tabs>
          <w:tab w:val="left" w:pos="-2268"/>
        </w:tabs>
        <w:spacing w:before="120" w:after="120"/>
        <w:ind w:right="-1"/>
        <w:jc w:val="both"/>
        <w:rPr>
          <w:rFonts w:ascii="Times New Roman" w:hAnsi="Times New Roman"/>
          <w:vanish/>
          <w:sz w:val="24"/>
          <w:szCs w:val="24"/>
        </w:rPr>
      </w:pPr>
    </w:p>
    <w:p w:rsidR="00205EE9" w:rsidRPr="00205EE9" w:rsidRDefault="00205EE9" w:rsidP="00A93F0D">
      <w:pPr>
        <w:pStyle w:val="a4"/>
        <w:numPr>
          <w:ilvl w:val="1"/>
          <w:numId w:val="57"/>
        </w:numPr>
        <w:tabs>
          <w:tab w:val="left" w:pos="-2268"/>
        </w:tabs>
        <w:spacing w:before="120" w:after="120"/>
        <w:ind w:right="-1"/>
        <w:jc w:val="both"/>
        <w:rPr>
          <w:rFonts w:ascii="Times New Roman" w:hAnsi="Times New Roman"/>
          <w:vanish/>
          <w:sz w:val="24"/>
          <w:szCs w:val="24"/>
        </w:rPr>
      </w:pPr>
    </w:p>
    <w:p w:rsidR="00205EE9" w:rsidRPr="00205EE9" w:rsidRDefault="00205EE9" w:rsidP="00A93F0D">
      <w:pPr>
        <w:pStyle w:val="a4"/>
        <w:numPr>
          <w:ilvl w:val="1"/>
          <w:numId w:val="57"/>
        </w:numPr>
        <w:tabs>
          <w:tab w:val="left" w:pos="-2268"/>
        </w:tabs>
        <w:spacing w:before="120" w:after="120"/>
        <w:ind w:right="-1"/>
        <w:jc w:val="both"/>
        <w:rPr>
          <w:rFonts w:ascii="Times New Roman" w:hAnsi="Times New Roman"/>
          <w:vanish/>
          <w:sz w:val="24"/>
          <w:szCs w:val="24"/>
        </w:rPr>
      </w:pPr>
    </w:p>
    <w:p w:rsidR="00205EE9" w:rsidRPr="00205EE9" w:rsidRDefault="00205EE9" w:rsidP="00A93F0D">
      <w:pPr>
        <w:pStyle w:val="a4"/>
        <w:numPr>
          <w:ilvl w:val="2"/>
          <w:numId w:val="57"/>
        </w:numPr>
        <w:tabs>
          <w:tab w:val="left" w:pos="-2268"/>
        </w:tabs>
        <w:spacing w:before="120" w:after="120"/>
        <w:ind w:right="-1"/>
        <w:jc w:val="both"/>
        <w:rPr>
          <w:rFonts w:ascii="Times New Roman" w:hAnsi="Times New Roman"/>
          <w:vanish/>
          <w:sz w:val="24"/>
          <w:szCs w:val="24"/>
        </w:rPr>
      </w:pPr>
    </w:p>
    <w:p w:rsidR="0087562D" w:rsidRPr="00323094" w:rsidRDefault="00F00AE3" w:rsidP="00A93F0D">
      <w:pPr>
        <w:pStyle w:val="a4"/>
        <w:numPr>
          <w:ilvl w:val="3"/>
          <w:numId w:val="57"/>
        </w:numPr>
        <w:tabs>
          <w:tab w:val="left" w:pos="-2268"/>
        </w:tabs>
        <w:spacing w:before="120" w:after="120"/>
        <w:ind w:right="-1"/>
        <w:jc w:val="both"/>
        <w:rPr>
          <w:rFonts w:ascii="Times New Roman" w:hAnsi="Times New Roman"/>
          <w:b/>
          <w:bCs/>
          <w:sz w:val="24"/>
          <w:szCs w:val="24"/>
        </w:rPr>
      </w:pPr>
      <w:r>
        <w:rPr>
          <w:rFonts w:ascii="Times New Roman" w:hAnsi="Times New Roman"/>
          <w:sz w:val="24"/>
          <w:szCs w:val="24"/>
        </w:rPr>
        <w:t xml:space="preserve"> </w:t>
      </w:r>
      <w:r w:rsidR="0087562D" w:rsidRPr="00323094">
        <w:rPr>
          <w:rFonts w:ascii="Times New Roman" w:hAnsi="Times New Roman"/>
          <w:sz w:val="24"/>
          <w:szCs w:val="24"/>
        </w:rPr>
        <w:t>Генеральный подрядчик за 10 (</w:t>
      </w:r>
      <w:r w:rsidR="007D0F47" w:rsidRPr="00323094">
        <w:rPr>
          <w:rFonts w:ascii="Times New Roman" w:hAnsi="Times New Roman"/>
          <w:sz w:val="24"/>
          <w:szCs w:val="24"/>
        </w:rPr>
        <w:t>Д</w:t>
      </w:r>
      <w:r w:rsidR="0087562D" w:rsidRPr="00323094">
        <w:rPr>
          <w:rFonts w:ascii="Times New Roman" w:hAnsi="Times New Roman"/>
          <w:sz w:val="24"/>
          <w:szCs w:val="24"/>
        </w:rPr>
        <w:t xml:space="preserve">есять) дней до фактического завершения </w:t>
      </w:r>
      <w:r w:rsidR="0087562D" w:rsidRPr="00323094">
        <w:rPr>
          <w:sz w:val="24"/>
          <w:szCs w:val="24"/>
        </w:rPr>
        <w:t>С</w:t>
      </w:r>
      <w:r w:rsidR="0087562D" w:rsidRPr="00323094">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sidRPr="00323094">
        <w:rPr>
          <w:rFonts w:ascii="Times New Roman" w:hAnsi="Times New Roman"/>
          <w:sz w:val="24"/>
          <w:szCs w:val="24"/>
        </w:rPr>
        <w:t>р</w:t>
      </w:r>
      <w:r w:rsidR="0087562D" w:rsidRPr="00323094">
        <w:rPr>
          <w:rFonts w:ascii="Times New Roman" w:hAnsi="Times New Roman"/>
          <w:sz w:val="24"/>
          <w:szCs w:val="24"/>
        </w:rPr>
        <w:t>абот, включающую:</w:t>
      </w:r>
    </w:p>
    <w:p w:rsidR="0087562D" w:rsidRPr="00323094" w:rsidRDefault="0087562D" w:rsidP="00A93F0D">
      <w:pPr>
        <w:pStyle w:val="a4"/>
        <w:numPr>
          <w:ilvl w:val="0"/>
          <w:numId w:val="4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порядок комплексного опробования работоспособности всех систем;</w:t>
      </w:r>
    </w:p>
    <w:p w:rsidR="0087562D" w:rsidRPr="00323094" w:rsidRDefault="0087562D" w:rsidP="00A93F0D">
      <w:pPr>
        <w:pStyle w:val="a4"/>
        <w:numPr>
          <w:ilvl w:val="0"/>
          <w:numId w:val="4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p>
    <w:p w:rsidR="0087562D" w:rsidRPr="00323094" w:rsidRDefault="0087562D" w:rsidP="00A93F0D">
      <w:pPr>
        <w:pStyle w:val="a4"/>
        <w:numPr>
          <w:ilvl w:val="0"/>
          <w:numId w:val="4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описание Оборудования и приборов, которые Генеральный подрядчик будет использовать во время предварительной приемки.</w:t>
      </w:r>
    </w:p>
    <w:p w:rsidR="00E66CE1" w:rsidRPr="00323094" w:rsidRDefault="00E66CE1" w:rsidP="00A93F0D">
      <w:pPr>
        <w:pStyle w:val="Redraft"/>
        <w:numPr>
          <w:ilvl w:val="3"/>
          <w:numId w:val="57"/>
        </w:numPr>
        <w:spacing w:before="120" w:after="120" w:line="276" w:lineRule="auto"/>
        <w:ind w:left="993" w:hanging="993"/>
        <w:rPr>
          <w:sz w:val="24"/>
          <w:szCs w:val="24"/>
        </w:rPr>
      </w:pPr>
      <w:r w:rsidRPr="00323094">
        <w:rPr>
          <w:sz w:val="24"/>
          <w:szCs w:val="24"/>
        </w:rPr>
        <w:t>В течение 10 (</w:t>
      </w:r>
      <w:r w:rsidR="007D0F47" w:rsidRPr="00323094">
        <w:rPr>
          <w:sz w:val="24"/>
          <w:szCs w:val="24"/>
        </w:rPr>
        <w:t>Д</w:t>
      </w:r>
      <w:r w:rsidRPr="00323094">
        <w:rPr>
          <w:sz w:val="24"/>
          <w:szCs w:val="24"/>
        </w:rPr>
        <w:t xml:space="preserve">есяти) дней после получения от Генерального </w:t>
      </w:r>
      <w:r w:rsidR="007D0F47" w:rsidRPr="00323094">
        <w:rPr>
          <w:sz w:val="24"/>
          <w:szCs w:val="24"/>
        </w:rPr>
        <w:t>п</w:t>
      </w:r>
      <w:r w:rsidRPr="00323094">
        <w:rPr>
          <w:sz w:val="24"/>
          <w:szCs w:val="24"/>
        </w:rPr>
        <w:t xml:space="preserve">одрядчика письменного уведомления о готовности к сдаче всего объема </w:t>
      </w:r>
      <w:r w:rsidR="005018A7" w:rsidRPr="00323094">
        <w:rPr>
          <w:sz w:val="24"/>
          <w:szCs w:val="24"/>
        </w:rPr>
        <w:t xml:space="preserve">Строительно-монтажных </w:t>
      </w:r>
      <w:r w:rsidR="007D0F47" w:rsidRPr="00323094">
        <w:rPr>
          <w:sz w:val="24"/>
          <w:szCs w:val="24"/>
        </w:rPr>
        <w:t>р</w:t>
      </w:r>
      <w:r w:rsidRPr="00323094">
        <w:rPr>
          <w:sz w:val="24"/>
          <w:szCs w:val="24"/>
        </w:rPr>
        <w:t>абот по Договору, Заказчик принимает меры для назначения приемочной комиссии (если она еще не назначена), и в течение 10 (</w:t>
      </w:r>
      <w:r w:rsidR="007D0F47" w:rsidRPr="00323094">
        <w:rPr>
          <w:sz w:val="24"/>
          <w:szCs w:val="24"/>
        </w:rPr>
        <w:t>Д</w:t>
      </w:r>
      <w:r w:rsidRPr="00323094">
        <w:rPr>
          <w:sz w:val="24"/>
          <w:szCs w:val="24"/>
        </w:rPr>
        <w:t xml:space="preserve">есяти) дней с даты назначения такой приемочной комиссии Заказчик </w:t>
      </w:r>
      <w:r w:rsidR="00113E34" w:rsidRPr="00323094">
        <w:rPr>
          <w:sz w:val="24"/>
          <w:szCs w:val="24"/>
        </w:rPr>
        <w:t>обязан</w:t>
      </w:r>
      <w:r w:rsidRPr="00323094">
        <w:rPr>
          <w:sz w:val="24"/>
          <w:szCs w:val="24"/>
        </w:rPr>
        <w:t xml:space="preserve"> осмотреть выполненные </w:t>
      </w:r>
      <w:r w:rsidR="005018A7" w:rsidRPr="00323094">
        <w:rPr>
          <w:sz w:val="24"/>
          <w:szCs w:val="24"/>
        </w:rPr>
        <w:t>Строительно-монтажны</w:t>
      </w:r>
      <w:r w:rsidR="007D0F47" w:rsidRPr="00323094">
        <w:rPr>
          <w:sz w:val="24"/>
          <w:szCs w:val="24"/>
        </w:rPr>
        <w:t>е</w:t>
      </w:r>
      <w:r w:rsidR="005018A7" w:rsidRPr="00323094">
        <w:rPr>
          <w:sz w:val="24"/>
          <w:szCs w:val="24"/>
        </w:rPr>
        <w:t xml:space="preserve"> </w:t>
      </w:r>
      <w:r w:rsidR="007D0F47" w:rsidRPr="00323094">
        <w:rPr>
          <w:sz w:val="24"/>
          <w:szCs w:val="24"/>
        </w:rPr>
        <w:t>р</w:t>
      </w:r>
      <w:r w:rsidRPr="00323094">
        <w:rPr>
          <w:sz w:val="24"/>
          <w:szCs w:val="24"/>
        </w:rPr>
        <w:t xml:space="preserve">аботы. </w:t>
      </w:r>
    </w:p>
    <w:p w:rsidR="007D0F47" w:rsidRPr="00323094" w:rsidRDefault="007D0F47" w:rsidP="00A93F0D">
      <w:pPr>
        <w:pStyle w:val="Redraft"/>
        <w:numPr>
          <w:ilvl w:val="3"/>
          <w:numId w:val="57"/>
        </w:numPr>
        <w:spacing w:before="120" w:after="120" w:line="276" w:lineRule="auto"/>
        <w:ind w:left="993" w:hanging="993"/>
        <w:rPr>
          <w:sz w:val="24"/>
          <w:szCs w:val="24"/>
        </w:rPr>
      </w:pPr>
      <w:r w:rsidRPr="00323094">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Строительно-монтажных </w:t>
      </w:r>
      <w:r w:rsidR="00656748" w:rsidRPr="00323094">
        <w:rPr>
          <w:sz w:val="24"/>
          <w:szCs w:val="24"/>
        </w:rPr>
        <w:t>р</w:t>
      </w:r>
      <w:r w:rsidRPr="00323094">
        <w:rPr>
          <w:sz w:val="24"/>
          <w:szCs w:val="24"/>
        </w:rPr>
        <w:t>абот.</w:t>
      </w:r>
    </w:p>
    <w:p w:rsidR="007D0F47" w:rsidRPr="00323094" w:rsidRDefault="007D0F47" w:rsidP="00FC2432">
      <w:pPr>
        <w:pStyle w:val="Redraft"/>
        <w:numPr>
          <w:ilvl w:val="0"/>
          <w:numId w:val="0"/>
        </w:numPr>
        <w:spacing w:before="120" w:after="120" w:line="276" w:lineRule="auto"/>
        <w:ind w:left="993"/>
        <w:rPr>
          <w:sz w:val="24"/>
          <w:szCs w:val="24"/>
        </w:rPr>
      </w:pPr>
      <w:r w:rsidRPr="00323094">
        <w:rPr>
          <w:sz w:val="24"/>
          <w:szCs w:val="24"/>
        </w:rPr>
        <w:t xml:space="preserve">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 но в любом случае не позднее 14 (Четырнадцати) дней с момента ее подписания. В случае если Генеральный подрядчик </w:t>
      </w:r>
      <w:r w:rsidRPr="00323094">
        <w:rPr>
          <w:sz w:val="24"/>
          <w:szCs w:val="24"/>
        </w:rPr>
        <w:lastRenderedPageBreak/>
        <w:t>не устранит вышеуказанные Недостатки в согласованный срок, Заказчик имеет право привлечь другое лицо для устранения этих Недостатков за счет Генерального подрядчика. При этом Заказчик удержит сумму своих расходов на устранение таких Недостатков из оставшейся стоимости Строительно-монтажных работ, подлежащей выплате Генеральному подрядчику.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подрядчика, если бы такие Недостатки устранялись его силами.</w:t>
      </w:r>
    </w:p>
    <w:p w:rsidR="007D0F47" w:rsidRPr="00323094" w:rsidRDefault="00192643" w:rsidP="00A93F0D">
      <w:pPr>
        <w:pStyle w:val="Redraft"/>
        <w:numPr>
          <w:ilvl w:val="3"/>
          <w:numId w:val="57"/>
        </w:numPr>
        <w:spacing w:before="120" w:after="120" w:line="276" w:lineRule="auto"/>
        <w:ind w:left="993" w:hanging="993"/>
        <w:rPr>
          <w:sz w:val="24"/>
          <w:szCs w:val="24"/>
        </w:rPr>
      </w:pPr>
      <w:r w:rsidRPr="00323094">
        <w:rPr>
          <w:sz w:val="24"/>
          <w:szCs w:val="24"/>
        </w:rPr>
        <w:t>Время, затраченное Генеральным подрядчиком на устранение выявленных Заказчиком Недостатков, не может влиять на увеличение общего срока выполнения Работ по Договору.</w:t>
      </w:r>
    </w:p>
    <w:p w:rsidR="00192643" w:rsidRPr="00323094" w:rsidRDefault="00192643" w:rsidP="00A93F0D">
      <w:pPr>
        <w:pStyle w:val="Redraft"/>
        <w:numPr>
          <w:ilvl w:val="3"/>
          <w:numId w:val="57"/>
        </w:numPr>
        <w:spacing w:before="120" w:after="120" w:line="276" w:lineRule="auto"/>
        <w:ind w:left="993" w:hanging="993"/>
        <w:rPr>
          <w:sz w:val="24"/>
          <w:szCs w:val="24"/>
        </w:rPr>
      </w:pPr>
      <w:r w:rsidRPr="00323094">
        <w:rPr>
          <w:sz w:val="24"/>
          <w:szCs w:val="24"/>
        </w:rPr>
        <w:t xml:space="preserve">Устранение Недостатков Генеральным подрядчиком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подрядчиком до момента окончательной приемки Строительно-монтажных работ. Все расходы на устранение Недостатков и/или повреждений результатов работ третьих лиц, включая расходы на повторное проведение приемки, несет Генеральный подрядчик. </w:t>
      </w:r>
    </w:p>
    <w:p w:rsidR="00192643" w:rsidRPr="00323094" w:rsidRDefault="00192643" w:rsidP="00A93F0D">
      <w:pPr>
        <w:pStyle w:val="Redraft"/>
        <w:numPr>
          <w:ilvl w:val="3"/>
          <w:numId w:val="57"/>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работ Генеральный 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работ, а также о возможных для самого Заказчика и других лиц последствиях несоблюдения соответствующих требований. </w:t>
      </w:r>
    </w:p>
    <w:p w:rsidR="00192643" w:rsidRPr="00323094" w:rsidRDefault="00192643" w:rsidP="00A93F0D">
      <w:pPr>
        <w:pStyle w:val="Redraft"/>
        <w:numPr>
          <w:ilvl w:val="3"/>
          <w:numId w:val="57"/>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w:t>
      </w:r>
      <w:r w:rsidR="00656748" w:rsidRPr="00323094">
        <w:rPr>
          <w:sz w:val="24"/>
          <w:szCs w:val="24"/>
        </w:rPr>
        <w:t>р</w:t>
      </w:r>
      <w:r w:rsidRPr="00323094">
        <w:rPr>
          <w:sz w:val="24"/>
          <w:szCs w:val="24"/>
        </w:rPr>
        <w:t xml:space="preserve">абот Генеральный подрядчик обязан передать Заказчику всю Исполнительную документацию в соответствии с условиями настоящего Договора. </w:t>
      </w:r>
    </w:p>
    <w:p w:rsidR="009B6204" w:rsidRPr="00323094" w:rsidRDefault="000F58D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Окончательная приемка </w:t>
      </w:r>
      <w:r w:rsidR="00D752C2" w:rsidRPr="00323094">
        <w:rPr>
          <w:rFonts w:ascii="Times New Roman" w:hAnsi="Times New Roman" w:cs="Times New Roman"/>
          <w:b/>
          <w:bCs/>
          <w:sz w:val="24"/>
          <w:szCs w:val="24"/>
        </w:rPr>
        <w:t>Объекта</w:t>
      </w:r>
      <w:r w:rsidR="00D722D0" w:rsidRPr="00323094">
        <w:rPr>
          <w:rFonts w:ascii="Times New Roman" w:hAnsi="Times New Roman" w:cs="Times New Roman"/>
          <w:b/>
          <w:bCs/>
          <w:sz w:val="24"/>
          <w:szCs w:val="24"/>
        </w:rPr>
        <w:t xml:space="preserve"> </w:t>
      </w:r>
    </w:p>
    <w:p w:rsidR="00326920" w:rsidRPr="00323094" w:rsidRDefault="000F58D0" w:rsidP="00FC2432">
      <w:pPr>
        <w:pStyle w:val="a4"/>
        <w:tabs>
          <w:tab w:val="left" w:pos="-2268"/>
          <w:tab w:val="left" w:pos="-2127"/>
        </w:tabs>
        <w:spacing w:before="120" w:after="120"/>
        <w:ind w:left="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После устранения Генеральным </w:t>
      </w:r>
      <w:r w:rsidR="003B569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одрядчиком </w:t>
      </w:r>
      <w:r w:rsidR="00C64240" w:rsidRPr="00323094">
        <w:rPr>
          <w:rFonts w:ascii="Times New Roman" w:hAnsi="Times New Roman" w:cs="Times New Roman"/>
          <w:sz w:val="24"/>
          <w:szCs w:val="24"/>
        </w:rPr>
        <w:t>Недостат</w:t>
      </w:r>
      <w:r w:rsidRPr="00323094">
        <w:rPr>
          <w:rFonts w:ascii="Times New Roman" w:hAnsi="Times New Roman" w:cs="Times New Roman"/>
          <w:sz w:val="24"/>
          <w:szCs w:val="24"/>
        </w:rPr>
        <w:t xml:space="preserve">ков, содержащихся в Дефектной ведомости, </w:t>
      </w:r>
      <w:r w:rsidR="002F169E" w:rsidRPr="00323094">
        <w:rPr>
          <w:rFonts w:ascii="Times New Roman" w:hAnsi="Times New Roman" w:cs="Times New Roman"/>
          <w:sz w:val="24"/>
          <w:szCs w:val="24"/>
        </w:rPr>
        <w:t xml:space="preserve">Стороны </w:t>
      </w:r>
      <w:r w:rsidRPr="00323094">
        <w:rPr>
          <w:rFonts w:ascii="Times New Roman" w:hAnsi="Times New Roman" w:cs="Times New Roman"/>
          <w:sz w:val="24"/>
          <w:szCs w:val="24"/>
        </w:rPr>
        <w:t xml:space="preserve">подписывают </w:t>
      </w:r>
      <w:r w:rsidR="003B0522" w:rsidRPr="00323094">
        <w:rPr>
          <w:rFonts w:ascii="Times New Roman" w:hAnsi="Times New Roman" w:cs="Times New Roman"/>
          <w:color w:val="000000"/>
          <w:sz w:val="24"/>
          <w:szCs w:val="24"/>
        </w:rPr>
        <w:t>Акт приемки законченного строительством Объекта</w:t>
      </w:r>
      <w:r w:rsidR="001B7B71" w:rsidRPr="00323094">
        <w:rPr>
          <w:rFonts w:ascii="Times New Roman" w:hAnsi="Times New Roman" w:cs="Times New Roman"/>
          <w:color w:val="000000"/>
          <w:sz w:val="24"/>
          <w:szCs w:val="24"/>
        </w:rPr>
        <w:t>.</w:t>
      </w:r>
    </w:p>
    <w:p w:rsidR="00205EE9" w:rsidRPr="00205EE9" w:rsidRDefault="00691503" w:rsidP="00FC2432">
      <w:pPr>
        <w:pStyle w:val="a4"/>
        <w:numPr>
          <w:ilvl w:val="1"/>
          <w:numId w:val="3"/>
        </w:numPr>
        <w:tabs>
          <w:tab w:val="left" w:pos="-2268"/>
          <w:tab w:val="left" w:pos="-2127"/>
        </w:tabs>
        <w:spacing w:before="120" w:after="120"/>
        <w:ind w:left="993" w:hanging="993"/>
        <w:jc w:val="both"/>
        <w:rPr>
          <w:rFonts w:ascii="Times New Roman" w:hAnsi="Times New Roman"/>
          <w:b/>
          <w:bCs/>
          <w:sz w:val="24"/>
          <w:szCs w:val="24"/>
        </w:rPr>
      </w:pPr>
      <w:r w:rsidRPr="00323094">
        <w:rPr>
          <w:rFonts w:ascii="Times New Roman" w:hAnsi="Times New Roman"/>
          <w:b/>
          <w:bCs/>
          <w:sz w:val="24"/>
          <w:szCs w:val="24"/>
        </w:rPr>
        <w:t xml:space="preserve">Переход рисков. </w:t>
      </w:r>
    </w:p>
    <w:p w:rsidR="00691503" w:rsidRPr="00323094" w:rsidRDefault="00691503" w:rsidP="00205EE9">
      <w:pPr>
        <w:pStyle w:val="a4"/>
        <w:tabs>
          <w:tab w:val="left" w:pos="-2268"/>
          <w:tab w:val="left" w:pos="-2127"/>
        </w:tabs>
        <w:spacing w:before="120" w:after="120"/>
        <w:ind w:left="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момента подписания Сторонами Акта передачи Строительной площадки и до момента подписания Заказчиком Акта приемки законченного строительством Объекта. </w:t>
      </w:r>
    </w:p>
    <w:p w:rsidR="008F65FE" w:rsidRPr="00323094" w:rsidRDefault="008F65FE" w:rsidP="008F65FE">
      <w:pPr>
        <w:pStyle w:val="a4"/>
        <w:tabs>
          <w:tab w:val="left" w:pos="-2268"/>
          <w:tab w:val="left" w:pos="-2127"/>
        </w:tabs>
        <w:spacing w:before="120" w:after="120"/>
        <w:ind w:left="993"/>
        <w:jc w:val="both"/>
        <w:rPr>
          <w:rFonts w:ascii="Times New Roman" w:hAnsi="Times New Roman"/>
          <w:b/>
          <w:bCs/>
          <w:sz w:val="24"/>
          <w:szCs w:val="24"/>
        </w:rPr>
      </w:pPr>
    </w:p>
    <w:p w:rsidR="00326920" w:rsidRPr="00323094" w:rsidRDefault="000F58D0" w:rsidP="00FC2432">
      <w:pPr>
        <w:pStyle w:val="a4"/>
        <w:numPr>
          <w:ilvl w:val="0"/>
          <w:numId w:val="3"/>
        </w:numPr>
        <w:tabs>
          <w:tab w:val="left" w:pos="-2268"/>
        </w:tabs>
        <w:spacing w:before="120" w:after="120"/>
        <w:ind w:left="993" w:hanging="993"/>
        <w:jc w:val="both"/>
        <w:rPr>
          <w:rFonts w:ascii="Times New Roman" w:hAnsi="Times New Roman" w:cs="Times New Roman"/>
          <w:iCs/>
          <w:color w:val="000000"/>
          <w:sz w:val="24"/>
          <w:szCs w:val="24"/>
        </w:rPr>
      </w:pPr>
      <w:bookmarkStart w:id="16" w:name="_Ref304191444"/>
      <w:r w:rsidRPr="00323094">
        <w:rPr>
          <w:rFonts w:ascii="Times New Roman" w:hAnsi="Times New Roman" w:cs="Times New Roman"/>
          <w:b/>
          <w:iCs/>
          <w:color w:val="000000"/>
          <w:sz w:val="24"/>
          <w:szCs w:val="24"/>
        </w:rPr>
        <w:t>ПОРЯДОК ОПЛАТЫ РАБОТ</w:t>
      </w:r>
      <w:r w:rsidR="00C960D4" w:rsidRPr="00323094">
        <w:rPr>
          <w:rFonts w:ascii="Times New Roman" w:hAnsi="Times New Roman" w:cs="Times New Roman"/>
          <w:b/>
          <w:iCs/>
          <w:color w:val="000000"/>
          <w:sz w:val="24"/>
          <w:szCs w:val="24"/>
        </w:rPr>
        <w:t xml:space="preserve"> </w:t>
      </w:r>
      <w:bookmarkEnd w:id="16"/>
    </w:p>
    <w:p w:rsidR="00D752C2" w:rsidRPr="00323094" w:rsidRDefault="00D752C2" w:rsidP="00FC2432">
      <w:pPr>
        <w:pStyle w:val="a4"/>
        <w:numPr>
          <w:ilvl w:val="1"/>
          <w:numId w:val="3"/>
        </w:numPr>
        <w:spacing w:before="120" w:after="120"/>
        <w:ind w:left="993" w:hanging="993"/>
        <w:contextualSpacing/>
        <w:jc w:val="both"/>
        <w:rPr>
          <w:rFonts w:ascii="Times New Roman" w:hAnsi="Times New Roman" w:cs="Times New Roman"/>
          <w:sz w:val="24"/>
          <w:szCs w:val="24"/>
        </w:rPr>
      </w:pPr>
      <w:bookmarkStart w:id="17" w:name="_Ref315249685"/>
      <w:bookmarkStart w:id="18" w:name="_Ref304470590"/>
      <w:bookmarkStart w:id="19" w:name="восемьодин"/>
      <w:r w:rsidRPr="00323094">
        <w:rPr>
          <w:rFonts w:ascii="Times New Roman" w:hAnsi="Times New Roman" w:cs="Times New Roman"/>
          <w:sz w:val="24"/>
          <w:szCs w:val="24"/>
        </w:rPr>
        <w:t xml:space="preserve">Оплата Работ осуществляется в соответствии с </w:t>
      </w:r>
      <w:r w:rsidRPr="00323094">
        <w:rPr>
          <w:rFonts w:ascii="Times New Roman" w:hAnsi="Times New Roman" w:cs="Times New Roman"/>
          <w:color w:val="000000"/>
          <w:sz w:val="24"/>
          <w:szCs w:val="24"/>
        </w:rPr>
        <w:t xml:space="preserve">Графиком </w:t>
      </w:r>
      <w:r w:rsidR="00E1424E" w:rsidRPr="00323094">
        <w:rPr>
          <w:rFonts w:ascii="Times New Roman" w:hAnsi="Times New Roman" w:cs="Times New Roman"/>
          <w:color w:val="000000"/>
          <w:sz w:val="24"/>
          <w:szCs w:val="24"/>
        </w:rPr>
        <w:t xml:space="preserve">освоения и </w:t>
      </w:r>
      <w:r w:rsidRPr="00323094">
        <w:rPr>
          <w:rFonts w:ascii="Times New Roman" w:hAnsi="Times New Roman" w:cs="Times New Roman"/>
          <w:color w:val="000000"/>
          <w:sz w:val="24"/>
          <w:szCs w:val="24"/>
        </w:rPr>
        <w:t xml:space="preserve">финансирования, при условии своевременного исполнения Генеральным подрядчиком обязательств по Договору. </w:t>
      </w:r>
      <w:r w:rsidRPr="00323094">
        <w:rPr>
          <w:rFonts w:ascii="Times New Roman" w:hAnsi="Times New Roman" w:cs="Times New Roman"/>
          <w:sz w:val="24"/>
          <w:szCs w:val="24"/>
        </w:rPr>
        <w:t xml:space="preserve"> </w:t>
      </w:r>
    </w:p>
    <w:p w:rsidR="003E21E6" w:rsidRPr="00323094" w:rsidRDefault="003E21E6" w:rsidP="003E21E6">
      <w:pPr>
        <w:pStyle w:val="a4"/>
        <w:numPr>
          <w:ilvl w:val="1"/>
          <w:numId w:val="3"/>
        </w:numPr>
        <w:ind w:left="993" w:hanging="993"/>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 xml:space="preserve">Датой оплаты 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 </w:t>
      </w:r>
    </w:p>
    <w:p w:rsidR="00FB1F8F" w:rsidRPr="00323094" w:rsidRDefault="00FB1F8F" w:rsidP="003E21E6">
      <w:pPr>
        <w:pStyle w:val="a4"/>
        <w:tabs>
          <w:tab w:val="left" w:pos="-2268"/>
        </w:tabs>
        <w:spacing w:before="120" w:after="120"/>
        <w:ind w:left="993"/>
        <w:jc w:val="both"/>
        <w:rPr>
          <w:rFonts w:ascii="Times New Roman" w:hAnsi="Times New Roman" w:cs="Times New Roman"/>
          <w:b/>
          <w:color w:val="000000"/>
          <w:sz w:val="24"/>
          <w:szCs w:val="24"/>
        </w:rPr>
      </w:pPr>
    </w:p>
    <w:p w:rsidR="00D752C2" w:rsidRPr="00323094" w:rsidRDefault="00D752C2"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Оплата </w:t>
      </w:r>
      <w:r w:rsidR="00E223A2">
        <w:rPr>
          <w:rFonts w:ascii="Times New Roman" w:hAnsi="Times New Roman" w:cs="Times New Roman"/>
          <w:b/>
          <w:color w:val="000000"/>
          <w:sz w:val="24"/>
          <w:szCs w:val="24"/>
        </w:rPr>
        <w:t xml:space="preserve">Изыскательских работ и </w:t>
      </w:r>
      <w:r w:rsidRPr="00323094">
        <w:rPr>
          <w:rFonts w:ascii="Times New Roman" w:hAnsi="Times New Roman" w:cs="Times New Roman"/>
          <w:b/>
          <w:color w:val="000000"/>
          <w:sz w:val="24"/>
          <w:szCs w:val="24"/>
        </w:rPr>
        <w:t>Работ по подготовке Рабочей документации.</w:t>
      </w:r>
    </w:p>
    <w:p w:rsidR="00312015" w:rsidRPr="00312015" w:rsidRDefault="00312015"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D752C2">
        <w:rPr>
          <w:rFonts w:ascii="Times New Roman" w:hAnsi="Times New Roman" w:cs="Times New Roman"/>
          <w:sz w:val="24"/>
          <w:szCs w:val="24"/>
        </w:rPr>
        <w:t xml:space="preserve">В течение </w:t>
      </w:r>
      <w:r>
        <w:rPr>
          <w:rFonts w:ascii="Times New Roman" w:hAnsi="Times New Roman" w:cs="Times New Roman"/>
          <w:sz w:val="24"/>
          <w:szCs w:val="24"/>
        </w:rPr>
        <w:t xml:space="preserve"> 30</w:t>
      </w:r>
      <w:r w:rsidRPr="00D752C2">
        <w:rPr>
          <w:rFonts w:ascii="Times New Roman" w:hAnsi="Times New Roman" w:cs="Times New Roman"/>
          <w:sz w:val="24"/>
          <w:szCs w:val="24"/>
        </w:rPr>
        <w:t xml:space="preserve"> (</w:t>
      </w:r>
      <w:r>
        <w:rPr>
          <w:rFonts w:ascii="Times New Roman" w:hAnsi="Times New Roman" w:cs="Times New Roman"/>
          <w:sz w:val="24"/>
          <w:szCs w:val="24"/>
        </w:rPr>
        <w:t>Тридцати</w:t>
      </w:r>
      <w:r w:rsidRPr="00D752C2">
        <w:rPr>
          <w:rFonts w:ascii="Times New Roman" w:hAnsi="Times New Roman" w:cs="Times New Roman"/>
          <w:sz w:val="24"/>
          <w:szCs w:val="24"/>
        </w:rPr>
        <w:t>) дней с</w:t>
      </w:r>
      <w:r>
        <w:rPr>
          <w:rFonts w:ascii="Times New Roman" w:hAnsi="Times New Roman" w:cs="Times New Roman"/>
          <w:sz w:val="24"/>
          <w:szCs w:val="24"/>
        </w:rPr>
        <w:t>о</w:t>
      </w:r>
      <w:r w:rsidRPr="00D752C2">
        <w:rPr>
          <w:rFonts w:ascii="Times New Roman" w:hAnsi="Times New Roman" w:cs="Times New Roman"/>
          <w:sz w:val="24"/>
          <w:szCs w:val="24"/>
        </w:rPr>
        <w:t xml:space="preserve"> </w:t>
      </w:r>
      <w:r>
        <w:rPr>
          <w:rFonts w:ascii="Times New Roman" w:hAnsi="Times New Roman" w:cs="Times New Roman"/>
          <w:sz w:val="24"/>
          <w:szCs w:val="24"/>
        </w:rPr>
        <w:t>дня</w:t>
      </w:r>
      <w:r w:rsidRPr="00D752C2">
        <w:rPr>
          <w:rFonts w:ascii="Times New Roman" w:hAnsi="Times New Roman" w:cs="Times New Roman"/>
          <w:sz w:val="24"/>
          <w:szCs w:val="24"/>
        </w:rPr>
        <w:t xml:space="preserve"> </w:t>
      </w:r>
      <w:r>
        <w:rPr>
          <w:rFonts w:ascii="Times New Roman" w:hAnsi="Times New Roman" w:cs="Times New Roman"/>
          <w:sz w:val="24"/>
          <w:szCs w:val="24"/>
        </w:rPr>
        <w:t>заключения настоящего Договора</w:t>
      </w:r>
      <w:r w:rsidRPr="00D752C2">
        <w:rPr>
          <w:rFonts w:ascii="Times New Roman" w:hAnsi="Times New Roman" w:cs="Times New Roman"/>
          <w:sz w:val="24"/>
          <w:szCs w:val="24"/>
        </w:rPr>
        <w:t xml:space="preserve">, при условии </w:t>
      </w:r>
      <w:r w:rsidRPr="00367D6C">
        <w:rPr>
          <w:rFonts w:ascii="Times New Roman" w:hAnsi="Times New Roman" w:cs="Times New Roman"/>
          <w:sz w:val="24"/>
          <w:szCs w:val="24"/>
        </w:rPr>
        <w:t xml:space="preserve">получения </w:t>
      </w:r>
      <w:r w:rsidRPr="00367D6C">
        <w:rPr>
          <w:rFonts w:ascii="Times New Roman" w:hAnsi="Times New Roman" w:cs="Times New Roman"/>
          <w:color w:val="000000"/>
          <w:sz w:val="24"/>
          <w:szCs w:val="24"/>
        </w:rPr>
        <w:t xml:space="preserve">положительного заключения о финансовой устойчивости </w:t>
      </w:r>
      <w:r>
        <w:rPr>
          <w:rFonts w:ascii="Times New Roman" w:hAnsi="Times New Roman" w:cs="Times New Roman"/>
          <w:color w:val="000000"/>
          <w:sz w:val="24"/>
          <w:szCs w:val="24"/>
        </w:rPr>
        <w:t>Генерального подрядчика</w:t>
      </w:r>
      <w:r w:rsidRPr="00367D6C">
        <w:rPr>
          <w:rFonts w:ascii="Times New Roman" w:hAnsi="Times New Roman" w:cs="Times New Roman"/>
          <w:color w:val="000000"/>
          <w:sz w:val="24"/>
          <w:szCs w:val="24"/>
        </w:rPr>
        <w:t xml:space="preserve">, в порядке, предусмотренном пунктом </w:t>
      </w:r>
      <w:r>
        <w:rPr>
          <w:rFonts w:ascii="Times New Roman" w:hAnsi="Times New Roman" w:cs="Times New Roman"/>
          <w:color w:val="000000"/>
          <w:sz w:val="24"/>
          <w:szCs w:val="24"/>
        </w:rPr>
        <w:t>8.7.5</w:t>
      </w:r>
      <w:r w:rsidRPr="00367D6C">
        <w:rPr>
          <w:rFonts w:ascii="Times New Roman" w:hAnsi="Times New Roman" w:cs="Times New Roman"/>
          <w:color w:val="000000"/>
          <w:sz w:val="24"/>
          <w:szCs w:val="24"/>
        </w:rPr>
        <w:t xml:space="preserve"> Договора</w:t>
      </w:r>
      <w:r>
        <w:rPr>
          <w:rFonts w:ascii="Times New Roman" w:hAnsi="Times New Roman" w:cs="Times New Roman"/>
          <w:sz w:val="24"/>
          <w:szCs w:val="24"/>
        </w:rPr>
        <w:t>,</w:t>
      </w:r>
      <w:r w:rsidRPr="00367D6C">
        <w:rPr>
          <w:rFonts w:ascii="Times New Roman" w:hAnsi="Times New Roman" w:cs="Times New Roman"/>
          <w:sz w:val="24"/>
          <w:szCs w:val="24"/>
        </w:rPr>
        <w:t xml:space="preserve"> и счета Генерального подрядчика, Заказчик </w:t>
      </w:r>
      <w:r w:rsidRPr="00367D6C">
        <w:rPr>
          <w:rFonts w:ascii="Times New Roman" w:hAnsi="Times New Roman" w:cs="Times New Roman"/>
          <w:color w:val="000000" w:themeColor="text1"/>
          <w:sz w:val="24"/>
          <w:szCs w:val="24"/>
        </w:rPr>
        <w:t xml:space="preserve">уплачивает Авансовый платеж 1 в размере </w:t>
      </w:r>
      <w:r w:rsidRPr="00367D6C">
        <w:rPr>
          <w:rFonts w:ascii="Times New Roman" w:hAnsi="Times New Roman" w:cs="Times New Roman"/>
          <w:color w:val="000000" w:themeColor="text1"/>
          <w:sz w:val="24"/>
          <w:szCs w:val="24"/>
          <w:highlight w:val="yellow"/>
        </w:rPr>
        <w:t>[сумма</w:t>
      </w:r>
      <w:r w:rsidRPr="00D752C2">
        <w:rPr>
          <w:rFonts w:ascii="Times New Roman" w:hAnsi="Times New Roman" w:cs="Times New Roman"/>
          <w:color w:val="000000" w:themeColor="text1"/>
          <w:sz w:val="24"/>
          <w:szCs w:val="24"/>
          <w:highlight w:val="yellow"/>
        </w:rPr>
        <w:t xml:space="preserve"> цифрами и прописью]</w:t>
      </w:r>
      <w:r w:rsidRPr="00D752C2">
        <w:rPr>
          <w:rFonts w:ascii="Times New Roman" w:hAnsi="Times New Roman" w:cs="Times New Roman"/>
          <w:color w:val="000000" w:themeColor="text1"/>
          <w:sz w:val="24"/>
          <w:szCs w:val="24"/>
        </w:rPr>
        <w:t xml:space="preserve"> рублей, включая НДС </w:t>
      </w:r>
      <w:r w:rsidR="008746BD">
        <w:rPr>
          <w:rFonts w:ascii="Times New Roman" w:hAnsi="Times New Roman" w:cs="Times New Roman"/>
          <w:color w:val="000000" w:themeColor="text1"/>
          <w:sz w:val="24"/>
          <w:szCs w:val="24"/>
        </w:rPr>
        <w:t xml:space="preserve">(18%) </w:t>
      </w:r>
      <w:r w:rsidRPr="00D752C2">
        <w:rPr>
          <w:rFonts w:ascii="Times New Roman" w:hAnsi="Times New Roman" w:cs="Times New Roman"/>
          <w:color w:val="000000" w:themeColor="text1"/>
          <w:sz w:val="24"/>
          <w:szCs w:val="24"/>
        </w:rPr>
        <w:t xml:space="preserve">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 составляющий 30 % (Тридцать процентов) от </w:t>
      </w:r>
      <w:r>
        <w:rPr>
          <w:rFonts w:ascii="Times New Roman" w:hAnsi="Times New Roman" w:cs="Times New Roman"/>
          <w:color w:val="000000" w:themeColor="text1"/>
          <w:sz w:val="24"/>
          <w:szCs w:val="24"/>
        </w:rPr>
        <w:t>стоимости</w:t>
      </w:r>
      <w:r w:rsidRPr="00D752C2">
        <w:rPr>
          <w:rFonts w:ascii="Times New Roman" w:hAnsi="Times New Roman" w:cs="Times New Roman"/>
          <w:color w:val="000000" w:themeColor="text1"/>
          <w:sz w:val="24"/>
          <w:szCs w:val="24"/>
        </w:rPr>
        <w:t xml:space="preserve"> </w:t>
      </w:r>
      <w:r w:rsidR="004F4A00">
        <w:rPr>
          <w:rFonts w:ascii="Times New Roman" w:hAnsi="Times New Roman" w:cs="Times New Roman"/>
          <w:color w:val="000000" w:themeColor="text1"/>
          <w:sz w:val="24"/>
          <w:szCs w:val="24"/>
        </w:rPr>
        <w:t xml:space="preserve">Изыскательских работ и </w:t>
      </w:r>
      <w:r w:rsidRPr="00D752C2">
        <w:rPr>
          <w:rFonts w:ascii="Times New Roman" w:hAnsi="Times New Roman" w:cs="Times New Roman"/>
          <w:color w:val="000000" w:themeColor="text1"/>
          <w:sz w:val="24"/>
          <w:szCs w:val="24"/>
        </w:rPr>
        <w:t>Работ по подготовке Рабочей документации</w:t>
      </w:r>
      <w:r>
        <w:rPr>
          <w:rFonts w:ascii="Times New Roman" w:hAnsi="Times New Roman" w:cs="Times New Roman"/>
          <w:color w:val="000000" w:themeColor="text1"/>
          <w:sz w:val="24"/>
          <w:szCs w:val="24"/>
        </w:rPr>
        <w:t>.</w:t>
      </w:r>
    </w:p>
    <w:p w:rsidR="004F4A00" w:rsidRPr="004F4A00" w:rsidRDefault="004F4A00"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w:t>
      </w:r>
      <w:r>
        <w:rPr>
          <w:rFonts w:ascii="Times New Roman" w:hAnsi="Times New Roman" w:cs="Times New Roman"/>
          <w:sz w:val="24"/>
          <w:szCs w:val="24"/>
        </w:rPr>
        <w:t>одит оплату выполненных Изыскательских работ</w:t>
      </w:r>
      <w:r w:rsidRPr="00323094">
        <w:rPr>
          <w:rFonts w:ascii="Times New Roman" w:hAnsi="Times New Roman" w:cs="Times New Roman"/>
          <w:sz w:val="24"/>
          <w:szCs w:val="24"/>
        </w:rPr>
        <w:t xml:space="preserve"> в</w:t>
      </w:r>
      <w:r w:rsidRPr="00323094">
        <w:rPr>
          <w:rFonts w:ascii="Times New Roman" w:hAnsi="Times New Roman" w:cs="Times New Roman"/>
          <w:color w:val="000000" w:themeColor="text1"/>
          <w:sz w:val="24"/>
          <w:szCs w:val="24"/>
        </w:rPr>
        <w:t xml:space="preserve"> течение 15 (Пятнадцати) дней с даты подписания Сторонами </w:t>
      </w:r>
      <w:r w:rsidRPr="00323094">
        <w:rPr>
          <w:rFonts w:ascii="Times New Roman" w:hAnsi="Times New Roman" w:cs="Times New Roman"/>
          <w:sz w:val="24"/>
          <w:szCs w:val="24"/>
        </w:rPr>
        <w:t xml:space="preserve">Акта приемки </w:t>
      </w:r>
      <w:r w:rsidR="00BB0758">
        <w:rPr>
          <w:rFonts w:ascii="Times New Roman" w:hAnsi="Times New Roman" w:cs="Times New Roman"/>
          <w:sz w:val="24"/>
          <w:szCs w:val="24"/>
        </w:rPr>
        <w:t xml:space="preserve">выполненных Изыскательских </w:t>
      </w:r>
      <w:r w:rsidRPr="00323094">
        <w:rPr>
          <w:rFonts w:ascii="Times New Roman" w:hAnsi="Times New Roman" w:cs="Times New Roman"/>
          <w:sz w:val="24"/>
          <w:szCs w:val="24"/>
        </w:rPr>
        <w:t>работ, при условии получения от Генерального подрядчика счета и счета-фактуры, оформленного в соответствии с требованиями Норм</w:t>
      </w:r>
      <w:r w:rsidRPr="00323094">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стоимости </w:t>
      </w:r>
      <w:r>
        <w:rPr>
          <w:rFonts w:ascii="Times New Roman" w:hAnsi="Times New Roman" w:cs="Times New Roman"/>
          <w:color w:val="000000" w:themeColor="text1"/>
          <w:sz w:val="24"/>
          <w:szCs w:val="24"/>
        </w:rPr>
        <w:t>Изыскательских работ</w:t>
      </w:r>
      <w:r w:rsidRPr="00323094">
        <w:rPr>
          <w:rFonts w:ascii="Times New Roman" w:hAnsi="Times New Roman" w:cs="Times New Roman"/>
          <w:sz w:val="24"/>
          <w:szCs w:val="24"/>
        </w:rPr>
        <w:t>, за вычетом Авансового платежа</w:t>
      </w:r>
      <w:r w:rsidR="00ED258E">
        <w:rPr>
          <w:rFonts w:ascii="Times New Roman" w:hAnsi="Times New Roman" w:cs="Times New Roman"/>
          <w:sz w:val="24"/>
          <w:szCs w:val="24"/>
        </w:rPr>
        <w:t xml:space="preserve"> 1</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пропорционально соотношению стоимости в</w:t>
      </w:r>
      <w:r>
        <w:rPr>
          <w:rFonts w:ascii="Times New Roman" w:hAnsi="Times New Roman" w:cs="Times New Roman"/>
          <w:color w:val="000000"/>
          <w:sz w:val="24"/>
          <w:szCs w:val="24"/>
        </w:rPr>
        <w:t xml:space="preserve">ыполненных работ к </w:t>
      </w:r>
      <w:r>
        <w:rPr>
          <w:rFonts w:ascii="Times New Roman" w:hAnsi="Times New Roman" w:cs="Times New Roman"/>
          <w:color w:val="000000" w:themeColor="text1"/>
          <w:sz w:val="24"/>
          <w:szCs w:val="24"/>
        </w:rPr>
        <w:t>стоимости</w:t>
      </w:r>
      <w:r w:rsidRPr="00D752C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Изыскательских работ и </w:t>
      </w:r>
      <w:r w:rsidRPr="00D752C2">
        <w:rPr>
          <w:rFonts w:ascii="Times New Roman" w:hAnsi="Times New Roman" w:cs="Times New Roman"/>
          <w:color w:val="000000" w:themeColor="text1"/>
          <w:sz w:val="24"/>
          <w:szCs w:val="24"/>
        </w:rPr>
        <w:t>Работ по подготовке Рабочей документаци</w:t>
      </w:r>
      <w:r>
        <w:rPr>
          <w:rFonts w:ascii="Times New Roman" w:hAnsi="Times New Roman" w:cs="Times New Roman"/>
          <w:color w:val="000000" w:themeColor="text1"/>
          <w:sz w:val="24"/>
          <w:szCs w:val="24"/>
        </w:rPr>
        <w:t>и</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и суммы Гарантийного удержания в размере 10 % (Десяти процентов) от стоимости </w:t>
      </w:r>
      <w:r>
        <w:rPr>
          <w:rFonts w:ascii="Times New Roman" w:hAnsi="Times New Roman" w:cs="Times New Roman"/>
          <w:sz w:val="24"/>
          <w:szCs w:val="24"/>
        </w:rPr>
        <w:t xml:space="preserve">Изыскательских работ и </w:t>
      </w:r>
      <w:r w:rsidRPr="00323094">
        <w:rPr>
          <w:rFonts w:ascii="Times New Roman" w:hAnsi="Times New Roman" w:cs="Times New Roman"/>
          <w:sz w:val="24"/>
          <w:szCs w:val="24"/>
        </w:rPr>
        <w:t>Работ по подготовке Рабочей документации.</w:t>
      </w:r>
    </w:p>
    <w:p w:rsidR="00AC24A2" w:rsidRPr="00323094" w:rsidRDefault="002160DA"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323094">
        <w:rPr>
          <w:rFonts w:ascii="Times New Roman" w:hAnsi="Times New Roman" w:cs="Times New Roman"/>
          <w:color w:val="000000" w:themeColor="text1"/>
          <w:sz w:val="24"/>
          <w:szCs w:val="24"/>
        </w:rPr>
        <w:t xml:space="preserve"> течение 15 (Пятнадцати) дней с даты подписания Сторонами </w:t>
      </w:r>
      <w:r w:rsidR="001D3978" w:rsidRPr="00323094">
        <w:rPr>
          <w:rFonts w:ascii="Times New Roman" w:hAnsi="Times New Roman" w:cs="Times New Roman"/>
          <w:sz w:val="24"/>
          <w:szCs w:val="24"/>
        </w:rPr>
        <w:t>Акта приемки работ по</w:t>
      </w:r>
      <w:r w:rsidR="009005A1" w:rsidRPr="00323094">
        <w:rPr>
          <w:rFonts w:ascii="Times New Roman" w:hAnsi="Times New Roman" w:cs="Times New Roman"/>
          <w:sz w:val="24"/>
          <w:szCs w:val="24"/>
        </w:rPr>
        <w:t xml:space="preserve"> подготовке </w:t>
      </w:r>
      <w:r w:rsidR="001D3978" w:rsidRPr="00323094">
        <w:rPr>
          <w:rFonts w:ascii="Times New Roman" w:hAnsi="Times New Roman" w:cs="Times New Roman"/>
          <w:sz w:val="24"/>
          <w:szCs w:val="24"/>
        </w:rPr>
        <w:t xml:space="preserve">Рабочей документации, при условии получения от </w:t>
      </w:r>
      <w:r w:rsidR="00B05E3D" w:rsidRPr="00323094">
        <w:rPr>
          <w:rFonts w:ascii="Times New Roman" w:hAnsi="Times New Roman" w:cs="Times New Roman"/>
          <w:sz w:val="24"/>
          <w:szCs w:val="24"/>
        </w:rPr>
        <w:t>Генерального п</w:t>
      </w:r>
      <w:r w:rsidR="001D3978" w:rsidRPr="00323094">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323094">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w:t>
      </w:r>
      <w:r w:rsidR="00B4444D" w:rsidRPr="00323094">
        <w:rPr>
          <w:rFonts w:ascii="Times New Roman" w:hAnsi="Times New Roman" w:cs="Times New Roman"/>
          <w:color w:val="000000" w:themeColor="text1"/>
          <w:sz w:val="24"/>
          <w:szCs w:val="24"/>
        </w:rPr>
        <w:t xml:space="preserve">стоимости </w:t>
      </w:r>
      <w:r w:rsidR="001D3978" w:rsidRPr="00323094">
        <w:rPr>
          <w:rFonts w:ascii="Times New Roman" w:hAnsi="Times New Roman" w:cs="Times New Roman"/>
          <w:color w:val="000000" w:themeColor="text1"/>
          <w:sz w:val="24"/>
          <w:szCs w:val="24"/>
        </w:rPr>
        <w:t xml:space="preserve">Работ </w:t>
      </w:r>
      <w:r w:rsidR="001D3978" w:rsidRPr="00323094">
        <w:rPr>
          <w:rFonts w:ascii="Times New Roman" w:hAnsi="Times New Roman" w:cs="Times New Roman"/>
          <w:sz w:val="24"/>
          <w:szCs w:val="24"/>
        </w:rPr>
        <w:t xml:space="preserve">по подготовке Рабочей документации, за вычетом Авансового </w:t>
      </w:r>
      <w:r w:rsidR="00F008E4" w:rsidRPr="00323094">
        <w:rPr>
          <w:rFonts w:ascii="Times New Roman" w:hAnsi="Times New Roman" w:cs="Times New Roman"/>
          <w:sz w:val="24"/>
          <w:szCs w:val="24"/>
        </w:rPr>
        <w:t>платежа</w:t>
      </w:r>
      <w:r w:rsidRPr="00323094">
        <w:rPr>
          <w:rFonts w:ascii="Times New Roman" w:hAnsi="Times New Roman" w:cs="Times New Roman"/>
          <w:sz w:val="24"/>
          <w:szCs w:val="24"/>
        </w:rPr>
        <w:t xml:space="preserve"> </w:t>
      </w:r>
      <w:r w:rsidR="00F413CD">
        <w:rPr>
          <w:rFonts w:ascii="Times New Roman" w:hAnsi="Times New Roman" w:cs="Times New Roman"/>
          <w:sz w:val="24"/>
          <w:szCs w:val="24"/>
        </w:rPr>
        <w:t xml:space="preserve">1 </w:t>
      </w:r>
      <w:r w:rsidR="00F008E4" w:rsidRPr="00323094">
        <w:rPr>
          <w:rFonts w:ascii="Times New Roman" w:hAnsi="Times New Roman" w:cs="Times New Roman"/>
          <w:sz w:val="24"/>
          <w:szCs w:val="24"/>
        </w:rPr>
        <w:t>(</w:t>
      </w:r>
      <w:r w:rsidR="00F008E4" w:rsidRPr="00323094">
        <w:rPr>
          <w:rFonts w:ascii="Times New Roman" w:hAnsi="Times New Roman" w:cs="Times New Roman"/>
          <w:color w:val="000000"/>
          <w:sz w:val="24"/>
          <w:szCs w:val="24"/>
        </w:rPr>
        <w:t xml:space="preserve">пропорционально соотношению стоимости выполненных работ к </w:t>
      </w:r>
      <w:r w:rsidR="004F4A00">
        <w:rPr>
          <w:rFonts w:ascii="Times New Roman" w:hAnsi="Times New Roman" w:cs="Times New Roman"/>
          <w:color w:val="000000" w:themeColor="text1"/>
          <w:sz w:val="24"/>
          <w:szCs w:val="24"/>
        </w:rPr>
        <w:t>стоимости</w:t>
      </w:r>
      <w:r w:rsidR="004F4A00" w:rsidRPr="00D752C2">
        <w:rPr>
          <w:rFonts w:ascii="Times New Roman" w:hAnsi="Times New Roman" w:cs="Times New Roman"/>
          <w:color w:val="000000" w:themeColor="text1"/>
          <w:sz w:val="24"/>
          <w:szCs w:val="24"/>
        </w:rPr>
        <w:t xml:space="preserve"> </w:t>
      </w:r>
      <w:r w:rsidR="004F4A00">
        <w:rPr>
          <w:rFonts w:ascii="Times New Roman" w:hAnsi="Times New Roman" w:cs="Times New Roman"/>
          <w:color w:val="000000" w:themeColor="text1"/>
          <w:sz w:val="24"/>
          <w:szCs w:val="24"/>
        </w:rPr>
        <w:t xml:space="preserve">Изыскательских работ и </w:t>
      </w:r>
      <w:r w:rsidR="004F4A00" w:rsidRPr="00D752C2">
        <w:rPr>
          <w:rFonts w:ascii="Times New Roman" w:hAnsi="Times New Roman" w:cs="Times New Roman"/>
          <w:color w:val="000000" w:themeColor="text1"/>
          <w:sz w:val="24"/>
          <w:szCs w:val="24"/>
        </w:rPr>
        <w:t>Работ по подготовке Рабочей документаци</w:t>
      </w:r>
      <w:r w:rsidR="004F4A00">
        <w:rPr>
          <w:rFonts w:ascii="Times New Roman" w:hAnsi="Times New Roman" w:cs="Times New Roman"/>
          <w:color w:val="000000" w:themeColor="text1"/>
          <w:sz w:val="24"/>
          <w:szCs w:val="24"/>
        </w:rPr>
        <w:t>и</w:t>
      </w:r>
      <w:r w:rsidR="000E43D8" w:rsidRPr="00323094">
        <w:rPr>
          <w:rFonts w:ascii="Times New Roman" w:hAnsi="Times New Roman" w:cs="Times New Roman"/>
          <w:color w:val="000000"/>
          <w:sz w:val="24"/>
          <w:szCs w:val="24"/>
        </w:rPr>
        <w:t>)</w:t>
      </w:r>
      <w:r w:rsidR="00F008E4"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и суммы Гарантийного удержания в размере 10 % (Десяти процентов) от стоимости </w:t>
      </w:r>
      <w:r w:rsidR="004F4A00">
        <w:rPr>
          <w:rFonts w:ascii="Times New Roman" w:hAnsi="Times New Roman" w:cs="Times New Roman"/>
          <w:sz w:val="24"/>
          <w:szCs w:val="24"/>
        </w:rPr>
        <w:t xml:space="preserve">Изыскательских работ и </w:t>
      </w:r>
      <w:r w:rsidRPr="00323094">
        <w:rPr>
          <w:rFonts w:ascii="Times New Roman" w:hAnsi="Times New Roman" w:cs="Times New Roman"/>
          <w:sz w:val="24"/>
          <w:szCs w:val="24"/>
        </w:rPr>
        <w:t xml:space="preserve">Работ по подготовке Рабочей документации.  </w:t>
      </w:r>
    </w:p>
    <w:p w:rsidR="0013002D" w:rsidRPr="00323094" w:rsidRDefault="0013002D" w:rsidP="00982CEC">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Оплата Строительно-монтажных работ.</w:t>
      </w:r>
    </w:p>
    <w:p w:rsidR="00982CEC" w:rsidRDefault="00982CEC" w:rsidP="00FC2432">
      <w:pPr>
        <w:pStyle w:val="a4"/>
        <w:numPr>
          <w:ilvl w:val="2"/>
          <w:numId w:val="3"/>
        </w:numPr>
        <w:spacing w:before="120" w:after="120"/>
        <w:ind w:left="993" w:hanging="993"/>
        <w:contextualSpacing/>
        <w:jc w:val="both"/>
        <w:rPr>
          <w:rFonts w:ascii="Times New Roman" w:hAnsi="Times New Roman" w:cs="Times New Roman"/>
          <w:sz w:val="24"/>
          <w:szCs w:val="24"/>
        </w:rPr>
      </w:pPr>
      <w:r w:rsidRPr="0013002D">
        <w:rPr>
          <w:rFonts w:ascii="Times New Roman" w:hAnsi="Times New Roman" w:cs="Times New Roman"/>
          <w:sz w:val="24"/>
          <w:szCs w:val="24"/>
        </w:rPr>
        <w:t xml:space="preserve">В течение </w:t>
      </w:r>
      <w:r>
        <w:rPr>
          <w:rFonts w:ascii="Times New Roman" w:hAnsi="Times New Roman" w:cs="Times New Roman"/>
          <w:sz w:val="24"/>
          <w:szCs w:val="24"/>
        </w:rPr>
        <w:t>30</w:t>
      </w:r>
      <w:r w:rsidRPr="0013002D">
        <w:rPr>
          <w:rFonts w:ascii="Times New Roman" w:hAnsi="Times New Roman" w:cs="Times New Roman"/>
          <w:sz w:val="24"/>
          <w:szCs w:val="24"/>
        </w:rPr>
        <w:t xml:space="preserve"> (</w:t>
      </w:r>
      <w:r>
        <w:rPr>
          <w:rFonts w:ascii="Times New Roman" w:hAnsi="Times New Roman" w:cs="Times New Roman"/>
          <w:sz w:val="24"/>
          <w:szCs w:val="24"/>
        </w:rPr>
        <w:t>Тридцати</w:t>
      </w:r>
      <w:r w:rsidRPr="0013002D">
        <w:rPr>
          <w:rFonts w:ascii="Times New Roman" w:hAnsi="Times New Roman" w:cs="Times New Roman"/>
          <w:sz w:val="24"/>
          <w:szCs w:val="24"/>
        </w:rPr>
        <w:t xml:space="preserve">) дней </w:t>
      </w:r>
      <w:r w:rsidRPr="00B56F57">
        <w:rPr>
          <w:rFonts w:ascii="Times New Roman" w:hAnsi="Times New Roman" w:cs="Times New Roman"/>
          <w:sz w:val="24"/>
          <w:szCs w:val="24"/>
        </w:rPr>
        <w:t>после наступления даты начала выполнения строительно-монтажных работ (</w:t>
      </w:r>
      <w:r w:rsidR="00F413CD">
        <w:rPr>
          <w:rFonts w:ascii="Times New Roman" w:hAnsi="Times New Roman" w:cs="Times New Roman"/>
          <w:sz w:val="24"/>
          <w:szCs w:val="24"/>
        </w:rPr>
        <w:t>П</w:t>
      </w:r>
      <w:r w:rsidR="00207FA2" w:rsidRPr="00207FA2">
        <w:rPr>
          <w:rFonts w:ascii="Times New Roman" w:hAnsi="Times New Roman" w:cs="Times New Roman"/>
          <w:sz w:val="24"/>
          <w:szCs w:val="24"/>
        </w:rPr>
        <w:t xml:space="preserve">риложение </w:t>
      </w:r>
      <w:r w:rsidR="00207FA2">
        <w:rPr>
          <w:rFonts w:ascii="Times New Roman" w:hAnsi="Times New Roman" w:cs="Times New Roman"/>
          <w:sz w:val="24"/>
          <w:szCs w:val="24"/>
        </w:rPr>
        <w:t>№ 2</w:t>
      </w:r>
      <w:r w:rsidRPr="00B56F57">
        <w:rPr>
          <w:rFonts w:ascii="Times New Roman" w:hAnsi="Times New Roman" w:cs="Times New Roman"/>
          <w:sz w:val="24"/>
          <w:szCs w:val="24"/>
        </w:rPr>
        <w:t xml:space="preserve"> к Договору), </w:t>
      </w:r>
      <w:r w:rsidR="00CD7D91" w:rsidRPr="00D752C2">
        <w:rPr>
          <w:rFonts w:ascii="Times New Roman" w:hAnsi="Times New Roman" w:cs="Times New Roman"/>
          <w:sz w:val="24"/>
          <w:szCs w:val="24"/>
        </w:rPr>
        <w:t xml:space="preserve">при условии </w:t>
      </w:r>
      <w:r w:rsidR="00CD7D91" w:rsidRPr="00367D6C">
        <w:rPr>
          <w:rFonts w:ascii="Times New Roman" w:hAnsi="Times New Roman" w:cs="Times New Roman"/>
          <w:sz w:val="24"/>
          <w:szCs w:val="24"/>
        </w:rPr>
        <w:t xml:space="preserve">получения </w:t>
      </w:r>
      <w:r w:rsidR="00CD7D91" w:rsidRPr="00367D6C">
        <w:rPr>
          <w:rFonts w:ascii="Times New Roman" w:hAnsi="Times New Roman" w:cs="Times New Roman"/>
          <w:color w:val="000000"/>
          <w:sz w:val="24"/>
          <w:szCs w:val="24"/>
        </w:rPr>
        <w:t xml:space="preserve">положительного заключения о финансовой устойчивости </w:t>
      </w:r>
      <w:r w:rsidR="00CD7D91">
        <w:rPr>
          <w:rFonts w:ascii="Times New Roman" w:hAnsi="Times New Roman" w:cs="Times New Roman"/>
          <w:color w:val="000000"/>
          <w:sz w:val="24"/>
          <w:szCs w:val="24"/>
        </w:rPr>
        <w:t>Генерального подрядчика</w:t>
      </w:r>
      <w:r w:rsidR="00CD7D91" w:rsidRPr="00367D6C">
        <w:rPr>
          <w:rFonts w:ascii="Times New Roman" w:hAnsi="Times New Roman" w:cs="Times New Roman"/>
          <w:color w:val="000000"/>
          <w:sz w:val="24"/>
          <w:szCs w:val="24"/>
        </w:rPr>
        <w:t xml:space="preserve">, в порядке, предусмотренном пунктом </w:t>
      </w:r>
      <w:r w:rsidR="00CD7D91">
        <w:rPr>
          <w:rFonts w:ascii="Times New Roman" w:hAnsi="Times New Roman" w:cs="Times New Roman"/>
          <w:color w:val="000000"/>
          <w:sz w:val="24"/>
          <w:szCs w:val="24"/>
        </w:rPr>
        <w:t>8.7.5</w:t>
      </w:r>
      <w:r w:rsidR="00CD7D91" w:rsidRPr="00367D6C">
        <w:rPr>
          <w:rFonts w:ascii="Times New Roman" w:hAnsi="Times New Roman" w:cs="Times New Roman"/>
          <w:color w:val="000000"/>
          <w:sz w:val="24"/>
          <w:szCs w:val="24"/>
        </w:rPr>
        <w:t xml:space="preserve"> Договора</w:t>
      </w:r>
      <w:r w:rsidR="00CD7D91">
        <w:rPr>
          <w:rFonts w:ascii="Times New Roman" w:hAnsi="Times New Roman" w:cs="Times New Roman"/>
          <w:sz w:val="24"/>
          <w:szCs w:val="24"/>
        </w:rPr>
        <w:t>,</w:t>
      </w:r>
      <w:r w:rsidR="00CD7D91" w:rsidRPr="00367D6C">
        <w:rPr>
          <w:rFonts w:ascii="Times New Roman" w:hAnsi="Times New Roman" w:cs="Times New Roman"/>
          <w:sz w:val="24"/>
          <w:szCs w:val="24"/>
        </w:rPr>
        <w:t xml:space="preserve"> и счета Генерального подрядчика, Заказчик </w:t>
      </w:r>
      <w:r w:rsidR="00CD7D91">
        <w:rPr>
          <w:rFonts w:ascii="Times New Roman" w:hAnsi="Times New Roman" w:cs="Times New Roman"/>
          <w:color w:val="000000" w:themeColor="text1"/>
          <w:sz w:val="24"/>
          <w:szCs w:val="24"/>
        </w:rPr>
        <w:t>уплачивает Авансовый платеж 2</w:t>
      </w:r>
      <w:r w:rsidR="00CD7D91" w:rsidRPr="00367D6C">
        <w:rPr>
          <w:rFonts w:ascii="Times New Roman" w:hAnsi="Times New Roman" w:cs="Times New Roman"/>
          <w:color w:val="000000" w:themeColor="text1"/>
          <w:sz w:val="24"/>
          <w:szCs w:val="24"/>
        </w:rPr>
        <w:t xml:space="preserve"> в размере </w:t>
      </w:r>
      <w:r w:rsidR="00CD7D91" w:rsidRPr="00367D6C">
        <w:rPr>
          <w:rFonts w:ascii="Times New Roman" w:hAnsi="Times New Roman" w:cs="Times New Roman"/>
          <w:color w:val="000000" w:themeColor="text1"/>
          <w:sz w:val="24"/>
          <w:szCs w:val="24"/>
          <w:highlight w:val="yellow"/>
        </w:rPr>
        <w:t>[сумма</w:t>
      </w:r>
      <w:r w:rsidR="00CD7D91" w:rsidRPr="00D752C2">
        <w:rPr>
          <w:rFonts w:ascii="Times New Roman" w:hAnsi="Times New Roman" w:cs="Times New Roman"/>
          <w:color w:val="000000" w:themeColor="text1"/>
          <w:sz w:val="24"/>
          <w:szCs w:val="24"/>
          <w:highlight w:val="yellow"/>
        </w:rPr>
        <w:t xml:space="preserve"> цифрами и прописью]</w:t>
      </w:r>
      <w:r w:rsidR="00CD7D91" w:rsidRPr="00D752C2">
        <w:rPr>
          <w:rFonts w:ascii="Times New Roman" w:hAnsi="Times New Roman" w:cs="Times New Roman"/>
          <w:color w:val="000000" w:themeColor="text1"/>
          <w:sz w:val="24"/>
          <w:szCs w:val="24"/>
        </w:rPr>
        <w:t xml:space="preserve"> рублей, включая НДС </w:t>
      </w:r>
      <w:r w:rsidR="00771289">
        <w:rPr>
          <w:rFonts w:ascii="Times New Roman" w:hAnsi="Times New Roman" w:cs="Times New Roman"/>
          <w:color w:val="000000" w:themeColor="text1"/>
          <w:sz w:val="24"/>
          <w:szCs w:val="24"/>
        </w:rPr>
        <w:t xml:space="preserve">(18%) </w:t>
      </w:r>
      <w:r w:rsidR="00CD7D91" w:rsidRPr="00D752C2">
        <w:rPr>
          <w:rFonts w:ascii="Times New Roman" w:hAnsi="Times New Roman" w:cs="Times New Roman"/>
          <w:color w:val="000000" w:themeColor="text1"/>
          <w:sz w:val="24"/>
          <w:szCs w:val="24"/>
        </w:rPr>
        <w:t xml:space="preserve">в размере </w:t>
      </w:r>
      <w:r w:rsidR="00CD7D91" w:rsidRPr="00D752C2">
        <w:rPr>
          <w:rFonts w:ascii="Times New Roman" w:hAnsi="Times New Roman" w:cs="Times New Roman"/>
          <w:color w:val="000000" w:themeColor="text1"/>
          <w:sz w:val="24"/>
          <w:szCs w:val="24"/>
          <w:highlight w:val="yellow"/>
        </w:rPr>
        <w:t>[сумма цифрами и прописью]</w:t>
      </w:r>
      <w:r w:rsidR="00CD7D91" w:rsidRPr="00D752C2">
        <w:rPr>
          <w:rFonts w:ascii="Times New Roman" w:hAnsi="Times New Roman" w:cs="Times New Roman"/>
          <w:color w:val="000000" w:themeColor="text1"/>
          <w:sz w:val="24"/>
          <w:szCs w:val="24"/>
        </w:rPr>
        <w:t xml:space="preserve"> рублей</w:t>
      </w:r>
      <w:r w:rsidRPr="00B56F57">
        <w:rPr>
          <w:rFonts w:ascii="Times New Roman" w:hAnsi="Times New Roman" w:cs="Times New Roman"/>
          <w:color w:val="000000" w:themeColor="text1"/>
          <w:sz w:val="24"/>
          <w:szCs w:val="24"/>
        </w:rPr>
        <w:t>, составляющий 40 % (Сорок процентов) от стоимости Строительно-монтажных работ.</w:t>
      </w:r>
    </w:p>
    <w:p w:rsidR="00FC680C" w:rsidRPr="00323094" w:rsidRDefault="00FC680C" w:rsidP="00FC2432">
      <w:pPr>
        <w:pStyle w:val="a4"/>
        <w:numPr>
          <w:ilvl w:val="2"/>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lastRenderedPageBreak/>
        <w:t xml:space="preserve">Оплата Строительно-монтажных работ производится путем перечисления ежемесячных платежей. </w:t>
      </w:r>
      <w:r w:rsidRPr="00323094">
        <w:rPr>
          <w:rFonts w:ascii="Times New Roman" w:hAnsi="Times New Roman" w:cs="Times New Roman"/>
          <w:color w:val="000000"/>
          <w:sz w:val="24"/>
          <w:szCs w:val="24"/>
        </w:rPr>
        <w:t>Ежемесячный платеж за Строительно-монтажные работы производится в течение 15 (</w:t>
      </w:r>
      <w:r w:rsidR="00B4444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ятнадцати) дней со дня </w:t>
      </w:r>
      <w:r w:rsidRPr="00323094">
        <w:rPr>
          <w:rFonts w:ascii="Times New Roman" w:hAnsi="Times New Roman" w:cs="Times New Roman"/>
          <w:sz w:val="24"/>
          <w:szCs w:val="24"/>
        </w:rPr>
        <w:t>подписания</w:t>
      </w:r>
      <w:r w:rsidRPr="00323094">
        <w:rPr>
          <w:rFonts w:ascii="Times New Roman" w:hAnsi="Times New Roman" w:cs="Times New Roman"/>
          <w:color w:val="000000"/>
          <w:sz w:val="24"/>
          <w:szCs w:val="24"/>
        </w:rPr>
        <w:t xml:space="preserve"> Заказчиком Акта приемки выполненных работ (КС-2) и Справки о стоимости выполненных работ и затрат (КС-3), а также получения от Генерального подрядчика счета и счета-фактуры, оформленных в соответствии с требованиями Норм, за вычетом Гарантийного удержания в размере 10 % (Десяти процентов) от стоимости принятых по соответствующим Акту приемки выполненных Работ и Справки о стоимости выполненных Работ и затрат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а также подлежащей </w:t>
      </w:r>
      <w:r w:rsidR="00F008E4" w:rsidRPr="00323094">
        <w:rPr>
          <w:rFonts w:ascii="Times New Roman" w:hAnsi="Times New Roman" w:cs="Times New Roman"/>
          <w:color w:val="000000"/>
          <w:sz w:val="24"/>
          <w:szCs w:val="24"/>
        </w:rPr>
        <w:t>зачету части Авансового платежа</w:t>
      </w:r>
      <w:r w:rsidRPr="00323094">
        <w:rPr>
          <w:rFonts w:ascii="Times New Roman" w:hAnsi="Times New Roman" w:cs="Times New Roman"/>
          <w:color w:val="000000"/>
          <w:sz w:val="24"/>
          <w:szCs w:val="24"/>
        </w:rPr>
        <w:t xml:space="preserve"> </w:t>
      </w:r>
      <w:r w:rsidR="00990074">
        <w:rPr>
          <w:rFonts w:ascii="Times New Roman" w:hAnsi="Times New Roman" w:cs="Times New Roman"/>
          <w:color w:val="000000"/>
          <w:sz w:val="24"/>
          <w:szCs w:val="24"/>
        </w:rPr>
        <w:t xml:space="preserve">2 </w:t>
      </w:r>
      <w:r w:rsidRPr="00323094">
        <w:rPr>
          <w:rFonts w:ascii="Times New Roman" w:hAnsi="Times New Roman" w:cs="Times New Roman"/>
          <w:color w:val="000000"/>
          <w:sz w:val="24"/>
          <w:szCs w:val="24"/>
        </w:rPr>
        <w:t xml:space="preserve">(пропорционально соотношению стоимости выполненных работ к </w:t>
      </w:r>
      <w:r w:rsidR="004F4A00" w:rsidRPr="00B56F57">
        <w:rPr>
          <w:rFonts w:ascii="Times New Roman" w:hAnsi="Times New Roman" w:cs="Times New Roman"/>
          <w:color w:val="000000" w:themeColor="text1"/>
          <w:sz w:val="24"/>
          <w:szCs w:val="24"/>
        </w:rPr>
        <w:t>стоимости Строительно-монтажных работ</w:t>
      </w:r>
      <w:r w:rsidRPr="00323094">
        <w:rPr>
          <w:rFonts w:ascii="Times New Roman" w:hAnsi="Times New Roman" w:cs="Times New Roman"/>
          <w:color w:val="000000"/>
          <w:sz w:val="24"/>
          <w:szCs w:val="24"/>
        </w:rPr>
        <w:t xml:space="preserve">).  </w:t>
      </w:r>
    </w:p>
    <w:p w:rsidR="00B05E3D" w:rsidRPr="00323094" w:rsidRDefault="00FC680C"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323094">
        <w:rPr>
          <w:rFonts w:ascii="Times New Roman" w:hAnsi="Times New Roman" w:cs="Times New Roman"/>
          <w:sz w:val="24"/>
          <w:szCs w:val="24"/>
        </w:rPr>
        <w:t xml:space="preserve">производимых на Строительной площадке, и включать в себя в том числе оплату за Материалы и Оборудование, использованные в Строительно-монтажных работах. </w:t>
      </w:r>
    </w:p>
    <w:p w:rsidR="00942CAB" w:rsidRPr="00323094" w:rsidRDefault="00942CAB"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подрядчика.</w:t>
      </w:r>
    </w:p>
    <w:p w:rsidR="00FC680C" w:rsidRPr="00323094"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Несвоевременное представление </w:t>
      </w:r>
      <w:r w:rsidRPr="00323094">
        <w:rPr>
          <w:rFonts w:ascii="Times New Roman" w:hAnsi="Times New Roman" w:cs="Times New Roman"/>
          <w:sz w:val="24"/>
          <w:szCs w:val="24"/>
        </w:rPr>
        <w:t>Генеральным подрядчиком документов, предусмотренных настоящим разделом Договора (в т</w:t>
      </w:r>
      <w:r w:rsidR="009B1019" w:rsidRPr="00323094">
        <w:rPr>
          <w:rFonts w:ascii="Times New Roman" w:hAnsi="Times New Roman" w:cs="Times New Roman"/>
          <w:sz w:val="24"/>
          <w:szCs w:val="24"/>
        </w:rPr>
        <w:t>ом числе счетов, счетов-фактур</w:t>
      </w:r>
      <w:r w:rsidRPr="00323094">
        <w:rPr>
          <w:rFonts w:ascii="Times New Roman" w:hAnsi="Times New Roman" w:cs="Times New Roman"/>
          <w:sz w:val="24"/>
          <w:szCs w:val="24"/>
        </w:rPr>
        <w:t xml:space="preserve">) </w:t>
      </w:r>
      <w:r w:rsidRPr="00323094">
        <w:rPr>
          <w:rFonts w:ascii="Times New Roman" w:hAnsi="Times New Roman" w:cs="Times New Roman"/>
          <w:color w:val="000000" w:themeColor="text1"/>
          <w:sz w:val="24"/>
          <w:szCs w:val="24"/>
        </w:rPr>
        <w:t>влечет увеличение срока для уплаты соответствующего платежа на срок просрочки Генерального подрядчика.</w:t>
      </w:r>
    </w:p>
    <w:p w:rsidR="00942CAB" w:rsidRPr="00323094" w:rsidRDefault="00942CAB"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w:t>
      </w:r>
      <w:r w:rsidR="00614F26" w:rsidRPr="00323094">
        <w:rPr>
          <w:rFonts w:ascii="Times New Roman" w:hAnsi="Times New Roman" w:cs="Times New Roman"/>
          <w:sz w:val="24"/>
          <w:szCs w:val="24"/>
        </w:rPr>
        <w:t>р</w:t>
      </w:r>
      <w:r w:rsidRPr="00323094">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FC680C" w:rsidRPr="00323094"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Общие требования к расчетам по Авансовым платежам.</w:t>
      </w:r>
    </w:p>
    <w:p w:rsidR="00FC680C" w:rsidRPr="00323094" w:rsidRDefault="00FC680C"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Cs/>
          <w:color w:val="000000" w:themeColor="text1"/>
          <w:sz w:val="24"/>
          <w:szCs w:val="24"/>
        </w:rPr>
        <w:t>Не позднее 5 (Пяти)</w:t>
      </w:r>
      <w:r w:rsidR="000E43D8" w:rsidRPr="00323094">
        <w:rPr>
          <w:rFonts w:ascii="Times New Roman" w:hAnsi="Times New Roman" w:cs="Times New Roman"/>
          <w:bCs/>
          <w:color w:val="000000" w:themeColor="text1"/>
          <w:sz w:val="24"/>
          <w:szCs w:val="24"/>
        </w:rPr>
        <w:t xml:space="preserve"> дней со дня получения Авансового платежа</w:t>
      </w:r>
      <w:r w:rsidRPr="00323094">
        <w:rPr>
          <w:rFonts w:ascii="Times New Roman" w:hAnsi="Times New Roman" w:cs="Times New Roman"/>
          <w:bCs/>
          <w:color w:val="000000" w:themeColor="text1"/>
          <w:sz w:val="24"/>
          <w:szCs w:val="24"/>
        </w:rPr>
        <w:t xml:space="preserve">, </w:t>
      </w:r>
      <w:r w:rsidR="00155B9F" w:rsidRPr="00323094">
        <w:rPr>
          <w:rFonts w:ascii="Times New Roman" w:hAnsi="Times New Roman" w:cs="Times New Roman"/>
          <w:bCs/>
          <w:color w:val="000000" w:themeColor="text1"/>
          <w:sz w:val="24"/>
          <w:szCs w:val="24"/>
        </w:rPr>
        <w:t>Генеральный п</w:t>
      </w:r>
      <w:r w:rsidRPr="00323094">
        <w:rPr>
          <w:rFonts w:ascii="Times New Roman" w:hAnsi="Times New Roman" w:cs="Times New Roman"/>
          <w:bCs/>
          <w:color w:val="000000" w:themeColor="text1"/>
          <w:sz w:val="24"/>
          <w:szCs w:val="24"/>
        </w:rPr>
        <w:t xml:space="preserve">одрядчик обязан </w:t>
      </w:r>
      <w:r w:rsidRPr="00323094">
        <w:rPr>
          <w:rFonts w:ascii="Times New Roman" w:hAnsi="Times New Roman" w:cs="Times New Roman"/>
          <w:color w:val="000000" w:themeColor="text1"/>
          <w:sz w:val="24"/>
          <w:szCs w:val="24"/>
        </w:rPr>
        <w:t>выставить</w:t>
      </w:r>
      <w:r w:rsidRPr="00323094">
        <w:rPr>
          <w:rFonts w:ascii="Times New Roman" w:hAnsi="Times New Roman" w:cs="Times New Roman"/>
          <w:bCs/>
          <w:color w:val="000000" w:themeColor="text1"/>
          <w:sz w:val="24"/>
          <w:szCs w:val="24"/>
        </w:rPr>
        <w:t xml:space="preserve"> и предоставить Заказчику «авансовый» счет-ф</w:t>
      </w:r>
      <w:r w:rsidR="000E43D8" w:rsidRPr="00323094">
        <w:rPr>
          <w:rFonts w:ascii="Times New Roman" w:hAnsi="Times New Roman" w:cs="Times New Roman"/>
          <w:bCs/>
          <w:color w:val="000000" w:themeColor="text1"/>
          <w:sz w:val="24"/>
          <w:szCs w:val="24"/>
        </w:rPr>
        <w:t>актуру на сумму</w:t>
      </w:r>
      <w:r w:rsidRPr="00323094">
        <w:rPr>
          <w:rFonts w:ascii="Times New Roman" w:hAnsi="Times New Roman" w:cs="Times New Roman"/>
          <w:bCs/>
          <w:color w:val="000000" w:themeColor="text1"/>
          <w:sz w:val="24"/>
          <w:szCs w:val="24"/>
        </w:rPr>
        <w:t xml:space="preserve"> Авансового платежа, оформленный в соответствии с требованиями Норм. </w:t>
      </w:r>
    </w:p>
    <w:p w:rsidR="00155B9F" w:rsidRPr="00323094"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Генеральный п</w:t>
      </w:r>
      <w:r w:rsidR="00155B9F" w:rsidRPr="00323094">
        <w:rPr>
          <w:rFonts w:ascii="Times New Roman" w:hAnsi="Times New Roman" w:cs="Times New Roman"/>
          <w:color w:val="000000" w:themeColor="text1"/>
          <w:sz w:val="24"/>
          <w:szCs w:val="24"/>
        </w:rPr>
        <w:t>одрядчик</w:t>
      </w:r>
      <w:r w:rsidR="00155B9F" w:rsidRPr="00323094">
        <w:rPr>
          <w:rFonts w:ascii="Times New Roman" w:hAnsi="Times New Roman" w:cs="Times New Roman"/>
          <w:bCs/>
          <w:color w:val="000000" w:themeColor="text1"/>
          <w:sz w:val="24"/>
          <w:szCs w:val="24"/>
        </w:rPr>
        <w:t xml:space="preserve"> обязан возв</w:t>
      </w:r>
      <w:r w:rsidR="000E43D8" w:rsidRPr="00323094">
        <w:rPr>
          <w:rFonts w:ascii="Times New Roman" w:hAnsi="Times New Roman" w:cs="Times New Roman"/>
          <w:bCs/>
          <w:color w:val="000000" w:themeColor="text1"/>
          <w:sz w:val="24"/>
          <w:szCs w:val="24"/>
        </w:rPr>
        <w:t>ратить Заказчику</w:t>
      </w:r>
      <w:r w:rsidR="00155B9F" w:rsidRPr="00323094">
        <w:rPr>
          <w:rFonts w:ascii="Times New Roman" w:hAnsi="Times New Roman" w:cs="Times New Roman"/>
          <w:bCs/>
          <w:color w:val="000000" w:themeColor="text1"/>
          <w:sz w:val="24"/>
          <w:szCs w:val="24"/>
        </w:rPr>
        <w:t xml:space="preserve"> Авансовый платеж в случаях и порядке, установленных Нормами и настоящим Договором.</w:t>
      </w:r>
    </w:p>
    <w:p w:rsidR="00155B9F" w:rsidRPr="00323094"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обязан использовать Авансовый платеж путем целевого расходования </w:t>
      </w:r>
      <w:r w:rsidR="000E43D8" w:rsidRPr="00323094">
        <w:rPr>
          <w:rFonts w:ascii="Times New Roman" w:hAnsi="Times New Roman" w:cs="Times New Roman"/>
          <w:sz w:val="24"/>
          <w:szCs w:val="24"/>
        </w:rPr>
        <w:t xml:space="preserve">его </w:t>
      </w:r>
      <w:r w:rsidR="00155B9F" w:rsidRPr="00323094">
        <w:rPr>
          <w:rFonts w:ascii="Times New Roman" w:hAnsi="Times New Roman" w:cs="Times New Roman"/>
          <w:sz w:val="24"/>
          <w:szCs w:val="24"/>
        </w:rPr>
        <w:t>сумм</w:t>
      </w:r>
      <w:r w:rsidR="000E43D8" w:rsidRPr="00323094">
        <w:rPr>
          <w:rFonts w:ascii="Times New Roman" w:hAnsi="Times New Roman" w:cs="Times New Roman"/>
          <w:sz w:val="24"/>
          <w:szCs w:val="24"/>
        </w:rPr>
        <w:t>ы</w:t>
      </w:r>
      <w:r w:rsidR="00155B9F" w:rsidRPr="00323094">
        <w:rPr>
          <w:rFonts w:ascii="Times New Roman" w:hAnsi="Times New Roman" w:cs="Times New Roman"/>
          <w:sz w:val="24"/>
          <w:szCs w:val="24"/>
        </w:rPr>
        <w:t xml:space="preserve"> на выполнение Работ (в том числе приоб</w:t>
      </w:r>
      <w:r w:rsidR="000E43D8" w:rsidRPr="00323094">
        <w:rPr>
          <w:rFonts w:ascii="Times New Roman" w:hAnsi="Times New Roman" w:cs="Times New Roman"/>
          <w:sz w:val="24"/>
          <w:szCs w:val="24"/>
        </w:rPr>
        <w:t>ретение необходимых Материалов,</w:t>
      </w:r>
      <w:r w:rsidR="00155B9F" w:rsidRPr="00323094">
        <w:rPr>
          <w:rFonts w:ascii="Times New Roman" w:hAnsi="Times New Roman" w:cs="Times New Roman"/>
          <w:sz w:val="24"/>
          <w:szCs w:val="24"/>
        </w:rPr>
        <w:t xml:space="preserve"> Оборудования</w:t>
      </w:r>
      <w:r w:rsidR="000E43D8" w:rsidRPr="00323094">
        <w:rPr>
          <w:rFonts w:ascii="Times New Roman" w:hAnsi="Times New Roman" w:cs="Times New Roman"/>
          <w:sz w:val="24"/>
          <w:szCs w:val="24"/>
        </w:rPr>
        <w:t xml:space="preserve"> и Зелёных насаждений</w:t>
      </w:r>
      <w:r w:rsidR="00155B9F" w:rsidRPr="00323094">
        <w:rPr>
          <w:rFonts w:ascii="Times New Roman" w:hAnsi="Times New Roman" w:cs="Times New Roman"/>
          <w:sz w:val="24"/>
          <w:szCs w:val="24"/>
        </w:rPr>
        <w:t xml:space="preserve">). </w:t>
      </w:r>
    </w:p>
    <w:p w:rsidR="00155B9F" w:rsidRPr="00323094"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одрядчик в течение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w:t>
      </w:r>
    </w:p>
    <w:p w:rsidR="00155B9F" w:rsidRPr="00323094" w:rsidRDefault="00155B9F" w:rsidP="00A93F0D">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lastRenderedPageBreak/>
        <w:t xml:space="preserve">отчет </w:t>
      </w:r>
      <w:r w:rsidR="00BE5BE4" w:rsidRPr="00323094">
        <w:rPr>
          <w:rFonts w:ascii="Times New Roman" w:hAnsi="Times New Roman" w:cs="Times New Roman"/>
          <w:sz w:val="24"/>
          <w:szCs w:val="24"/>
        </w:rPr>
        <w:t>о поступлении и использовании средств Заказчика, перечисляемых по Договору</w:t>
      </w:r>
      <w:r w:rsidRPr="00323094">
        <w:rPr>
          <w:rFonts w:ascii="Times New Roman" w:hAnsi="Times New Roman" w:cs="Times New Roman"/>
          <w:sz w:val="24"/>
          <w:szCs w:val="24"/>
        </w:rPr>
        <w:t>;</w:t>
      </w:r>
    </w:p>
    <w:p w:rsidR="00155B9F" w:rsidRPr="00323094" w:rsidRDefault="00155B9F" w:rsidP="00A93F0D">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копии договоров, заключенных Генеральным подрядчиком с Поставщиками на поставку Материалов и Оборудования, а также копии договоров, заключенных между Генеральным подрядчиком и Субподрядчиками на выполнение соответствующих Работ;</w:t>
      </w:r>
    </w:p>
    <w:p w:rsidR="00155B9F" w:rsidRPr="00323094" w:rsidRDefault="00155B9F" w:rsidP="00A93F0D">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счета на оплату Материалов и Оборудования, выставленные Генеральному подрядчику Поставщиками, счета Субподрядчиков на оплату выполненных Работ;</w:t>
      </w:r>
    </w:p>
    <w:p w:rsidR="00155B9F" w:rsidRPr="00323094" w:rsidRDefault="00155B9F" w:rsidP="00A93F0D">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155B9F" w:rsidRPr="00323094" w:rsidRDefault="00155B9F" w:rsidP="00A93F0D">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00262F" w:rsidRPr="00323094" w:rsidRDefault="00F923C1" w:rsidP="007F47BF">
      <w:pPr>
        <w:pStyle w:val="a4"/>
        <w:numPr>
          <w:ilvl w:val="2"/>
          <w:numId w:val="3"/>
        </w:numPr>
        <w:tabs>
          <w:tab w:val="left" w:pos="-2268"/>
        </w:tabs>
        <w:spacing w:before="120" w:after="120"/>
        <w:ind w:left="993" w:hanging="993"/>
        <w:jc w:val="both"/>
        <w:rPr>
          <w:rFonts w:ascii="Times New Roman" w:hAnsi="Times New Roman"/>
          <w:b/>
          <w:color w:val="000000"/>
          <w:sz w:val="24"/>
          <w:szCs w:val="24"/>
        </w:rPr>
      </w:pPr>
      <w:r w:rsidRPr="00323094">
        <w:rPr>
          <w:rFonts w:ascii="Times New Roman" w:hAnsi="Times New Roman"/>
          <w:bCs/>
          <w:color w:val="000000"/>
          <w:sz w:val="24"/>
          <w:szCs w:val="24"/>
        </w:rPr>
        <w:t xml:space="preserve">Для осуществления Заказчиком оценки финансовой устойчивости, </w:t>
      </w:r>
      <w:r w:rsidR="000C61BD">
        <w:rPr>
          <w:rFonts w:ascii="Times New Roman" w:hAnsi="Times New Roman"/>
          <w:bCs/>
          <w:color w:val="000000"/>
          <w:sz w:val="24"/>
          <w:szCs w:val="24"/>
        </w:rPr>
        <w:t>Генеральный п</w:t>
      </w:r>
      <w:r w:rsidRPr="00323094">
        <w:rPr>
          <w:rFonts w:ascii="Times New Roman" w:hAnsi="Times New Roman"/>
          <w:bCs/>
          <w:color w:val="000000"/>
          <w:sz w:val="24"/>
          <w:szCs w:val="24"/>
        </w:rPr>
        <w:t>одрядчик, в течение 3 (трех) рабочих дней с момента Заключения Договора, предоставляет Заказчику с сопроводительным письмом бухгалтерский баланс (форма №1) и отчет о финансовых результатах (форма №2) за 2 предыдущих года, подтвержденные налоговым органом и заверенные подписью руководителя и оригинально</w:t>
      </w:r>
      <w:r w:rsidR="00821C00" w:rsidRPr="00323094">
        <w:rPr>
          <w:rFonts w:ascii="Times New Roman" w:hAnsi="Times New Roman"/>
          <w:bCs/>
          <w:color w:val="000000"/>
          <w:sz w:val="24"/>
          <w:szCs w:val="24"/>
        </w:rPr>
        <w:t xml:space="preserve">й печатью </w:t>
      </w:r>
      <w:r w:rsidR="000C61BD">
        <w:rPr>
          <w:rFonts w:ascii="Times New Roman" w:hAnsi="Times New Roman"/>
          <w:bCs/>
          <w:color w:val="000000"/>
          <w:sz w:val="24"/>
          <w:szCs w:val="24"/>
        </w:rPr>
        <w:t>Генерального п</w:t>
      </w:r>
      <w:r w:rsidR="00821C00" w:rsidRPr="00323094">
        <w:rPr>
          <w:rFonts w:ascii="Times New Roman" w:hAnsi="Times New Roman"/>
          <w:bCs/>
          <w:color w:val="000000"/>
          <w:sz w:val="24"/>
          <w:szCs w:val="24"/>
        </w:rPr>
        <w:t>одрядчика.  При этом</w:t>
      </w:r>
      <w:r w:rsidRPr="00323094">
        <w:rPr>
          <w:rFonts w:ascii="Times New Roman" w:hAnsi="Times New Roman"/>
          <w:bCs/>
          <w:color w:val="000000"/>
          <w:sz w:val="24"/>
          <w:szCs w:val="24"/>
        </w:rPr>
        <w:t xml:space="preserve"> Заказчик имеет право дополнительно запросить бухгалтерскую отчетность за последний закрытый период текущего года, заверенную подписью руководителя и оригинальной печатью </w:t>
      </w:r>
      <w:r w:rsidR="000C61BD">
        <w:rPr>
          <w:rFonts w:ascii="Times New Roman" w:hAnsi="Times New Roman"/>
          <w:bCs/>
          <w:color w:val="000000"/>
          <w:sz w:val="24"/>
          <w:szCs w:val="24"/>
        </w:rPr>
        <w:t>Генерального п</w:t>
      </w:r>
      <w:r w:rsidRPr="00323094">
        <w:rPr>
          <w:rFonts w:ascii="Times New Roman" w:hAnsi="Times New Roman"/>
          <w:bCs/>
          <w:color w:val="000000"/>
          <w:sz w:val="24"/>
          <w:szCs w:val="24"/>
        </w:rPr>
        <w:t xml:space="preserve">одрядчика. Срок подготовки заключения об оценке финансовой устойчивости Заказчиком – 5 (пять) Рабочих дней с момента предоставления документов. </w:t>
      </w:r>
    </w:p>
    <w:p w:rsidR="00155B9F" w:rsidRPr="00323094" w:rsidRDefault="00155B9F" w:rsidP="00FC2432">
      <w:pPr>
        <w:pStyle w:val="a4"/>
        <w:numPr>
          <w:ilvl w:val="1"/>
          <w:numId w:val="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Генеральным подрядчиком Работ, Генеральный подрядчик не имеет право на удержание результата Работ, а также другого оказавшегося у Генерального подрядчика имущества Заказчика до уплаты Заказчиком соответствующих сумм Генеральному подрядчику. </w:t>
      </w:r>
    </w:p>
    <w:p w:rsidR="00025631" w:rsidRPr="00323094" w:rsidRDefault="00025631" w:rsidP="00025631">
      <w:pPr>
        <w:tabs>
          <w:tab w:val="left" w:pos="-2268"/>
          <w:tab w:val="left" w:pos="-2127"/>
        </w:tabs>
        <w:spacing w:before="120" w:after="120"/>
        <w:jc w:val="both"/>
        <w:rPr>
          <w:rFonts w:ascii="Times New Roman" w:hAnsi="Times New Roman"/>
          <w:b/>
          <w:color w:val="000000"/>
          <w:sz w:val="24"/>
          <w:szCs w:val="24"/>
        </w:rPr>
      </w:pPr>
    </w:p>
    <w:p w:rsidR="00155B9F" w:rsidRPr="00323094" w:rsidRDefault="00155B9F" w:rsidP="00FC2432">
      <w:pPr>
        <w:pStyle w:val="a4"/>
        <w:numPr>
          <w:ilvl w:val="1"/>
          <w:numId w:val="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themeColor="text1"/>
          <w:sz w:val="24"/>
          <w:szCs w:val="24"/>
        </w:rPr>
        <w:t>Возврат Гарантийного удержания.</w:t>
      </w:r>
    </w:p>
    <w:p w:rsidR="00155B9F" w:rsidRPr="00323094" w:rsidRDefault="00155B9F" w:rsidP="00FC2432">
      <w:pPr>
        <w:pStyle w:val="a4"/>
        <w:tabs>
          <w:tab w:val="left" w:pos="-2268"/>
          <w:tab w:val="left" w:pos="-2127"/>
        </w:tabs>
        <w:spacing w:before="120" w:after="120"/>
        <w:ind w:left="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Возврат Гарантийного удержания производится в следующем порядке:</w:t>
      </w:r>
    </w:p>
    <w:p w:rsidR="00BF59E3" w:rsidRPr="00323094" w:rsidRDefault="00942CAB" w:rsidP="00A93F0D">
      <w:pPr>
        <w:pStyle w:val="a4"/>
        <w:numPr>
          <w:ilvl w:val="0"/>
          <w:numId w:val="44"/>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В течение 30 (Тридцати) дней после получения Разрешения на ввод объекта в эксплуатацию</w:t>
      </w:r>
      <w:r w:rsidR="00BF59E3" w:rsidRPr="00323094">
        <w:rPr>
          <w:rFonts w:ascii="Times New Roman" w:hAnsi="Times New Roman" w:cs="Times New Roman"/>
          <w:color w:val="000000"/>
          <w:sz w:val="24"/>
          <w:szCs w:val="24"/>
        </w:rPr>
        <w:t xml:space="preserve">, при условии передачи Заказчику Исполнительной документации в полном объеме и счета Генерального подрядчика на оплату, Заказчик выплачивает Генеральному подрядчику: </w:t>
      </w:r>
    </w:p>
    <w:p w:rsidR="000D3667" w:rsidRPr="00323094" w:rsidRDefault="00BF59E3"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100 % (Сто процентов) от суммы Гарантийного удержания</w:t>
      </w:r>
      <w:r w:rsidR="000D3667" w:rsidRPr="00323094">
        <w:rPr>
          <w:rFonts w:ascii="Times New Roman" w:hAnsi="Times New Roman" w:cs="Times New Roman"/>
          <w:color w:val="000000"/>
          <w:sz w:val="24"/>
          <w:szCs w:val="24"/>
        </w:rPr>
        <w:t>, удержанной из сумм, подлежащих оплате Генеральному подрядчику за выполнен</w:t>
      </w:r>
      <w:r w:rsidR="00070DA8"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w:t>
      </w:r>
      <w:r w:rsidR="004F4A00">
        <w:rPr>
          <w:rFonts w:ascii="Times New Roman" w:hAnsi="Times New Roman" w:cs="Times New Roman"/>
          <w:color w:val="000000"/>
          <w:sz w:val="24"/>
          <w:szCs w:val="24"/>
        </w:rPr>
        <w:t xml:space="preserve">Изыскательские работы и </w:t>
      </w:r>
      <w:r w:rsidR="000D3667" w:rsidRPr="00323094">
        <w:rPr>
          <w:rFonts w:ascii="Times New Roman" w:hAnsi="Times New Roman" w:cs="Times New Roman"/>
          <w:color w:val="000000"/>
          <w:sz w:val="24"/>
          <w:szCs w:val="24"/>
        </w:rPr>
        <w:t>Работ</w:t>
      </w:r>
      <w:r w:rsidR="00070DA8"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по п</w:t>
      </w:r>
      <w:r w:rsidR="003C42D2" w:rsidRPr="00323094">
        <w:rPr>
          <w:rFonts w:ascii="Times New Roman" w:hAnsi="Times New Roman" w:cs="Times New Roman"/>
          <w:color w:val="000000"/>
          <w:sz w:val="24"/>
          <w:szCs w:val="24"/>
        </w:rPr>
        <w:t>одготовке Рабочей документации</w:t>
      </w:r>
      <w:r w:rsidR="004F4A00">
        <w:rPr>
          <w:rFonts w:ascii="Times New Roman" w:hAnsi="Times New Roman" w:cs="Times New Roman"/>
          <w:color w:val="000000"/>
          <w:sz w:val="24"/>
          <w:szCs w:val="24"/>
        </w:rPr>
        <w:t xml:space="preserve">, а также </w:t>
      </w:r>
      <w:r w:rsidR="000D3667" w:rsidRPr="00323094">
        <w:rPr>
          <w:rFonts w:ascii="Times New Roman" w:hAnsi="Times New Roman" w:cs="Times New Roman"/>
          <w:color w:val="000000"/>
          <w:sz w:val="24"/>
          <w:szCs w:val="24"/>
        </w:rPr>
        <w:t xml:space="preserve"> </w:t>
      </w:r>
    </w:p>
    <w:p w:rsidR="000D3667" w:rsidRPr="00323094" w:rsidRDefault="000D3667"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50 % (Пятьдесят процентов) от суммы Гарантийного удержания, удержанной из сумм, подлежащих оплате Генеральному подрядчику за выполнен</w:t>
      </w:r>
      <w:r w:rsidR="00124295" w:rsidRPr="00323094">
        <w:rPr>
          <w:rFonts w:ascii="Times New Roman" w:hAnsi="Times New Roman" w:cs="Times New Roman"/>
          <w:color w:val="000000"/>
          <w:sz w:val="24"/>
          <w:szCs w:val="24"/>
        </w:rPr>
        <w:t>ные</w:t>
      </w:r>
      <w:r w:rsidRPr="00323094">
        <w:rPr>
          <w:rFonts w:ascii="Times New Roman" w:hAnsi="Times New Roman" w:cs="Times New Roman"/>
          <w:color w:val="000000"/>
          <w:sz w:val="24"/>
          <w:szCs w:val="24"/>
        </w:rPr>
        <w:t xml:space="preserve"> Строительно-монтажны</w:t>
      </w:r>
      <w:r w:rsidR="00124295" w:rsidRPr="00323094">
        <w:rPr>
          <w:rFonts w:ascii="Times New Roman" w:hAnsi="Times New Roman" w:cs="Times New Roman"/>
          <w:color w:val="000000"/>
          <w:sz w:val="24"/>
          <w:szCs w:val="24"/>
        </w:rPr>
        <w:t>е</w:t>
      </w:r>
      <w:r w:rsidRPr="00323094">
        <w:rPr>
          <w:rFonts w:ascii="Times New Roman" w:hAnsi="Times New Roman" w:cs="Times New Roman"/>
          <w:color w:val="000000"/>
          <w:sz w:val="24"/>
          <w:szCs w:val="24"/>
        </w:rPr>
        <w:t xml:space="preserve"> работ</w:t>
      </w:r>
      <w:r w:rsidR="00124295"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w:t>
      </w:r>
    </w:p>
    <w:p w:rsidR="00942CAB" w:rsidRPr="00323094" w:rsidRDefault="00D8605B" w:rsidP="00A93F0D">
      <w:pPr>
        <w:pStyle w:val="a4"/>
        <w:numPr>
          <w:ilvl w:val="0"/>
          <w:numId w:val="44"/>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В течение 30</w:t>
      </w:r>
      <w:r w:rsidR="000D3667" w:rsidRPr="00323094">
        <w:rPr>
          <w:rFonts w:ascii="Times New Roman" w:hAnsi="Times New Roman" w:cs="Times New Roman"/>
          <w:color w:val="000000"/>
          <w:sz w:val="24"/>
          <w:szCs w:val="24"/>
        </w:rPr>
        <w:t xml:space="preserve"> (Тридцати) дней после подписания Акта об окончании Гарантийного периода, при условии передачи Заказчику счета на оплату, Заказчик выплачивает Генеральному подрядчику оставшиеся 50 % (Пятьдесят процентов) от суммы Гарантийного удержания, удержанной из сумм, подлежащих оплате Генеральному подрядчику за выполнен</w:t>
      </w:r>
      <w:r w:rsidR="009D7F27"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Строительно-монтажны</w:t>
      </w:r>
      <w:r w:rsidR="009D7F27" w:rsidRPr="00323094">
        <w:rPr>
          <w:rFonts w:ascii="Times New Roman" w:hAnsi="Times New Roman" w:cs="Times New Roman"/>
          <w:color w:val="000000"/>
          <w:sz w:val="24"/>
          <w:szCs w:val="24"/>
        </w:rPr>
        <w:t>е</w:t>
      </w:r>
      <w:r w:rsidR="000D3667" w:rsidRPr="00323094">
        <w:rPr>
          <w:rFonts w:ascii="Times New Roman" w:hAnsi="Times New Roman" w:cs="Times New Roman"/>
          <w:color w:val="000000"/>
          <w:sz w:val="24"/>
          <w:szCs w:val="24"/>
        </w:rPr>
        <w:t xml:space="preserve"> работ</w:t>
      </w:r>
      <w:r w:rsidR="009D7F27"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w:t>
      </w:r>
      <w:r w:rsidR="00BF59E3" w:rsidRPr="00323094">
        <w:rPr>
          <w:rFonts w:ascii="Times New Roman" w:hAnsi="Times New Roman" w:cs="Times New Roman"/>
          <w:color w:val="000000"/>
          <w:sz w:val="24"/>
          <w:szCs w:val="24"/>
        </w:rPr>
        <w:t xml:space="preserve">  </w:t>
      </w:r>
      <w:r w:rsidR="00942CAB" w:rsidRPr="00323094">
        <w:rPr>
          <w:rFonts w:ascii="Times New Roman" w:hAnsi="Times New Roman" w:cs="Times New Roman"/>
          <w:color w:val="000000"/>
          <w:sz w:val="24"/>
          <w:szCs w:val="24"/>
        </w:rPr>
        <w:t xml:space="preserve">  </w:t>
      </w:r>
    </w:p>
    <w:p w:rsidR="00155B9F" w:rsidRPr="00323094" w:rsidRDefault="00155B9F" w:rsidP="00FC2432">
      <w:pPr>
        <w:tabs>
          <w:tab w:val="left" w:pos="-2268"/>
          <w:tab w:val="left" w:pos="-2127"/>
        </w:tabs>
        <w:spacing w:before="120" w:after="120"/>
        <w:jc w:val="both"/>
        <w:rPr>
          <w:rFonts w:ascii="Times New Roman" w:hAnsi="Times New Roman"/>
          <w:b/>
          <w:color w:val="000000"/>
          <w:sz w:val="24"/>
          <w:szCs w:val="24"/>
        </w:rPr>
      </w:pPr>
    </w:p>
    <w:bookmarkEnd w:id="17"/>
    <w:bookmarkEnd w:id="18"/>
    <w:bookmarkEnd w:id="19"/>
    <w:p w:rsidR="002D2451" w:rsidRPr="00323094" w:rsidRDefault="007E5630" w:rsidP="00FC2432">
      <w:pPr>
        <w:pStyle w:val="a4"/>
        <w:numPr>
          <w:ilvl w:val="0"/>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УСЛУГИ ЗАКАЗЧИКА</w:t>
      </w:r>
    </w:p>
    <w:p w:rsidR="0093442A" w:rsidRPr="00323094" w:rsidRDefault="0093442A" w:rsidP="00FC2432">
      <w:pPr>
        <w:pStyle w:val="a4"/>
        <w:numPr>
          <w:ilvl w:val="1"/>
          <w:numId w:val="3"/>
        </w:numPr>
        <w:spacing w:before="120" w:after="120"/>
        <w:ind w:left="993" w:right="-1" w:hanging="993"/>
        <w:jc w:val="both"/>
        <w:rPr>
          <w:rFonts w:ascii="Times New Roman" w:hAnsi="Times New Roman"/>
          <w:b/>
          <w:bCs/>
          <w:sz w:val="24"/>
          <w:szCs w:val="24"/>
        </w:rPr>
      </w:pPr>
      <w:r w:rsidRPr="00323094">
        <w:rPr>
          <w:rFonts w:ascii="Times New Roman" w:hAnsi="Times New Roman"/>
          <w:bCs/>
          <w:sz w:val="24"/>
          <w:szCs w:val="24"/>
        </w:rPr>
        <w:t>Заказчик оказывает услуги по содержанию Строительной площадки</w:t>
      </w:r>
      <w:r w:rsidR="00B4444D" w:rsidRPr="00323094">
        <w:rPr>
          <w:rFonts w:ascii="Times New Roman" w:hAnsi="Times New Roman"/>
          <w:bCs/>
          <w:sz w:val="24"/>
          <w:szCs w:val="24"/>
        </w:rPr>
        <w:t>.</w:t>
      </w:r>
      <w:r w:rsidRPr="00323094">
        <w:rPr>
          <w:rFonts w:ascii="Times New Roman" w:hAnsi="Times New Roman"/>
          <w:bCs/>
          <w:sz w:val="24"/>
          <w:szCs w:val="24"/>
        </w:rPr>
        <w:t xml:space="preserve"> В услуги по содержанию Строительной площадки включены услуги по:</w:t>
      </w:r>
    </w:p>
    <w:p w:rsidR="0093442A" w:rsidRPr="00323094" w:rsidRDefault="0093442A"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поставке электроэнергии на освещение периметра и дорог Инновационного центра «Сколково»;</w:t>
      </w:r>
    </w:p>
    <w:p w:rsidR="0093442A" w:rsidRPr="00323094" w:rsidRDefault="0093442A"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водопровода для нужд строительства на территории Инновационного центра «Сколково»;</w:t>
      </w:r>
    </w:p>
    <w:p w:rsidR="0093442A" w:rsidRPr="00323094" w:rsidRDefault="0093442A"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обслуживания систем водоснабжения и приема сточных вод в городскую канализацию;</w:t>
      </w:r>
    </w:p>
    <w:p w:rsidR="0093442A" w:rsidRPr="00323094" w:rsidRDefault="002F6D41"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аварийно-восстановительным работам </w:t>
      </w:r>
      <w:r w:rsidR="005A62F7" w:rsidRPr="00323094">
        <w:rPr>
          <w:rFonts w:ascii="Times New Roman" w:hAnsi="Times New Roman" w:cs="Times New Roman"/>
          <w:bCs/>
          <w:sz w:val="24"/>
          <w:szCs w:val="24"/>
        </w:rPr>
        <w:t xml:space="preserve">и </w:t>
      </w:r>
      <w:r w:rsidR="0093442A" w:rsidRPr="00323094">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93442A" w:rsidRPr="00323094" w:rsidRDefault="0093442A"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ограждения территории Центра с инженерно-техническими средствами охраны (ИТСО);</w:t>
      </w:r>
    </w:p>
    <w:p w:rsidR="0093442A" w:rsidRPr="00323094" w:rsidRDefault="00500DDF"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эксплуатации и </w:t>
      </w:r>
      <w:r w:rsidR="0093442A" w:rsidRPr="00323094">
        <w:rPr>
          <w:rFonts w:ascii="Times New Roman" w:hAnsi="Times New Roman" w:cs="Times New Roman"/>
          <w:bCs/>
          <w:sz w:val="24"/>
          <w:szCs w:val="24"/>
        </w:rPr>
        <w:t xml:space="preserve">содержанию временных </w:t>
      </w:r>
      <w:r w:rsidRPr="00323094">
        <w:rPr>
          <w:rFonts w:ascii="Times New Roman" w:hAnsi="Times New Roman" w:cs="Times New Roman"/>
          <w:bCs/>
          <w:sz w:val="24"/>
          <w:szCs w:val="24"/>
        </w:rPr>
        <w:t xml:space="preserve">объектов (временных </w:t>
      </w:r>
      <w:r w:rsidR="0093442A" w:rsidRPr="00323094">
        <w:rPr>
          <w:rFonts w:ascii="Times New Roman" w:hAnsi="Times New Roman" w:cs="Times New Roman"/>
          <w:bCs/>
          <w:sz w:val="24"/>
          <w:szCs w:val="24"/>
        </w:rPr>
        <w:t>и постоянных дорог</w:t>
      </w:r>
      <w:r w:rsidRPr="00323094">
        <w:rPr>
          <w:rFonts w:ascii="Times New Roman" w:hAnsi="Times New Roman" w:cs="Times New Roman"/>
          <w:bCs/>
          <w:sz w:val="24"/>
          <w:szCs w:val="24"/>
        </w:rPr>
        <w:t>, ограждения)</w:t>
      </w:r>
      <w:r w:rsidR="0093442A" w:rsidRPr="00323094">
        <w:rPr>
          <w:rFonts w:ascii="Times New Roman" w:hAnsi="Times New Roman" w:cs="Times New Roman"/>
          <w:bCs/>
          <w:sz w:val="24"/>
          <w:szCs w:val="24"/>
        </w:rPr>
        <w:t>;</w:t>
      </w:r>
    </w:p>
    <w:p w:rsidR="00F82D50" w:rsidRPr="00323094" w:rsidRDefault="00F82D50"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демонтажу временных конструкций;</w:t>
      </w:r>
    </w:p>
    <w:p w:rsidR="0093442A" w:rsidRPr="00323094" w:rsidRDefault="0093442A" w:rsidP="00A93F0D">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охране периметра по территории Инновационного центра  «Сколково». </w:t>
      </w:r>
    </w:p>
    <w:p w:rsidR="0093442A" w:rsidRPr="00323094"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 xml:space="preserve">Услуги </w:t>
      </w:r>
      <w:r w:rsidR="00B4444D" w:rsidRPr="00323094">
        <w:rPr>
          <w:rFonts w:ascii="Times New Roman" w:hAnsi="Times New Roman"/>
          <w:bCs/>
          <w:sz w:val="24"/>
          <w:szCs w:val="24"/>
        </w:rPr>
        <w:t xml:space="preserve">по содержанию Строительной площадки </w:t>
      </w:r>
      <w:r w:rsidRPr="00323094">
        <w:rPr>
          <w:rFonts w:ascii="Times New Roman" w:hAnsi="Times New Roman"/>
          <w:bCs/>
          <w:sz w:val="24"/>
          <w:szCs w:val="24"/>
        </w:rPr>
        <w:t xml:space="preserve">предоставляются в течение всего срока выполнения Строительно-монтажных </w:t>
      </w:r>
      <w:r w:rsidR="00F34F63" w:rsidRPr="00323094">
        <w:rPr>
          <w:rFonts w:ascii="Times New Roman" w:hAnsi="Times New Roman"/>
          <w:bCs/>
          <w:sz w:val="24"/>
          <w:szCs w:val="24"/>
        </w:rPr>
        <w:t>р</w:t>
      </w:r>
      <w:r w:rsidRPr="00323094">
        <w:rPr>
          <w:rFonts w:ascii="Times New Roman" w:hAnsi="Times New Roman"/>
          <w:bCs/>
          <w:sz w:val="24"/>
          <w:szCs w:val="24"/>
        </w:rPr>
        <w:t xml:space="preserve">абот: с даты передачи Генеральному подрядчику Строительной площадки по дату подписания Сторонами </w:t>
      </w:r>
      <w:r w:rsidRPr="00323094">
        <w:rPr>
          <w:rFonts w:ascii="Times New Roman" w:hAnsi="Times New Roman" w:cs="Times New Roman"/>
          <w:color w:val="000000"/>
          <w:sz w:val="24"/>
          <w:szCs w:val="24"/>
        </w:rPr>
        <w:t>Акта приемки законченного строительством Объекта</w:t>
      </w:r>
      <w:r w:rsidR="008E4B85" w:rsidRPr="00323094">
        <w:rPr>
          <w:rFonts w:ascii="Times New Roman" w:hAnsi="Times New Roman" w:cs="Times New Roman"/>
          <w:color w:val="000000"/>
          <w:sz w:val="24"/>
          <w:szCs w:val="24"/>
        </w:rPr>
        <w:t xml:space="preserve"> или дату досрочного прекращения настоящего Договора по любым основаниям</w:t>
      </w:r>
      <w:r w:rsidRPr="00323094">
        <w:rPr>
          <w:rFonts w:ascii="Times New Roman" w:hAnsi="Times New Roman"/>
          <w:bCs/>
          <w:sz w:val="24"/>
          <w:szCs w:val="24"/>
        </w:rPr>
        <w:t>.</w:t>
      </w:r>
    </w:p>
    <w:p w:rsidR="0093442A" w:rsidRPr="00323094"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t xml:space="preserve">Стороны определили, что вознаграждение за оказание услуг по содержанию Строительной площадки составляют сумму, равную </w:t>
      </w:r>
      <w:r w:rsidR="00B4444D" w:rsidRPr="00323094">
        <w:rPr>
          <w:rFonts w:ascii="Times New Roman" w:hAnsi="Times New Roman" w:cs="Times New Roman"/>
          <w:bCs/>
          <w:sz w:val="24"/>
          <w:szCs w:val="24"/>
        </w:rPr>
        <w:t>1,55 %</w:t>
      </w:r>
      <w:r w:rsidRPr="00323094">
        <w:rPr>
          <w:rFonts w:ascii="Times New Roman" w:hAnsi="Times New Roman" w:cs="Times New Roman"/>
          <w:b/>
          <w:bCs/>
          <w:sz w:val="24"/>
          <w:szCs w:val="24"/>
        </w:rPr>
        <w:t xml:space="preserve"> </w:t>
      </w:r>
      <w:r w:rsidR="00B4444D" w:rsidRPr="00323094">
        <w:rPr>
          <w:rFonts w:ascii="Times New Roman" w:hAnsi="Times New Roman" w:cs="Times New Roman"/>
          <w:bCs/>
          <w:sz w:val="24"/>
          <w:szCs w:val="24"/>
        </w:rPr>
        <w:t xml:space="preserve">(Один и пятьдесят пять сотых процента) от стоимости Строительно-монтажных </w:t>
      </w:r>
      <w:r w:rsidR="00F34F63" w:rsidRPr="00323094">
        <w:rPr>
          <w:rFonts w:ascii="Times New Roman" w:hAnsi="Times New Roman" w:cs="Times New Roman"/>
          <w:bCs/>
          <w:sz w:val="24"/>
          <w:szCs w:val="24"/>
        </w:rPr>
        <w:t>р</w:t>
      </w:r>
      <w:r w:rsidR="00B4444D" w:rsidRPr="00323094">
        <w:rPr>
          <w:rFonts w:ascii="Times New Roman" w:hAnsi="Times New Roman" w:cs="Times New Roman"/>
          <w:bCs/>
          <w:sz w:val="24"/>
          <w:szCs w:val="24"/>
        </w:rPr>
        <w:t xml:space="preserve">абот (подпункт </w:t>
      </w:r>
      <w:ins w:id="20" w:author="Sokolova" w:date="2014-11-10T13:48:00Z">
        <w:r w:rsidR="009B01C3" w:rsidRPr="009B01C3">
          <w:rPr>
            <w:rFonts w:ascii="Times New Roman" w:hAnsi="Times New Roman" w:cs="Times New Roman"/>
            <w:bCs/>
            <w:sz w:val="24"/>
            <w:szCs w:val="24"/>
          </w:rPr>
          <w:t>3</w:t>
        </w:r>
      </w:ins>
      <w:bookmarkStart w:id="21" w:name="_GoBack"/>
      <w:bookmarkEnd w:id="21"/>
      <w:del w:id="22" w:author="Sokolova" w:date="2014-11-10T13:48:00Z">
        <w:r w:rsidR="00B4444D" w:rsidRPr="00323094" w:rsidDel="009B01C3">
          <w:rPr>
            <w:rFonts w:ascii="Times New Roman" w:hAnsi="Times New Roman" w:cs="Times New Roman"/>
            <w:bCs/>
            <w:sz w:val="24"/>
            <w:szCs w:val="24"/>
          </w:rPr>
          <w:delText>2</w:delText>
        </w:r>
      </w:del>
      <w:r w:rsidR="00B4444D" w:rsidRPr="00323094">
        <w:rPr>
          <w:rFonts w:ascii="Times New Roman" w:hAnsi="Times New Roman" w:cs="Times New Roman"/>
          <w:bCs/>
          <w:sz w:val="24"/>
          <w:szCs w:val="24"/>
        </w:rPr>
        <w:t xml:space="preserve"> пункта 5.1. настоящего Договора)</w:t>
      </w:r>
      <w:r w:rsidRPr="00323094">
        <w:rPr>
          <w:rFonts w:ascii="Times New Roman" w:hAnsi="Times New Roman" w:cs="Times New Roman"/>
          <w:bCs/>
          <w:sz w:val="24"/>
          <w:szCs w:val="24"/>
        </w:rPr>
        <w:t>.</w:t>
      </w:r>
      <w:r w:rsidR="008E4B85" w:rsidRPr="00323094">
        <w:rPr>
          <w:rFonts w:ascii="Times New Roman" w:hAnsi="Times New Roman" w:cs="Times New Roman"/>
          <w:bCs/>
          <w:sz w:val="24"/>
          <w:szCs w:val="24"/>
        </w:rPr>
        <w:t xml:space="preserve"> </w:t>
      </w:r>
      <w:r w:rsidR="003C42D2" w:rsidRPr="00323094">
        <w:rPr>
          <w:rFonts w:ascii="Times New Roman" w:hAnsi="Times New Roman" w:cs="Times New Roman"/>
          <w:bCs/>
          <w:sz w:val="24"/>
          <w:szCs w:val="24"/>
        </w:rPr>
        <w:t>Стоимость вознаграждения</w:t>
      </w:r>
      <w:r w:rsidR="009A3A2A" w:rsidRPr="00323094">
        <w:rPr>
          <w:rFonts w:ascii="Times New Roman" w:hAnsi="Times New Roman" w:cs="Times New Roman"/>
          <w:bCs/>
          <w:sz w:val="24"/>
          <w:szCs w:val="24"/>
        </w:rPr>
        <w:t xml:space="preserve"> содержит в том числе НДС по ставке 18%.</w:t>
      </w:r>
      <w:r w:rsidRPr="00323094">
        <w:rPr>
          <w:rFonts w:ascii="Times New Roman" w:hAnsi="Times New Roman" w:cs="Times New Roman"/>
          <w:bCs/>
          <w:sz w:val="24"/>
          <w:szCs w:val="24"/>
        </w:rPr>
        <w:t xml:space="preserve"> </w:t>
      </w:r>
    </w:p>
    <w:p w:rsidR="008E4B85" w:rsidRPr="00323094"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lastRenderedPageBreak/>
        <w:t xml:space="preserve">Заказчик выставляет Генеральному подрядчику счет на 100% </w:t>
      </w:r>
      <w:r w:rsidR="00452ED3" w:rsidRPr="00323094">
        <w:rPr>
          <w:rFonts w:ascii="Times New Roman" w:hAnsi="Times New Roman" w:cs="Times New Roman"/>
          <w:bCs/>
          <w:sz w:val="24"/>
          <w:szCs w:val="24"/>
        </w:rPr>
        <w:t xml:space="preserve">предоплату </w:t>
      </w:r>
      <w:r w:rsidRPr="00323094">
        <w:rPr>
          <w:rFonts w:ascii="Times New Roman" w:hAnsi="Times New Roman" w:cs="Times New Roman"/>
          <w:bCs/>
          <w:sz w:val="24"/>
          <w:szCs w:val="24"/>
        </w:rPr>
        <w:t xml:space="preserve">за предоставленные услуги по 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в течение 5 (пяти) Рабочих дней после подписания </w:t>
      </w:r>
      <w:r w:rsidR="00452ED3" w:rsidRPr="00323094">
        <w:rPr>
          <w:rFonts w:ascii="Times New Roman" w:hAnsi="Times New Roman" w:cs="Times New Roman"/>
          <w:bCs/>
          <w:sz w:val="24"/>
          <w:szCs w:val="24"/>
        </w:rPr>
        <w:t>Договора</w:t>
      </w:r>
      <w:r w:rsidRPr="00323094">
        <w:rPr>
          <w:rFonts w:ascii="Times New Roman" w:hAnsi="Times New Roman" w:cs="Times New Roman"/>
          <w:bCs/>
          <w:sz w:val="24"/>
          <w:szCs w:val="24"/>
        </w:rPr>
        <w:t>.</w:t>
      </w:r>
    </w:p>
    <w:p w:rsidR="008E4B85" w:rsidRPr="00323094" w:rsidRDefault="0093442A" w:rsidP="00FC2432">
      <w:pPr>
        <w:pStyle w:val="a4"/>
        <w:numPr>
          <w:ilvl w:val="1"/>
          <w:numId w:val="3"/>
        </w:numPr>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bCs/>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8E4B85" w:rsidRPr="00323094">
        <w:rPr>
          <w:rFonts w:ascii="Times New Roman" w:hAnsi="Times New Roman" w:cs="Times New Roman"/>
          <w:bCs/>
          <w:sz w:val="24"/>
          <w:szCs w:val="24"/>
        </w:rPr>
        <w:t>а</w:t>
      </w:r>
      <w:r w:rsidRPr="00323094">
        <w:rPr>
          <w:rFonts w:ascii="Times New Roman" w:hAnsi="Times New Roman" w:cs="Times New Roman"/>
          <w:bCs/>
          <w:sz w:val="24"/>
          <w:szCs w:val="24"/>
        </w:rPr>
        <w:t xml:space="preserve">кт приемки услуг по 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а также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чет-фактуру на стоимость услуг</w:t>
      </w:r>
      <w:r w:rsidR="008E4B85" w:rsidRPr="00323094">
        <w:rPr>
          <w:rFonts w:ascii="Times New Roman" w:hAnsi="Times New Roman" w:cs="Times New Roman"/>
          <w:bCs/>
          <w:sz w:val="24"/>
          <w:szCs w:val="24"/>
        </w:rPr>
        <w:t xml:space="preserve"> по содержанию Строительной площадки</w:t>
      </w:r>
      <w:r w:rsidRPr="00323094">
        <w:rPr>
          <w:rFonts w:ascii="Times New Roman" w:hAnsi="Times New Roman" w:cs="Times New Roman"/>
          <w:bCs/>
          <w:sz w:val="24"/>
          <w:szCs w:val="24"/>
        </w:rPr>
        <w:t xml:space="preserve">, оказанных за соответствующий период. </w:t>
      </w:r>
      <w:r w:rsidR="008E4B85" w:rsidRPr="00323094">
        <w:rPr>
          <w:rFonts w:ascii="Times New Roman" w:hAnsi="Times New Roman" w:cs="Times New Roman"/>
          <w:bCs/>
          <w:sz w:val="24"/>
          <w:szCs w:val="24"/>
        </w:rPr>
        <w:t>Стоимость услуг по содержанию Строительной площадки рассчитывается по формуле:</w:t>
      </w:r>
    </w:p>
    <w:p w:rsidR="0093442A" w:rsidRPr="00323094" w:rsidRDefault="008E4B85" w:rsidP="00FC2432">
      <w:pPr>
        <w:pStyle w:val="a4"/>
        <w:spacing w:before="120" w:after="120"/>
        <w:ind w:left="993" w:right="-1"/>
        <w:jc w:val="both"/>
        <w:rPr>
          <w:rFonts w:ascii="Times New Roman" w:hAnsi="Times New Roman"/>
          <w:bCs/>
          <w:sz w:val="24"/>
          <w:szCs w:val="24"/>
        </w:rPr>
      </w:pPr>
      <w:r w:rsidRPr="00323094">
        <w:rPr>
          <w:rFonts w:ascii="Times New Roman" w:hAnsi="Times New Roman"/>
          <w:bCs/>
          <w:sz w:val="24"/>
          <w:szCs w:val="24"/>
        </w:rPr>
        <w:t>СУ=КС*С/100%, где:</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323094" w:rsidRDefault="004F4177"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 xml:space="preserve">С – 1,55 %.  </w:t>
      </w:r>
    </w:p>
    <w:p w:rsidR="0093442A" w:rsidRPr="00323094" w:rsidRDefault="004F4177"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Генеральный подрядчик производит оплату авансовым платежом за услуги по содержанию Строительной площадки, в размере 100% в течение 30 (Тридцати) дней с момента выставления счета Заказчиком в соответствии с пунктом 9.4. настоящего Договора.</w:t>
      </w:r>
      <w:r w:rsidRPr="00323094">
        <w:t xml:space="preserve"> </w:t>
      </w:r>
      <w:r w:rsidRPr="00323094">
        <w:rPr>
          <w:rFonts w:ascii="Times New Roman" w:hAnsi="Times New Roman"/>
          <w:bCs/>
          <w:sz w:val="24"/>
          <w:szCs w:val="24"/>
        </w:rPr>
        <w:t>Зачет аванса производится в соответствии с порядком, установленным в пункте 9.5. настоящего Договора</w:t>
      </w:r>
      <w:r w:rsidR="0093442A" w:rsidRPr="00323094">
        <w:rPr>
          <w:rFonts w:ascii="Times New Roman" w:hAnsi="Times New Roman" w:cs="Times New Roman"/>
          <w:bCs/>
          <w:sz w:val="24"/>
          <w:szCs w:val="24"/>
        </w:rPr>
        <w:t>.</w:t>
      </w:r>
    </w:p>
    <w:p w:rsidR="0093442A" w:rsidRPr="00323094"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sz w:val="24"/>
          <w:szCs w:val="24"/>
        </w:rPr>
        <w:t>В случае если в связи с изменением Цены договора, изменится размер вознаграждения за услуги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вознаграждения Заказчика в соответствии с п. 9.</w:t>
      </w:r>
      <w:r w:rsidR="004F4177" w:rsidRPr="00323094">
        <w:rPr>
          <w:rFonts w:ascii="Times New Roman" w:hAnsi="Times New Roman"/>
          <w:sz w:val="24"/>
          <w:szCs w:val="24"/>
        </w:rPr>
        <w:t>5</w:t>
      </w:r>
      <w:r w:rsidRPr="00323094">
        <w:rPr>
          <w:rFonts w:ascii="Times New Roman" w:hAnsi="Times New Roman"/>
          <w:sz w:val="24"/>
          <w:szCs w:val="24"/>
        </w:rPr>
        <w:t xml:space="preserve">. Договора. В случае если размер вознаграждения за услуги Заказчика увеличится, Генеральный подрядчик обязан перечислить Заказчику сумму вознаграждения, превышающую ранее перечисленную, в течение 30 (Тридцати) Рабочих дней с момента подписания Сторонами соглашения об изменении Цены договора. В случае если размер вознаграждения за услуги Заказчика уменьшится,  сумма переплаты подлежит возврату Генеральному подрядчику в течение 30 (Тридцати) Рабочих дней с момента подписания Сторонами соглашения об изменении Цены договора. </w:t>
      </w:r>
    </w:p>
    <w:p w:rsidR="0093442A" w:rsidRPr="00323094"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sz w:val="24"/>
          <w:szCs w:val="24"/>
        </w:rPr>
        <w:t xml:space="preserve">В случае досрочного расторжения настоящего Договора размер подлежащей возврату Генеральному подрядчику части уплаченного Заказчику авансового платежа определяется </w:t>
      </w:r>
      <w:r w:rsidR="004F4177" w:rsidRPr="00323094">
        <w:rPr>
          <w:rFonts w:ascii="Times New Roman" w:hAnsi="Times New Roman"/>
          <w:sz w:val="24"/>
          <w:szCs w:val="24"/>
        </w:rPr>
        <w:t>аналогично порядку, установленному пунктом 9.7. настоящего Договора</w:t>
      </w:r>
      <w:r w:rsidRPr="00323094">
        <w:rPr>
          <w:rFonts w:ascii="Times New Roman" w:hAnsi="Times New Roman"/>
          <w:sz w:val="24"/>
          <w:szCs w:val="24"/>
        </w:rPr>
        <w:t>.</w:t>
      </w:r>
    </w:p>
    <w:p w:rsidR="0093442A" w:rsidRPr="00323094"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323094">
        <w:rPr>
          <w:rFonts w:ascii="Times New Roman" w:hAnsi="Times New Roman"/>
          <w:sz w:val="24"/>
          <w:szCs w:val="24"/>
        </w:rPr>
        <w:t xml:space="preserve">На сумму уплаченного авансом вознаграждения за услуги Заказчика проценты не начисляются. </w:t>
      </w:r>
    </w:p>
    <w:p w:rsidR="00AC24A2" w:rsidRPr="00323094" w:rsidRDefault="00AC24A2" w:rsidP="00AC24A2">
      <w:pPr>
        <w:pStyle w:val="a4"/>
        <w:spacing w:before="120" w:after="120"/>
        <w:ind w:left="993" w:right="-1"/>
        <w:jc w:val="both"/>
        <w:rPr>
          <w:rFonts w:ascii="Times New Roman" w:hAnsi="Times New Roman"/>
          <w:sz w:val="24"/>
          <w:szCs w:val="24"/>
        </w:rPr>
      </w:pPr>
    </w:p>
    <w:p w:rsidR="0093442A" w:rsidRPr="00323094" w:rsidRDefault="00EB0316" w:rsidP="00FC2432">
      <w:pPr>
        <w:pStyle w:val="a4"/>
        <w:numPr>
          <w:ilvl w:val="0"/>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СТОРОН</w:t>
      </w:r>
    </w:p>
    <w:p w:rsidR="00EB0316" w:rsidRPr="00323094" w:rsidRDefault="00EB0316" w:rsidP="00FC2432">
      <w:pPr>
        <w:pStyle w:val="a4"/>
        <w:numPr>
          <w:ilvl w:val="1"/>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b/>
          <w:bCs/>
          <w:sz w:val="24"/>
          <w:szCs w:val="24"/>
        </w:rPr>
        <w:t>Права Заказчика.</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lastRenderedPageBreak/>
        <w:t>Заказчик имеет право в любое время осуществлять контроль за ходом выполнения Генеральным подрядчиком Работ, а также за сохранностью принадлежащего Заказчику имущества, находящегося на Строительной площадке.</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может распорядиться открыть результаты любых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(и/или произвести испытание любых результатов Работ).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Генеральным подрядчиком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без увеличения Цены договора. При этом исправление такого несоответствия не освобождает Генерального подрядчика от его обязательств по настоящему Договору.</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Дефектов в Работах, несоответствии Работ Рабочей документации. В этом случае Генеральный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 В случае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указанным третьим лицам все расходы по восстановлению поврежденных результатов работ. </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 Строительный контроль имеет право дать указание Генеральному подрядчику приостановить Работы при нарушении правил охраны труда и техники безопасности, промышленной, пожарной безопасности, охраны окружающей среды, иных Норм, условий настоящего Договора на Строительной площадке и потребовать от Генерального подрядчика, силами и за счет Генерального подрядчика, устранения </w:t>
      </w:r>
      <w:r w:rsidRPr="00323094">
        <w:rPr>
          <w:rFonts w:ascii="Times New Roman" w:hAnsi="Times New Roman" w:cs="Times New Roman"/>
          <w:color w:val="000000"/>
          <w:sz w:val="24"/>
          <w:szCs w:val="24"/>
        </w:rPr>
        <w:lastRenderedPageBreak/>
        <w:t xml:space="preserve">нарушений, что не может служить основанием для продления срока выполнения Работ по Договору. </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предоставлять Указания Заказчика в отношении Работ.</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w:t>
      </w:r>
      <w:r w:rsidRPr="00323094">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и/или его Субподрядчиков, которое, по мнению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Генеральный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323094">
        <w:rPr>
          <w:rFonts w:ascii="Times New Roman" w:hAnsi="Times New Roman" w:cs="Times New Roman"/>
          <w:color w:val="000000"/>
          <w:sz w:val="24"/>
          <w:szCs w:val="24"/>
        </w:rPr>
        <w:t>со Строительной площадки</w:t>
      </w:r>
      <w:r w:rsidRPr="00323094">
        <w:rPr>
          <w:rFonts w:ascii="Times New Roman" w:hAnsi="Times New Roman" w:cs="Times New Roman"/>
          <w:sz w:val="24"/>
          <w:szCs w:val="24"/>
        </w:rPr>
        <w:t xml:space="preserve"> согласно положениям данной статьи настоящего Договора не освобождает </w:t>
      </w:r>
      <w:r w:rsidRPr="00323094">
        <w:rPr>
          <w:rFonts w:ascii="Times New Roman" w:hAnsi="Times New Roman" w:cs="Times New Roman"/>
          <w:color w:val="000000"/>
          <w:sz w:val="24"/>
          <w:szCs w:val="24"/>
        </w:rPr>
        <w:t>Генерального п</w:t>
      </w:r>
      <w:r w:rsidRPr="00323094">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об удалении и недопущении любого лица </w:t>
      </w:r>
      <w:r w:rsidRPr="00323094">
        <w:rPr>
          <w:rFonts w:ascii="Times New Roman" w:hAnsi="Times New Roman" w:cs="Times New Roman"/>
          <w:color w:val="000000"/>
          <w:sz w:val="24"/>
          <w:szCs w:val="24"/>
        </w:rPr>
        <w:t>на Строительную площадку</w:t>
      </w:r>
      <w:r w:rsidRPr="00323094">
        <w:rPr>
          <w:rFonts w:ascii="Times New Roman" w:hAnsi="Times New Roman" w:cs="Times New Roman"/>
          <w:sz w:val="24"/>
          <w:szCs w:val="24"/>
        </w:rPr>
        <w:t xml:space="preserve"> является окончательным. 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Генерального подрядчика или его Субподрядчиков, не будут допущены или будут удалены со Строительной площадки в соответствии с положениями настоящего пункта Договора.</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Заказчик имеет право давать Указания Заказчика о внесении изменений в Рабочую документацию, изменять состав, тип, объем, используемых Материалов, Оборудования в соответствии с условиями настоящего Договора и Норм. </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Pr="00323094" w:rsidRDefault="00EB0316" w:rsidP="00FC2432">
      <w:pPr>
        <w:pStyle w:val="a4"/>
        <w:numPr>
          <w:ilvl w:val="1"/>
          <w:numId w:val="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Генерального подрядчика.</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323094"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Осуществлять иные права, предусмотренные настоящим Договором</w:t>
      </w:r>
    </w:p>
    <w:p w:rsidR="00AC24A2" w:rsidRPr="00323094" w:rsidRDefault="00DA22E6" w:rsidP="00FC2432">
      <w:pPr>
        <w:tabs>
          <w:tab w:val="left" w:pos="993"/>
          <w:tab w:val="left" w:pos="1276"/>
        </w:tabs>
        <w:spacing w:before="120" w:after="120"/>
        <w:ind w:right="-1"/>
        <w:jc w:val="both"/>
        <w:rPr>
          <w:rFonts w:ascii="Times New Roman" w:hAnsi="Times New Roman"/>
          <w:bCs/>
          <w:sz w:val="24"/>
          <w:szCs w:val="24"/>
        </w:rPr>
      </w:pPr>
      <w:r w:rsidRPr="00323094">
        <w:rPr>
          <w:rFonts w:ascii="Times New Roman" w:hAnsi="Times New Roman"/>
          <w:bCs/>
          <w:sz w:val="24"/>
          <w:szCs w:val="24"/>
        </w:rPr>
        <w:t xml:space="preserve"> </w:t>
      </w:r>
    </w:p>
    <w:p w:rsidR="00D929D1" w:rsidRPr="00323094" w:rsidRDefault="00D929D1" w:rsidP="00FC2432">
      <w:pPr>
        <w:pStyle w:val="a4"/>
        <w:numPr>
          <w:ilvl w:val="0"/>
          <w:numId w:val="3"/>
        </w:numPr>
        <w:tabs>
          <w:tab w:val="left" w:pos="-2268"/>
        </w:tabs>
        <w:spacing w:before="120" w:after="120"/>
        <w:ind w:left="993" w:right="-1" w:hanging="993"/>
        <w:jc w:val="both"/>
        <w:rPr>
          <w:rFonts w:ascii="Times New Roman" w:hAnsi="Times New Roman"/>
          <w:bCs/>
          <w:sz w:val="24"/>
          <w:szCs w:val="24"/>
        </w:rPr>
      </w:pPr>
      <w:r w:rsidRPr="00323094">
        <w:rPr>
          <w:rFonts w:ascii="Times New Roman" w:hAnsi="Times New Roman" w:cs="Times New Roman"/>
          <w:b/>
          <w:bCs/>
          <w:sz w:val="24"/>
          <w:szCs w:val="24"/>
        </w:rPr>
        <w:t>ОБЯЗАННОСТИ СТОРОН</w:t>
      </w:r>
    </w:p>
    <w:p w:rsidR="0093442A" w:rsidRPr="00323094" w:rsidRDefault="00D929D1"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Обязанности Заказчика. </w:t>
      </w:r>
    </w:p>
    <w:p w:rsidR="00D929D1" w:rsidRPr="00323094" w:rsidRDefault="00D929D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Заказчик</w:t>
      </w:r>
      <w:r w:rsidRPr="00323094">
        <w:rPr>
          <w:rFonts w:ascii="Times New Roman" w:hAnsi="Times New Roman" w:cs="Times New Roman"/>
          <w:color w:val="000000"/>
          <w:sz w:val="24"/>
          <w:szCs w:val="24"/>
        </w:rPr>
        <w:t xml:space="preserve"> обязуется передать Генеральному подрядчику Строительную площадку, не препятствовать доступу на Строительную площадку</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 xml:space="preserve">персонала, Материалов и </w:t>
      </w:r>
      <w:r w:rsidRPr="00323094">
        <w:rPr>
          <w:rFonts w:ascii="Times New Roman" w:hAnsi="Times New Roman" w:cs="Times New Roman"/>
          <w:color w:val="000000"/>
          <w:sz w:val="24"/>
          <w:szCs w:val="24"/>
        </w:rPr>
        <w:lastRenderedPageBreak/>
        <w:t xml:space="preserve">Оборудования Генерального подрядчика в порядке и на условиях, установленных настоящим Договором. </w:t>
      </w:r>
    </w:p>
    <w:p w:rsidR="007D70CA"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производить своевременную оплату Работ Генеральному подрядчику в соответствии с положениями Договора, при условии надлежащего и своевременного выполнения Генеральным подрядчиком своих обязательств по Договору. В случае если Заказчик не осуществляет платежи в течение 10 (Десяти) дней после установленных настоящим Договором сроков, Генеральный подрядчик вправе требовать уплаты штрафных санкций, согласно разделу </w:t>
      </w:r>
      <w:r w:rsidR="00793436" w:rsidRPr="00323094">
        <w:rPr>
          <w:rFonts w:ascii="Times New Roman" w:hAnsi="Times New Roman" w:cs="Times New Roman"/>
          <w:color w:val="000000"/>
          <w:sz w:val="24"/>
          <w:szCs w:val="24"/>
        </w:rPr>
        <w:t>21</w:t>
      </w:r>
      <w:r w:rsidRPr="00323094">
        <w:rPr>
          <w:rFonts w:ascii="Times New Roman" w:hAnsi="Times New Roman" w:cs="Times New Roman"/>
          <w:color w:val="000000"/>
          <w:sz w:val="24"/>
          <w:szCs w:val="24"/>
        </w:rPr>
        <w:t xml:space="preserve"> настоящего Договора.</w:t>
      </w:r>
    </w:p>
    <w:p w:rsidR="00D929D1"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подрядчиком, в соответствии с Нормами. </w:t>
      </w:r>
    </w:p>
    <w:p w:rsidR="007D70CA"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Заказчик обязан передать Генеральному подрядчику Исходные данные</w:t>
      </w:r>
      <w:r w:rsidRPr="00323094">
        <w:rPr>
          <w:rFonts w:ascii="Times New Roman" w:hAnsi="Times New Roman" w:cs="Times New Roman"/>
          <w:sz w:val="24"/>
          <w:szCs w:val="24"/>
        </w:rPr>
        <w:t xml:space="preserve"> в соответствии</w:t>
      </w:r>
      <w:r w:rsidR="004D5162" w:rsidRPr="00323094">
        <w:rPr>
          <w:rFonts w:ascii="Times New Roman" w:hAnsi="Times New Roman" w:cs="Times New Roman"/>
          <w:sz w:val="24"/>
          <w:szCs w:val="24"/>
        </w:rPr>
        <w:t xml:space="preserve"> с Перечнем Исходных данных</w:t>
      </w:r>
      <w:r w:rsidRPr="00323094">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подрядчиком, которая необходима для производства Работ по настоящему Договору. </w:t>
      </w:r>
    </w:p>
    <w:p w:rsidR="007D70CA"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оказать Генеральному подрядчику услуги, указанные в разделе 9 настоящего Договора.</w:t>
      </w:r>
      <w:r w:rsidRPr="00323094">
        <w:rPr>
          <w:rFonts w:ascii="Times New Roman" w:hAnsi="Times New Roman" w:cs="Times New Roman"/>
          <w:color w:val="000000"/>
          <w:sz w:val="24"/>
          <w:szCs w:val="24"/>
        </w:rPr>
        <w:t xml:space="preserve"> </w:t>
      </w:r>
    </w:p>
    <w:p w:rsidR="007D70CA"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принимать результаты выполненных Генеральным подрядчиком Работ в соответствии с условиями настоящего Договора.</w:t>
      </w:r>
    </w:p>
    <w:p w:rsidR="007D70CA"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Заказчик обязуется выполнить иные обязанности, установленные настоящим Договором. </w:t>
      </w:r>
    </w:p>
    <w:p w:rsidR="007D70CA" w:rsidRPr="00323094" w:rsidRDefault="00D24A7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Обязанности Генерального подрядчика. </w:t>
      </w:r>
    </w:p>
    <w:p w:rsidR="007D70CA" w:rsidRPr="00323094" w:rsidRDefault="007D70CA"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иметь и своевременно продлевать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Нормами.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своевременно выполнить и завершить Работы, в соответствии с согласованным Гра</w:t>
      </w:r>
      <w:r w:rsidR="004D5162" w:rsidRPr="00323094">
        <w:rPr>
          <w:rFonts w:ascii="Times New Roman" w:hAnsi="Times New Roman" w:cs="Times New Roman"/>
          <w:sz w:val="24"/>
          <w:szCs w:val="24"/>
        </w:rPr>
        <w:t>фиком выполнения работ, Исходными данными</w:t>
      </w:r>
      <w:r w:rsidRPr="00323094">
        <w:rPr>
          <w:rFonts w:ascii="Times New Roman" w:hAnsi="Times New Roman" w:cs="Times New Roman"/>
          <w:sz w:val="24"/>
          <w:szCs w:val="24"/>
        </w:rPr>
        <w:t>, Рабочей документацией, Нормами (включая надлежащее осуществление налоговых обязательств и социальных выплат). Генеральный подрядчик обязан выполнить Работы с надлежащим качеством, а также с учетом прочих положений настоящего Договора.</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D24A7F" w:rsidRPr="00323094" w:rsidRDefault="00D24A7F" w:rsidP="00A93F0D">
      <w:pPr>
        <w:pStyle w:val="a4"/>
        <w:numPr>
          <w:ilvl w:val="0"/>
          <w:numId w:val="46"/>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D24A7F" w:rsidRPr="00323094" w:rsidRDefault="00D24A7F" w:rsidP="00A93F0D">
      <w:pPr>
        <w:pStyle w:val="a4"/>
        <w:numPr>
          <w:ilvl w:val="0"/>
          <w:numId w:val="46"/>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lastRenderedPageBreak/>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611510" w:rsidRPr="00323094" w:rsidRDefault="00611510" w:rsidP="00A93F0D">
      <w:pPr>
        <w:numPr>
          <w:ilvl w:val="0"/>
          <w:numId w:val="46"/>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 xml:space="preserve">о всех случаях аварий, пожаров, инцидентов, травматизма, гибели работников Генерального </w:t>
      </w:r>
      <w:r w:rsidR="008A5137">
        <w:rPr>
          <w:rFonts w:ascii="Times New Roman" w:hAnsi="Times New Roman"/>
          <w:sz w:val="24"/>
          <w:szCs w:val="24"/>
        </w:rPr>
        <w:t>п</w:t>
      </w:r>
      <w:r w:rsidRPr="00323094">
        <w:rPr>
          <w:rFonts w:ascii="Times New Roman" w:hAnsi="Times New Roman"/>
          <w:sz w:val="24"/>
          <w:szCs w:val="24"/>
        </w:rPr>
        <w:t xml:space="preserve">одрядчика,  Субподрядчиков и других организаций, произошедших при выполнении Работ. Расследование вышеуказанных случаев Генеральный </w:t>
      </w:r>
      <w:r w:rsidR="008A5137">
        <w:rPr>
          <w:rFonts w:ascii="Times New Roman" w:hAnsi="Times New Roman"/>
          <w:sz w:val="24"/>
          <w:szCs w:val="24"/>
        </w:rPr>
        <w:t>п</w:t>
      </w:r>
      <w:r w:rsidRPr="00323094">
        <w:rPr>
          <w:rFonts w:ascii="Times New Roman" w:hAnsi="Times New Roman"/>
          <w:sz w:val="24"/>
          <w:szCs w:val="24"/>
        </w:rPr>
        <w:t xml:space="preserve">одрядчик проводит в сроки и в порядке, установленные законодательством. Генеральный </w:t>
      </w:r>
      <w:r w:rsidR="008A5137">
        <w:rPr>
          <w:rFonts w:ascii="Times New Roman" w:hAnsi="Times New Roman"/>
          <w:sz w:val="24"/>
          <w:szCs w:val="24"/>
        </w:rPr>
        <w:t>п</w:t>
      </w:r>
      <w:r w:rsidRPr="00323094">
        <w:rPr>
          <w:rFonts w:ascii="Times New Roman" w:hAnsi="Times New Roman"/>
          <w:sz w:val="24"/>
          <w:szCs w:val="24"/>
        </w:rPr>
        <w:t xml:space="preserve">одрядчик направляет Заказчику материалы  по результатам расследования. Кроме того, Генеральный </w:t>
      </w:r>
      <w:r w:rsidR="008A5137">
        <w:rPr>
          <w:rFonts w:ascii="Times New Roman" w:hAnsi="Times New Roman"/>
          <w:sz w:val="24"/>
          <w:szCs w:val="24"/>
        </w:rPr>
        <w:t>п</w:t>
      </w:r>
      <w:r w:rsidRPr="00323094">
        <w:rPr>
          <w:rFonts w:ascii="Times New Roman" w:hAnsi="Times New Roman"/>
          <w:sz w:val="24"/>
          <w:szCs w:val="24"/>
        </w:rPr>
        <w:t>одрядчик обязан предоставлять информацию по указанным выше вопросам в ответ на письменные запросы Заказчика в течение трех рабочих дней с даты получения соответствующего запроса Заказчика.</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контролирует проведение промежуточной приемки Работ, освидетельствование Скрытых работ и результатов испытаний.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осуществлять сдачу Работ в соответствии с правилами приемки, установленными настоящим Договором и Нормами.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п</w:t>
      </w:r>
      <w:r w:rsidRPr="00323094">
        <w:rPr>
          <w:rFonts w:ascii="Times New Roman" w:hAnsi="Times New Roman"/>
          <w:color w:val="000000"/>
          <w:sz w:val="24"/>
          <w:szCs w:val="24"/>
        </w:rPr>
        <w:t>одрядчика</w:t>
      </w:r>
      <w:r w:rsidRPr="00323094">
        <w:rPr>
          <w:rFonts w:ascii="Times New Roman" w:hAnsi="Times New Roman"/>
          <w:sz w:val="24"/>
          <w:szCs w:val="24"/>
        </w:rPr>
        <w:t xml:space="preserve"> при осуществлении Работ такого масштаба, характера, объема и сложности. Генеральный подрядчик обязуется выполнять Работы исключительно в интересах Заказчика.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323094">
        <w:rPr>
          <w:rFonts w:ascii="Times New Roman" w:hAnsi="Times New Roman"/>
          <w:color w:val="000000"/>
          <w:sz w:val="24"/>
          <w:szCs w:val="24"/>
        </w:rPr>
        <w:t>обязуется</w:t>
      </w:r>
      <w:r w:rsidRPr="00323094">
        <w:rPr>
          <w:rFonts w:ascii="Times New Roman" w:hAnsi="Times New Roman"/>
          <w:sz w:val="24"/>
          <w:szCs w:val="24"/>
        </w:rPr>
        <w:t xml:space="preserve"> получить все разрешения, лицензии, допуски и согласования, предусмотренные Нормами, касающиеся выполнения и завершения Работ, а также ввода Объекта в эксплуатацию.</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Одобрение</w:t>
      </w:r>
      <w:r w:rsidRPr="00323094">
        <w:rPr>
          <w:rFonts w:ascii="Times New Roman" w:hAnsi="Times New Roman"/>
          <w:sz w:val="24"/>
          <w:szCs w:val="24"/>
        </w:rPr>
        <w:t xml:space="preserve">, согласование, решение, Указание, информация, переданные Генеральному подрядчику Заказчиком или от его имени, не исключают и не ограничивают обязанность Генерального подрядчика </w:t>
      </w:r>
      <w:r w:rsidRPr="00323094">
        <w:rPr>
          <w:rFonts w:ascii="Times New Roman" w:hAnsi="Times New Roman"/>
          <w:color w:val="000000"/>
          <w:sz w:val="24"/>
          <w:szCs w:val="24"/>
        </w:rPr>
        <w:t>проявлять</w:t>
      </w:r>
      <w:r w:rsidRPr="00323094">
        <w:rPr>
          <w:rFonts w:ascii="Times New Roman" w:hAnsi="Times New Roman"/>
          <w:sz w:val="24"/>
          <w:szCs w:val="24"/>
        </w:rPr>
        <w:t xml:space="preserve">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подрядчика от обязанности проверять указанные документы на их соответствие Нормам.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w:t>
      </w:r>
      <w:r w:rsidRPr="00323094">
        <w:rPr>
          <w:rFonts w:ascii="Times New Roman" w:hAnsi="Times New Roman"/>
          <w:color w:val="000000"/>
          <w:sz w:val="24"/>
          <w:szCs w:val="24"/>
        </w:rPr>
        <w:lastRenderedPageBreak/>
        <w:t>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случае если к персоналу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 xml:space="preserve">подрядчика или его Субподрядчикам будут предъявлены претензии со стороны Государственных органов и/или </w:t>
      </w:r>
      <w:r w:rsidRPr="00323094">
        <w:rPr>
          <w:rFonts w:ascii="Times New Roman" w:hAnsi="Times New Roman"/>
          <w:color w:val="000000"/>
          <w:sz w:val="24"/>
          <w:szCs w:val="24"/>
        </w:rPr>
        <w:t xml:space="preserve">Фонда, </w:t>
      </w:r>
      <w:r w:rsidRPr="00323094">
        <w:rPr>
          <w:rFonts w:ascii="Times New Roman" w:hAnsi="Times New Roman"/>
          <w:sz w:val="24"/>
          <w:szCs w:val="24"/>
        </w:rPr>
        <w:t xml:space="preserve">он должен незамедлительно устранить все нарушения и компенсировать Заказчику любые убытки, которые могут быть им понесены в связи с такими событиями.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подрядчика, его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разработать и </w:t>
      </w:r>
      <w:r w:rsidRPr="00323094">
        <w:rPr>
          <w:rFonts w:ascii="Times New Roman" w:hAnsi="Times New Roman"/>
          <w:color w:val="000000"/>
          <w:sz w:val="24"/>
          <w:szCs w:val="24"/>
        </w:rPr>
        <w:t>обеспечить</w:t>
      </w:r>
      <w:r w:rsidRPr="00323094">
        <w:rPr>
          <w:rFonts w:ascii="Times New Roman" w:hAnsi="Times New Roman"/>
          <w:sz w:val="24"/>
          <w:szCs w:val="24"/>
        </w:rPr>
        <w:t xml:space="preserve"> выполнение регламента действий в чрезвычайных ситуациях любого рода. </w:t>
      </w:r>
    </w:p>
    <w:p w:rsidR="00D24A7F" w:rsidRPr="00323094"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сообщать Заказчику о любых Дефектах или повреждениях Объекта или Строительной площадки, которые </w:t>
      </w:r>
      <w:r w:rsidRPr="00323094">
        <w:rPr>
          <w:rFonts w:ascii="Times New Roman" w:hAnsi="Times New Roman"/>
          <w:color w:val="000000"/>
          <w:sz w:val="24"/>
          <w:szCs w:val="24"/>
        </w:rPr>
        <w:t>стали</w:t>
      </w:r>
      <w:r w:rsidRPr="00323094">
        <w:rPr>
          <w:rFonts w:ascii="Times New Roman" w:hAnsi="Times New Roman"/>
          <w:sz w:val="24"/>
          <w:szCs w:val="24"/>
        </w:rPr>
        <w:t xml:space="preserve"> известны Генеральному подрядчику в ходе выполнения Работ. </w:t>
      </w:r>
    </w:p>
    <w:p w:rsidR="00D24A7F" w:rsidRPr="00323094" w:rsidRDefault="00DD18D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установить временные </w:t>
      </w:r>
      <w:r w:rsidRPr="00323094">
        <w:rPr>
          <w:rFonts w:ascii="Times New Roman" w:hAnsi="Times New Roman"/>
          <w:color w:val="000000"/>
          <w:sz w:val="24"/>
          <w:szCs w:val="24"/>
        </w:rPr>
        <w:t>приборы</w:t>
      </w:r>
      <w:r w:rsidRPr="00323094">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Pr="00323094">
        <w:rPr>
          <w:rFonts w:ascii="Times New Roman" w:hAnsi="Times New Roman"/>
          <w:color w:val="000000"/>
          <w:sz w:val="24"/>
          <w:szCs w:val="24"/>
        </w:rPr>
        <w:t>оплачивать</w:t>
      </w:r>
      <w:r w:rsidRPr="00323094">
        <w:rPr>
          <w:rFonts w:ascii="Times New Roman" w:hAnsi="Times New Roman"/>
          <w:sz w:val="24"/>
          <w:szCs w:val="24"/>
        </w:rPr>
        <w:t xml:space="preserve"> потребленные Генеральным подрядчиком коммунальные услуги (в том числе: электричество, техническая вода) в течение всего срока производства Работ. </w:t>
      </w:r>
    </w:p>
    <w:p w:rsidR="00DD18D0" w:rsidRPr="00323094" w:rsidRDefault="00DD18D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обязуется руководст</w:t>
      </w:r>
      <w:r w:rsidR="00F509D9" w:rsidRPr="00323094">
        <w:rPr>
          <w:rFonts w:ascii="Times New Roman" w:hAnsi="Times New Roman"/>
          <w:sz w:val="24"/>
          <w:szCs w:val="24"/>
        </w:rPr>
        <w:t>воваться Исходными данными</w:t>
      </w:r>
      <w:r w:rsidRPr="00323094">
        <w:rPr>
          <w:rFonts w:ascii="Times New Roman" w:hAnsi="Times New Roman"/>
          <w:sz w:val="24"/>
          <w:szCs w:val="24"/>
        </w:rPr>
        <w:t xml:space="preserve"> и Рабочей документацией при </w:t>
      </w:r>
      <w:r w:rsidRPr="00323094">
        <w:rPr>
          <w:rFonts w:ascii="Times New Roman" w:hAnsi="Times New Roman"/>
          <w:color w:val="000000"/>
          <w:sz w:val="24"/>
          <w:szCs w:val="24"/>
        </w:rPr>
        <w:t>производстве</w:t>
      </w:r>
      <w:r w:rsidRPr="0032309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sidRPr="00323094">
        <w:rPr>
          <w:rFonts w:ascii="Times New Roman" w:hAnsi="Times New Roman"/>
          <w:sz w:val="24"/>
          <w:szCs w:val="24"/>
        </w:rPr>
        <w:t>Норм</w:t>
      </w:r>
      <w:r w:rsidRPr="00323094">
        <w:rPr>
          <w:rFonts w:ascii="Times New Roman" w:hAnsi="Times New Roman"/>
          <w:sz w:val="24"/>
          <w:szCs w:val="24"/>
        </w:rPr>
        <w:t xml:space="preserve"> и техническим ус</w:t>
      </w:r>
      <w:r w:rsidR="00F509D9" w:rsidRPr="00323094">
        <w:rPr>
          <w:rFonts w:ascii="Times New Roman" w:hAnsi="Times New Roman"/>
          <w:sz w:val="24"/>
          <w:szCs w:val="24"/>
        </w:rPr>
        <w:t>ловиям отступления от  Рабочей</w:t>
      </w:r>
      <w:r w:rsidRPr="00323094">
        <w:rPr>
          <w:rFonts w:ascii="Times New Roman" w:hAnsi="Times New Roman"/>
          <w:sz w:val="24"/>
          <w:szCs w:val="24"/>
        </w:rPr>
        <w:t xml:space="preserve"> документации</w:t>
      </w:r>
      <w:r w:rsidR="008B27CE" w:rsidRPr="00323094">
        <w:rPr>
          <w:rFonts w:ascii="Times New Roman" w:hAnsi="Times New Roman"/>
          <w:sz w:val="24"/>
          <w:szCs w:val="24"/>
        </w:rPr>
        <w:t>.</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осуществлять Строительный контроль Генерального подрядчика в соответствии с Положением о проведении </w:t>
      </w:r>
      <w:r w:rsidRPr="00323094">
        <w:rPr>
          <w:rFonts w:ascii="Times New Roman" w:hAnsi="Times New Roman"/>
          <w:color w:val="000000"/>
          <w:sz w:val="24"/>
          <w:szCs w:val="24"/>
        </w:rPr>
        <w:t>строительного</w:t>
      </w:r>
      <w:r w:rsidRPr="00323094">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 </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 случае аварий (инцидентов), пожаров, повреждений строящегося Объекта или возведенного </w:t>
      </w:r>
      <w:r w:rsidRPr="00323094">
        <w:rPr>
          <w:rFonts w:ascii="Times New Roman" w:hAnsi="Times New Roman"/>
          <w:color w:val="000000"/>
          <w:sz w:val="24"/>
          <w:szCs w:val="24"/>
        </w:rPr>
        <w:t>Объекта</w:t>
      </w:r>
      <w:r w:rsidRPr="00323094">
        <w:rPr>
          <w:rFonts w:ascii="Times New Roman" w:hAnsi="Times New Roman"/>
          <w:sz w:val="24"/>
          <w:szCs w:val="24"/>
        </w:rPr>
        <w:t xml:space="preserve"> в течение Гарантийного периода, </w:t>
      </w:r>
      <w:r w:rsidRPr="00323094">
        <w:rPr>
          <w:rFonts w:ascii="Times New Roman" w:hAnsi="Times New Roman"/>
          <w:color w:val="000000"/>
          <w:sz w:val="24"/>
          <w:szCs w:val="24"/>
        </w:rPr>
        <w:t>обусловленных</w:t>
      </w:r>
      <w:r w:rsidRPr="00323094">
        <w:rPr>
          <w:rFonts w:ascii="Times New Roman" w:hAnsi="Times New Roman"/>
          <w:sz w:val="24"/>
          <w:szCs w:val="24"/>
        </w:rPr>
        <w:t xml:space="preserve"> Недостатками Объекта, устранить последствия аварий </w:t>
      </w:r>
      <w:r w:rsidRPr="00323094">
        <w:rPr>
          <w:rFonts w:ascii="Times New Roman" w:hAnsi="Times New Roman"/>
          <w:sz w:val="24"/>
          <w:szCs w:val="24"/>
        </w:rPr>
        <w:lastRenderedPageBreak/>
        <w:t>(инцидентов), пожаров, повреждения за собственный счет в кратчайшие сроки с момента обнаружения повреждений.</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совершить все необходимые </w:t>
      </w:r>
      <w:r w:rsidR="00470968" w:rsidRPr="00323094">
        <w:rPr>
          <w:rFonts w:ascii="Times New Roman" w:hAnsi="Times New Roman"/>
          <w:sz w:val="24"/>
          <w:szCs w:val="24"/>
        </w:rPr>
        <w:t xml:space="preserve">от него </w:t>
      </w:r>
      <w:r w:rsidRPr="00323094">
        <w:rPr>
          <w:rFonts w:ascii="Times New Roman" w:hAnsi="Times New Roman"/>
          <w:sz w:val="24"/>
          <w:szCs w:val="24"/>
        </w:rPr>
        <w:t xml:space="preserve">действия для ввода законченного строительством Объекта в эксплуатацию. </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случаях, определенных Управляющей компанией,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323094">
        <w:rPr>
          <w:rFonts w:ascii="Times New Roman" w:hAnsi="Times New Roman"/>
          <w:color w:val="000000"/>
          <w:sz w:val="24"/>
          <w:szCs w:val="24"/>
        </w:rPr>
        <w:t>союза</w:t>
      </w:r>
      <w:r w:rsidRPr="00323094">
        <w:rPr>
          <w:rFonts w:ascii="Times New Roman" w:hAnsi="Times New Roman"/>
          <w:sz w:val="24"/>
          <w:szCs w:val="24"/>
        </w:rPr>
        <w:t xml:space="preserve"> в рамках ЕврАзЭС либо государств, являющихся членами Организации экономического сотрудничества и развития. </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«Сколково», в том числе требования, регламентирующие проведение строительного контроля, порядок выдачи разрешений на ввод объектов в эксплуатацию. Соблюдение Генеральным подрядчиком указанных требований является существенным условием настоящего Договора. </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придерживаться принятых на Проекте форм документов (описание рисков, запросов на изменения и т.д.), в случае если данные формы предоставлены Генеральному подрядчику Заказчиком. </w:t>
      </w:r>
    </w:p>
    <w:p w:rsidR="009E5FA7" w:rsidRPr="00323094" w:rsidRDefault="009E5FA7"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Генеральный подрядчик обязан принять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sidRPr="00323094">
        <w:rPr>
          <w:rFonts w:ascii="Times New Roman" w:hAnsi="Times New Roman" w:cs="Times New Roman"/>
          <w:color w:val="000000"/>
          <w:sz w:val="24"/>
          <w:szCs w:val="24"/>
        </w:rPr>
        <w:t xml:space="preserve"> </w:t>
      </w:r>
    </w:p>
    <w:p w:rsidR="008B27CE" w:rsidRPr="00323094" w:rsidRDefault="008B27CE"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Выполнить иные обязанности, установленные настоящим Договором. </w:t>
      </w:r>
    </w:p>
    <w:p w:rsidR="007D70CA" w:rsidRPr="00323094" w:rsidRDefault="007D70CA" w:rsidP="00FC2432">
      <w:pPr>
        <w:tabs>
          <w:tab w:val="left" w:pos="-2268"/>
        </w:tabs>
        <w:spacing w:before="120" w:after="120"/>
        <w:ind w:right="-1"/>
        <w:jc w:val="both"/>
        <w:rPr>
          <w:rFonts w:ascii="Times New Roman" w:hAnsi="Times New Roman"/>
          <w:b/>
          <w:bCs/>
          <w:sz w:val="24"/>
          <w:szCs w:val="24"/>
        </w:rPr>
      </w:pPr>
    </w:p>
    <w:p w:rsidR="008B27CE" w:rsidRPr="00323094" w:rsidRDefault="008B27C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МАТЕРИАЛЬНО-ТЕ</w:t>
      </w:r>
      <w:r w:rsidR="004B4630" w:rsidRPr="00323094">
        <w:rPr>
          <w:rFonts w:ascii="Times New Roman" w:hAnsi="Times New Roman"/>
          <w:b/>
          <w:bCs/>
          <w:sz w:val="24"/>
          <w:szCs w:val="24"/>
        </w:rPr>
        <w:t>Х</w:t>
      </w:r>
      <w:r w:rsidRPr="00323094">
        <w:rPr>
          <w:rFonts w:ascii="Times New Roman" w:hAnsi="Times New Roman"/>
          <w:b/>
          <w:bCs/>
          <w:sz w:val="24"/>
          <w:szCs w:val="24"/>
        </w:rPr>
        <w:t>НИЧЕСКОЕ ОБЕСПЕЧЕНИЕ</w:t>
      </w:r>
    </w:p>
    <w:p w:rsidR="008B27CE" w:rsidRPr="00323094"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Работы по Договору выполняются иждивением Генерального подрядчика, то есть с использованием Материалов и Оборудования, </w:t>
      </w:r>
      <w:r w:rsidR="00BD05B3" w:rsidRPr="00323094">
        <w:rPr>
          <w:rFonts w:ascii="Times New Roman" w:hAnsi="Times New Roman" w:cs="Times New Roman"/>
          <w:color w:val="000000"/>
          <w:sz w:val="24"/>
          <w:szCs w:val="24"/>
        </w:rPr>
        <w:t xml:space="preserve">Зелёных насаждений, </w:t>
      </w:r>
      <w:r w:rsidRPr="00323094">
        <w:rPr>
          <w:rFonts w:ascii="Times New Roman" w:hAnsi="Times New Roman" w:cs="Times New Roman"/>
          <w:color w:val="000000"/>
          <w:sz w:val="24"/>
          <w:szCs w:val="24"/>
        </w:rPr>
        <w:t xml:space="preserve">Средств строительного производства, комплектацию которых обеспечивает Генеральный подрядчик. </w:t>
      </w:r>
    </w:p>
    <w:p w:rsidR="00490E57" w:rsidRPr="00323094"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323094"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w:t>
      </w:r>
      <w:r w:rsidR="00BD05B3" w:rsidRPr="00323094">
        <w:rPr>
          <w:rFonts w:ascii="Times New Roman" w:hAnsi="Times New Roman" w:cs="Times New Roman"/>
          <w:color w:val="000000"/>
          <w:sz w:val="24"/>
          <w:szCs w:val="24"/>
        </w:rPr>
        <w:t>, Злёными насаждениями</w:t>
      </w:r>
      <w:r w:rsidRPr="00323094">
        <w:rPr>
          <w:rFonts w:ascii="Times New Roman" w:hAnsi="Times New Roman" w:cs="Times New Roman"/>
          <w:color w:val="000000"/>
          <w:sz w:val="24"/>
          <w:szCs w:val="24"/>
        </w:rPr>
        <w:t xml:space="preserve"> осуществляется в соответс</w:t>
      </w:r>
      <w:r w:rsidR="00F509D9" w:rsidRPr="00323094">
        <w:rPr>
          <w:rFonts w:ascii="Times New Roman" w:hAnsi="Times New Roman" w:cs="Times New Roman"/>
          <w:color w:val="000000"/>
          <w:sz w:val="24"/>
          <w:szCs w:val="24"/>
        </w:rPr>
        <w:t>твии с</w:t>
      </w:r>
      <w:r w:rsidRPr="00323094">
        <w:rPr>
          <w:rFonts w:ascii="Times New Roman" w:hAnsi="Times New Roman" w:cs="Times New Roman"/>
          <w:color w:val="000000"/>
          <w:sz w:val="24"/>
          <w:szCs w:val="24"/>
        </w:rPr>
        <w:t xml:space="preserve"> Рабочей документацией, спецификацией Оборудования, в сроки, установленные Графиком выполнения работ.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323094"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Транспортировка, доставка на Строительную площадку Материалов и Оборудования, запасных частей к Оборудованию, Средств строительного производства, их выгрузка, входной контроль, складирование, хранение обеспечивается Генеральным подрядчиком в счет Цены договора. </w:t>
      </w:r>
      <w:r w:rsidRPr="00323094">
        <w:rPr>
          <w:rFonts w:ascii="Times New Roman" w:hAnsi="Times New Roman" w:cs="Times New Roman"/>
          <w:sz w:val="24"/>
          <w:szCs w:val="24"/>
        </w:rPr>
        <w:t xml:space="preserve">Генеральный подрядчик отвечает за надлежащую упаковку, 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Работ. </w:t>
      </w:r>
    </w:p>
    <w:p w:rsidR="00490E57" w:rsidRPr="00323094"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Генеральный подрядчик обязан получить решение об отгрузке Оборудования, принятое Заказчиком.</w:t>
      </w:r>
    </w:p>
    <w:p w:rsidR="004F2C15" w:rsidRPr="00323094"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Генеральный подрядчик несет ответственность за возможность доставки и установки на Объекте габаритного Оборудования</w:t>
      </w:r>
      <w:r w:rsidR="00F509D9" w:rsidRPr="00323094">
        <w:rPr>
          <w:rFonts w:ascii="Times New Roman" w:hAnsi="Times New Roman" w:cs="Times New Roman"/>
          <w:sz w:val="24"/>
          <w:szCs w:val="24"/>
        </w:rPr>
        <w:t>, специфицируемого в</w:t>
      </w:r>
      <w:r w:rsidRPr="00323094">
        <w:rPr>
          <w:rFonts w:ascii="Times New Roman" w:hAnsi="Times New Roman" w:cs="Times New Roman"/>
          <w:sz w:val="24"/>
          <w:szCs w:val="24"/>
        </w:rPr>
        <w:t xml:space="preserve"> Рабочей документации.</w:t>
      </w:r>
    </w:p>
    <w:p w:rsidR="004F2C15" w:rsidRPr="00323094"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отвечает за обслуживание и поддержание порядка на путях доставки на Строительную площадку Оборудования и Материалов.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4F2C15" w:rsidRPr="00323094"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Генеральному подрядчику о своих представителях (инспекторах), назначенных для этих целей. </w:t>
      </w:r>
    </w:p>
    <w:p w:rsidR="004F2C15" w:rsidRPr="00323094"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Договоре. В случае выявления недостатков при осмотре Оборудования, такие недостатки фиксируются Заказчиком. </w:t>
      </w:r>
    </w:p>
    <w:p w:rsidR="004F2C15" w:rsidRPr="00323094"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4F2C15" w:rsidRPr="00323094"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Все применяемые Генеральным подрядчиком Материалы и Оборудование должны быть сертифицированы и разрешены к применению в Российской Федерации и городе Москве. </w:t>
      </w:r>
      <w:r w:rsidRPr="00323094">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w:t>
      </w:r>
      <w:r w:rsidRPr="00323094">
        <w:rPr>
          <w:rFonts w:ascii="Times New Roman" w:hAnsi="Times New Roman" w:cs="Times New Roman"/>
          <w:color w:val="000000"/>
          <w:sz w:val="24"/>
          <w:szCs w:val="24"/>
        </w:rPr>
        <w:lastRenderedPageBreak/>
        <w:t>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Генерального подрядчика до начала производства Работ с использованием этих Материалов и Оборудования. По требованию Заказчика Генеральный подрядчик обязан предоставить Заказчику копии договоров поставки Материалов и Оборудования, используемых на Объекте, копии товарно-транспортных  накладных и счетов-фактур, выданных Поставщиком.</w:t>
      </w:r>
    </w:p>
    <w:p w:rsidR="004F2C15" w:rsidRPr="00323094"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323094"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соответствии с требованиями Норм Генеральный подрядчик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sz w:val="24"/>
          <w:szCs w:val="24"/>
        </w:rPr>
        <w:t>проверит применяемые указанными лабораториями методы контроля и испытаний на соответствие требованиям Норм. Результаты входного контроля должны быть документированы в журналах входного контроля и (или) лабораторных испытаний.</w:t>
      </w:r>
    </w:p>
    <w:p w:rsidR="004F2C15" w:rsidRPr="00323094"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В случае если при проведении входного контроля, а также в процессе производства Работ Генеральным подрядчиком будет выявлено несоответствие Материалов и Оборудования требованиям, установленным Рабочей документацией, настоящим Договором и Нормами (далее – «Непригодные Материалы и Оборудование»), Генеральный подрядчик:</w:t>
      </w:r>
    </w:p>
    <w:p w:rsidR="00EB3C7B" w:rsidRPr="00323094" w:rsidRDefault="00EB3C7B" w:rsidP="00A93F0D">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промаркирует Непригодные Материалы и Оборудование и отделит их от пригодных;</w:t>
      </w:r>
    </w:p>
    <w:p w:rsidR="00EB3C7B" w:rsidRPr="00323094" w:rsidRDefault="00EB3C7B" w:rsidP="00A93F0D">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не допустит выполнения Работ с использованием Непригодных Материалов и Оборудования;</w:t>
      </w:r>
    </w:p>
    <w:p w:rsidR="00EB3C7B" w:rsidRPr="00323094" w:rsidRDefault="00EB3C7B" w:rsidP="00A93F0D">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Pr="00323094"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lastRenderedPageBreak/>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Если образцы Материалов и Оборудования не будут удовлетворять требованиям Рабочей документации, Договора и Норм, Генеральный подрядчик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Pr="00323094"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строительства. </w:t>
      </w:r>
    </w:p>
    <w:p w:rsidR="008913A8" w:rsidRPr="00323094"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 </w:t>
      </w:r>
      <w:r w:rsidR="008913A8" w:rsidRPr="00323094">
        <w:rPr>
          <w:rFonts w:ascii="Times New Roman" w:hAnsi="Times New Roman" w:cs="Times New Roman"/>
          <w:color w:val="000000"/>
          <w:sz w:val="24"/>
          <w:szCs w:val="24"/>
        </w:rPr>
        <w:t>Генеральный подрядчик несет ответственность за соблюдение таможенного законодательства Российской Федерации</w:t>
      </w:r>
    </w:p>
    <w:p w:rsidR="00EB3C7B" w:rsidRPr="00323094"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использования Генеральным подрядчиком либо привлекаемыми им Субподрядчиками импортных Материалов и Оборудования, Генеральный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w:t>
      </w:r>
    </w:p>
    <w:p w:rsidR="00EB3C7B" w:rsidRPr="00323094"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323094" w:rsidRDefault="008913A8"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«Сколково»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 добавленную стоимость, понесенных юридическими лицами, индивидуальными предпринимателями, являющимися лицами, участвующими в реализации проекта </w:t>
      </w:r>
      <w:r w:rsidRPr="00323094">
        <w:rPr>
          <w:rFonts w:ascii="Times New Roman" w:hAnsi="Times New Roman" w:cs="Times New Roman"/>
          <w:color w:val="000000"/>
          <w:sz w:val="24"/>
          <w:szCs w:val="24"/>
        </w:rPr>
        <w:lastRenderedPageBreak/>
        <w:t>создания и обеспечения функционирования территориально обособленного комплекса (инновационного центра «Сколково»)», Генеральному подрядчику рекомендуется:</w:t>
      </w:r>
    </w:p>
    <w:p w:rsidR="008913A8" w:rsidRPr="00323094" w:rsidRDefault="008913A8" w:rsidP="00A93F0D">
      <w:pPr>
        <w:pStyle w:val="a4"/>
        <w:numPr>
          <w:ilvl w:val="0"/>
          <w:numId w:val="48"/>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w:t>
      </w:r>
    </w:p>
    <w:p w:rsidR="008913A8" w:rsidRPr="00323094" w:rsidRDefault="008913A8" w:rsidP="00A93F0D">
      <w:pPr>
        <w:pStyle w:val="a4"/>
        <w:numPr>
          <w:ilvl w:val="0"/>
          <w:numId w:val="48"/>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заключить договор на оказание услуг таможенного представителя с Обществом с ограниченной ответственностью «Таможенно-финансовая компания инновационного центра «Сколково».</w:t>
      </w:r>
    </w:p>
    <w:p w:rsidR="008913A8" w:rsidRPr="00323094" w:rsidRDefault="008913A8"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xml:space="preserve">., 12.16. </w:t>
      </w:r>
      <w:r w:rsidRPr="00323094">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 Материалов и Оборудования.</w:t>
      </w:r>
    </w:p>
    <w:p w:rsidR="003370C1" w:rsidRPr="00323094" w:rsidRDefault="003370C1"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Запасные части, не входящие в комплект Оборудования, доставленные на Строительную площадку, передаются Генеральным подрядчиком в собственность Заказчику по товарной 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12.16.</w:t>
      </w:r>
      <w:r w:rsidRPr="00323094">
        <w:rPr>
          <w:rFonts w:ascii="Times New Roman" w:hAnsi="Times New Roman" w:cs="Times New Roman"/>
        </w:rPr>
        <w:t xml:space="preserve"> </w:t>
      </w:r>
      <w:r w:rsidRPr="00323094">
        <w:rPr>
          <w:rFonts w:ascii="Times New Roman" w:hAnsi="Times New Roman" w:cs="Times New Roman"/>
          <w:color w:val="000000"/>
          <w:sz w:val="24"/>
          <w:szCs w:val="24"/>
        </w:rPr>
        <w:t>настоящего Договора.</w:t>
      </w:r>
    </w:p>
    <w:p w:rsidR="006C4537" w:rsidRPr="00323094" w:rsidRDefault="006C4537"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соответствующему требованию Заказчика Генеральный подрядчик обязан незамедлительно представить документы, подтверждающие приобретение Материалов, Оборудования, необходимых для выполнения Работ. </w:t>
      </w:r>
    </w:p>
    <w:p w:rsidR="009E5FA7" w:rsidRPr="00323094" w:rsidRDefault="009E5FA7" w:rsidP="00FC2432">
      <w:pPr>
        <w:tabs>
          <w:tab w:val="left" w:pos="-2268"/>
        </w:tabs>
        <w:spacing w:before="120" w:after="120"/>
        <w:ind w:left="993" w:right="-1"/>
        <w:jc w:val="both"/>
        <w:rPr>
          <w:rFonts w:ascii="Times New Roman" w:hAnsi="Times New Roman"/>
          <w:sz w:val="24"/>
          <w:szCs w:val="24"/>
        </w:rPr>
      </w:pPr>
    </w:p>
    <w:p w:rsidR="00490E57" w:rsidRPr="00323094" w:rsidRDefault="003370C1"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СТРОИТЕЛЬНАЯ ПЛОЩАДКА </w:t>
      </w:r>
    </w:p>
    <w:p w:rsidR="003370C1" w:rsidRPr="00323094" w:rsidRDefault="003370C1"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Передача Строительной площадки.</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передать Генеральному подрядчику Строительную площадку для производства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на срок выполнения таких Работ. 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 В случае отсутствия замечаний Заказчик в течение 5 (Пяти) дней подписывает 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возвращает 1 (Один) экземпляр Генеральному подрядчику.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подтверждает наделение Генерального подрядчика правом пользования Строительной площадкой</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любого имущества, находящегося на Строительной площадке, указывает на исходное состояние Строительной площадки.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w:t>
      </w:r>
      <w:r w:rsidRPr="00323094">
        <w:rPr>
          <w:rFonts w:ascii="Times New Roman" w:hAnsi="Times New Roman" w:cs="Times New Roman"/>
          <w:color w:val="000000"/>
          <w:sz w:val="24"/>
          <w:szCs w:val="24"/>
        </w:rPr>
        <w:lastRenderedPageBreak/>
        <w:t xml:space="preserve">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 по настоящему Договору в пределах Цены договора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средств связи, прочих временных сетей и иных условий.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Строительная площадка</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возвращается  Генеральным подрядчиком Заказчику по акту после окончания Работ, не позднее 5 (Пяти) дней после подписания Сторонами Акта приемки законченного строительством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E31730" w:rsidRPr="00323094"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olor w:val="000000"/>
          <w:sz w:val="24"/>
          <w:szCs w:val="24"/>
        </w:rPr>
        <w:t xml:space="preserve">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w:t>
      </w:r>
      <w:r w:rsidRPr="00323094">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sidRPr="00323094">
        <w:rPr>
          <w:rFonts w:ascii="Times New Roman" w:hAnsi="Times New Roman"/>
          <w:color w:val="000000"/>
          <w:sz w:val="24"/>
          <w:szCs w:val="24"/>
        </w:rPr>
        <w:t xml:space="preserve">для обеспечения безопасного выполнения Работ в соответствии с требованиями правил охраны труда, техники безопасности, промышленной, пожарной и экологической безопасности, в том числе санитарных норм и правил. </w:t>
      </w:r>
    </w:p>
    <w:p w:rsidR="00E31730" w:rsidRPr="00323094" w:rsidRDefault="00E31730"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Мобилизация и демобилизация.</w:t>
      </w:r>
    </w:p>
    <w:p w:rsidR="00E31730" w:rsidRPr="00323094"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начинает мобилизацию Средств строительного производства и рабочей силы на Строительной площадке не позднее 3 (Трех) дней с даты передачи Строительной площадки Генеральному подрядчику по Акту передачи Строительной площадки согласно условиям настоящего Договора.</w:t>
      </w:r>
    </w:p>
    <w:p w:rsidR="00E31730" w:rsidRPr="00323094"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color w:val="000000"/>
          <w:sz w:val="24"/>
          <w:szCs w:val="24"/>
        </w:rPr>
        <w:t xml:space="preserve">В течение 3 (Трех) дней с момента начала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Генеральный подрядчик обязан назначить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из числа персонала Генерального подрядчика</w:t>
      </w:r>
      <w:r w:rsidR="00967517" w:rsidRPr="00323094">
        <w:rPr>
          <w:rFonts w:ascii="Times New Roman" w:hAnsi="Times New Roman" w:cs="Times New Roman"/>
          <w:color w:val="000000"/>
          <w:sz w:val="24"/>
          <w:szCs w:val="24"/>
        </w:rPr>
        <w:t xml:space="preserve">, </w:t>
      </w:r>
      <w:r w:rsidR="00967517" w:rsidRPr="00323094">
        <w:rPr>
          <w:rFonts w:ascii="Times New Roman" w:hAnsi="Times New Roman"/>
          <w:sz w:val="24"/>
          <w:szCs w:val="24"/>
        </w:rPr>
        <w:t>в том числе инженера по охране труда</w:t>
      </w:r>
      <w:r w:rsidRPr="00323094">
        <w:rPr>
          <w:rFonts w:ascii="Times New Roman" w:hAnsi="Times New Roman" w:cs="Times New Roman"/>
          <w:color w:val="000000"/>
          <w:sz w:val="24"/>
          <w:szCs w:val="24"/>
        </w:rPr>
        <w:t xml:space="preserve">. Во время производства Работ Генеральный подрядчик обязуется обеспечить постоянное присутствие на Строительной площадке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r w:rsidR="00967517" w:rsidRPr="00323094">
        <w:rPr>
          <w:rFonts w:ascii="Times New Roman" w:hAnsi="Times New Roman" w:cs="Times New Roman"/>
          <w:color w:val="000000"/>
          <w:sz w:val="24"/>
          <w:szCs w:val="24"/>
        </w:rPr>
        <w:t>,</w:t>
      </w:r>
      <w:r w:rsidR="00967517" w:rsidRPr="00323094">
        <w:rPr>
          <w:rFonts w:ascii="Times New Roman" w:hAnsi="Times New Roman"/>
          <w:sz w:val="24"/>
          <w:szCs w:val="24"/>
        </w:rPr>
        <w:t xml:space="preserve"> в том числе инженера по охране труда</w:t>
      </w:r>
      <w:r w:rsidR="0096751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w:t>
      </w:r>
    </w:p>
    <w:p w:rsidR="00E31730" w:rsidRPr="00323094"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строительством Объекта или прекращения настоящего Договора по любому основанию вывезти за пределы Строительной площадки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 </w:t>
      </w:r>
    </w:p>
    <w:p w:rsidR="00E31730" w:rsidRPr="00323094"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Pr="00323094" w:rsidRDefault="00E31730"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lastRenderedPageBreak/>
        <w:t xml:space="preserve">Инфраструктура. </w:t>
      </w:r>
    </w:p>
    <w:p w:rsidR="00E31730" w:rsidRPr="00323094" w:rsidRDefault="00E3173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Сооружения и помещения, необходимые для размещения персонала Генерального подрядчика и его Субподрядчиков (в том числе бытовой городок), а также все складские зоны, места приема пищи и т.д. предоставляются Генеральным подрядчиком и оборудуются внутри Строительной площадки в местах, предусмотренных проектом организации строительства. </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Генеральный подрядчик обязан организовать временную канализацию, временное тепло-, холодо- и водоснабжение для потребления в целях выполнения Работ в рамках Цены договора. Оплата за техническую воду осуществляется Генеральным подрядчиком. </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организовать временное электроснабжение и освещение на период выполнения Работ в рамках Цены договора. Оплата за электроэнергию осуществляется Генеральным подрядчиком.</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должен обеспечить все временные и вспомогательные сооружения (леса, подмостки), необходимые для безопасного произво</w:t>
      </w:r>
      <w:r w:rsidR="00BD18EE" w:rsidRPr="00323094">
        <w:rPr>
          <w:rFonts w:ascii="Times New Roman" w:hAnsi="Times New Roman" w:cs="Times New Roman"/>
          <w:sz w:val="24"/>
          <w:szCs w:val="24"/>
        </w:rPr>
        <w:t>дства Работ</w:t>
      </w:r>
      <w:r w:rsidRPr="00323094">
        <w:rPr>
          <w:rFonts w:ascii="Times New Roman" w:hAnsi="Times New Roman" w:cs="Times New Roman"/>
          <w:sz w:val="24"/>
          <w:szCs w:val="24"/>
        </w:rPr>
        <w:t>.</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в соответствии с Нормами. </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Строительную площадку временными дорогами, парковками, стоянками, площадками, пешеходными проходами.</w:t>
      </w:r>
    </w:p>
    <w:p w:rsidR="008B26FB" w:rsidRPr="00323094"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персонал Генерального подрядчика, представителей Заказчика, Фонда, Государственных органов спецодеждой и средствами индивидуальной защиты на время присутствия их на территории Строительной площадки.</w:t>
      </w:r>
    </w:p>
    <w:p w:rsidR="008B26FB" w:rsidRPr="00323094" w:rsidRDefault="008B26FB"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Поддержание чистоты. </w:t>
      </w:r>
    </w:p>
    <w:p w:rsidR="008B26FB" w:rsidRPr="00323094"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323094"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осуществлять в процессе выполнения Работ регулярную ежедневную уборку Строительной площадки, а по завершении Работ окончательную уборку Строительной площадки и влажную уборку Объекта.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w:t>
      </w:r>
      <w:r w:rsidRPr="00323094">
        <w:rPr>
          <w:rFonts w:ascii="Times New Roman" w:hAnsi="Times New Roman" w:cs="Times New Roman"/>
          <w:color w:val="000000"/>
          <w:sz w:val="24"/>
          <w:szCs w:val="24"/>
        </w:rPr>
        <w:lastRenderedPageBreak/>
        <w:t xml:space="preserve">площадки и уничтожать мусор за собственный счет в соответствии с требованиями действующих Норм. </w:t>
      </w:r>
    </w:p>
    <w:p w:rsidR="0051294F" w:rsidRPr="00323094"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если Генеральный подрядчик не вывез мусор или не поддерживает чистоту и порядок на Строительной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 </w:t>
      </w:r>
    </w:p>
    <w:p w:rsidR="0051294F" w:rsidRPr="00323094"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Перед предварительной приемкой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 </w:t>
      </w:r>
    </w:p>
    <w:p w:rsidR="0051294F" w:rsidRPr="00323094" w:rsidRDefault="0051294F" w:rsidP="00FC2432">
      <w:pPr>
        <w:pStyle w:val="a4"/>
        <w:numPr>
          <w:ilvl w:val="1"/>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sz w:val="24"/>
          <w:szCs w:val="24"/>
        </w:rPr>
        <w:t xml:space="preserve">Охрана строительной площадки. </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336996" w:rsidRPr="00323094">
        <w:rPr>
          <w:rFonts w:ascii="Times New Roman" w:hAnsi="Times New Roman" w:cs="Times New Roman"/>
          <w:color w:val="000000"/>
          <w:sz w:val="24"/>
          <w:szCs w:val="24"/>
        </w:rPr>
        <w:t xml:space="preserve">незавершенного производства Объекта, </w:t>
      </w:r>
      <w:r w:rsidRPr="00323094">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с даты передачи Строительной площадки Генеральному подрядчику по Акту передачи Строительной площадки и до </w:t>
      </w:r>
      <w:r w:rsidR="00336996" w:rsidRPr="00323094">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23094">
        <w:rPr>
          <w:rFonts w:ascii="Times New Roman" w:hAnsi="Times New Roman" w:cs="Times New Roman"/>
          <w:color w:val="000000"/>
          <w:sz w:val="24"/>
          <w:szCs w:val="24"/>
        </w:rPr>
        <w:t xml:space="preserve">. </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Заказчика и третьих лиц), возлагается на Генерального подрядчика и осуществляется за счет Генерального подрядчика, на весь период выполнения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При этом Генеральный подрядчик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Генеральным подрядчиком с Заказчиком. </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Генеральный подрядчик обязан выставить пост невооруженной охраны на Строительной площадке.</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Сотрудники охраны Генерального подрядчика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и его Субподрядчиков. </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Сотрудники охраны Генерального подрядчика обязаны идентифицировать любое лицо, входящее на Строительную площадку.</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На вынос Материалов, инструментов, приборов, Оборудования должны оформляться соответствующие пропуска. </w:t>
      </w:r>
    </w:p>
    <w:p w:rsidR="0051294F" w:rsidRPr="00323094"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а также иных объектов, находящихся в зоне производства Работ или прилегающих к ней. </w:t>
      </w:r>
    </w:p>
    <w:p w:rsidR="00691503" w:rsidRPr="00323094" w:rsidRDefault="00691503"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lastRenderedPageBreak/>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691503" w:rsidRPr="00323094" w:rsidRDefault="00691503" w:rsidP="00FC2432">
      <w:pPr>
        <w:pStyle w:val="a4"/>
        <w:spacing w:before="120" w:after="120"/>
        <w:ind w:left="993" w:right="-1"/>
        <w:jc w:val="both"/>
        <w:rPr>
          <w:rFonts w:ascii="Times New Roman" w:hAnsi="Times New Roman" w:cs="Times New Roman"/>
          <w:b/>
          <w:bCs/>
          <w:caps/>
          <w:sz w:val="24"/>
          <w:szCs w:val="24"/>
        </w:rPr>
      </w:pPr>
    </w:p>
    <w:p w:rsidR="0051294F" w:rsidRPr="00323094" w:rsidRDefault="0072683F" w:rsidP="00FC2432">
      <w:pPr>
        <w:pStyle w:val="a4"/>
        <w:numPr>
          <w:ilvl w:val="0"/>
          <w:numId w:val="3"/>
        </w:numPr>
        <w:tabs>
          <w:tab w:val="left" w:pos="-2552"/>
        </w:tabs>
        <w:spacing w:before="120" w:after="120"/>
        <w:ind w:left="993" w:right="-1" w:hanging="993"/>
        <w:jc w:val="both"/>
        <w:rPr>
          <w:rFonts w:ascii="Times New Roman" w:hAnsi="Times New Roman"/>
          <w:b/>
          <w:bCs/>
          <w:caps/>
          <w:sz w:val="24"/>
          <w:szCs w:val="24"/>
        </w:rPr>
      </w:pPr>
      <w:r w:rsidRPr="00323094">
        <w:rPr>
          <w:rFonts w:ascii="Times New Roman" w:hAnsi="Times New Roman"/>
          <w:b/>
          <w:bCs/>
          <w:caps/>
          <w:sz w:val="24"/>
          <w:szCs w:val="24"/>
        </w:rPr>
        <w:t xml:space="preserve">ОРГАНИЗАЦИЯ </w:t>
      </w:r>
      <w:r w:rsidR="00B34182" w:rsidRPr="00323094">
        <w:rPr>
          <w:rFonts w:ascii="Times New Roman" w:hAnsi="Times New Roman"/>
          <w:b/>
          <w:bCs/>
          <w:caps/>
          <w:sz w:val="24"/>
          <w:szCs w:val="24"/>
        </w:rPr>
        <w:t xml:space="preserve">ИСПОЛНЕНИЯ ДОГОВОРА </w:t>
      </w:r>
    </w:p>
    <w:p w:rsidR="0051294F" w:rsidRPr="00323094" w:rsidRDefault="0051294F" w:rsidP="008F65FE">
      <w:pPr>
        <w:pStyle w:val="a4"/>
        <w:tabs>
          <w:tab w:val="left" w:pos="-2552"/>
        </w:tabs>
        <w:spacing w:before="120" w:after="120"/>
        <w:ind w:left="993" w:right="-1"/>
        <w:jc w:val="both"/>
        <w:rPr>
          <w:rFonts w:ascii="Times New Roman" w:hAnsi="Times New Roman" w:cs="Times New Roman"/>
          <w:b/>
          <w:bCs/>
          <w:caps/>
          <w:sz w:val="24"/>
          <w:szCs w:val="24"/>
        </w:rPr>
      </w:pPr>
      <w:r w:rsidRPr="00323094">
        <w:rPr>
          <w:rFonts w:ascii="Times New Roman" w:hAnsi="Times New Roman"/>
          <w:b/>
          <w:bCs/>
          <w:caps/>
          <w:sz w:val="24"/>
          <w:szCs w:val="24"/>
        </w:rPr>
        <w:t xml:space="preserve"> </w:t>
      </w:r>
      <w:r w:rsidRPr="00323094">
        <w:rPr>
          <w:rFonts w:ascii="Times New Roman" w:hAnsi="Times New Roman" w:cs="Times New Roman"/>
          <w:b/>
          <w:sz w:val="24"/>
          <w:szCs w:val="24"/>
        </w:rPr>
        <w:t xml:space="preserve">Организационно-технологические документы. </w:t>
      </w:r>
    </w:p>
    <w:p w:rsidR="0051294F" w:rsidRPr="00323094"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До начала выполнения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абот Генеральный подрядчик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sidR="00B34182" w:rsidRPr="00323094">
        <w:rPr>
          <w:rFonts w:ascii="Times New Roman" w:hAnsi="Times New Roman" w:cs="Times New Roman"/>
          <w:sz w:val="24"/>
          <w:szCs w:val="24"/>
        </w:rPr>
        <w:t xml:space="preserve"> Проект производства работ должен включать в том числе положения, описывающие способы и методы выполнения Работ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323094"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По </w:t>
      </w:r>
      <w:r w:rsidRPr="00323094">
        <w:rPr>
          <w:rFonts w:ascii="Times New Roman" w:hAnsi="Times New Roman" w:cs="Times New Roman"/>
          <w:sz w:val="24"/>
          <w:szCs w:val="24"/>
        </w:rPr>
        <w:t>требованию</w:t>
      </w:r>
      <w:r w:rsidRPr="00323094">
        <w:rPr>
          <w:rFonts w:ascii="Times New Roman" w:hAnsi="Times New Roman" w:cs="Times New Roman"/>
          <w:color w:val="000000"/>
          <w:sz w:val="24"/>
          <w:szCs w:val="24"/>
        </w:rPr>
        <w:t xml:space="preserve"> Заказчика Генеральный подрядчик должен в любой момент немедленно представить для </w:t>
      </w:r>
      <w:r w:rsidRPr="00323094">
        <w:rPr>
          <w:rFonts w:ascii="Times New Roman" w:hAnsi="Times New Roman" w:cs="Times New Roman"/>
          <w:sz w:val="24"/>
          <w:szCs w:val="24"/>
        </w:rPr>
        <w:t>сведения</w:t>
      </w:r>
      <w:r w:rsidRPr="00323094">
        <w:rPr>
          <w:rFonts w:ascii="Times New Roman" w:hAnsi="Times New Roman" w:cs="Times New Roman"/>
          <w:color w:val="000000"/>
          <w:sz w:val="24"/>
          <w:szCs w:val="24"/>
        </w:rPr>
        <w:t xml:space="preserve"> Заказчика в письменной форме общее описание мер и методов, предлагаемых Генеральным подрядчиком для использования при выполнении Работ. </w:t>
      </w:r>
    </w:p>
    <w:p w:rsidR="0072683F" w:rsidRPr="00323094"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Проекте </w:t>
      </w:r>
      <w:r w:rsidRPr="00323094">
        <w:rPr>
          <w:rFonts w:ascii="Times New Roman" w:hAnsi="Times New Roman" w:cs="Times New Roman"/>
          <w:sz w:val="24"/>
          <w:szCs w:val="24"/>
        </w:rPr>
        <w:t>производства</w:t>
      </w:r>
      <w:r w:rsidRPr="00323094">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 </w:t>
      </w:r>
    </w:p>
    <w:p w:rsidR="00D20A59" w:rsidRPr="00323094" w:rsidRDefault="00D20A59"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Представительство.</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 целях </w:t>
      </w:r>
      <w:r w:rsidRPr="00323094">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доверенности. Заказчик вправе назначить нескольких Представителей Заказчика с одинаковым либо разным объемом полномочий. </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целях оперативного решения вопросов, связанных с выполнением Работ по Договору, Генеральный подрядчик своим распорядительным документом назначит Представителя Генерального подрядчика, который действует от имени Генерального подрядчика в пределах полномочий, определенных распорядительным документом Генерального подрядчика, и на основании выданной Генеральным подрядчиком доверенности. Генеральный подрядчик вправе назначить нескольких Представителей Генерального подрядчика с одинаковым либо разным объемом полномочий, при этом Генеральный подрядчик должен определить среди своих представителей лицо, возглавляющее </w:t>
      </w:r>
      <w:r w:rsidRPr="00323094">
        <w:rPr>
          <w:rFonts w:ascii="Times New Roman" w:hAnsi="Times New Roman" w:cs="Times New Roman"/>
          <w:sz w:val="24"/>
          <w:szCs w:val="24"/>
        </w:rPr>
        <w:lastRenderedPageBreak/>
        <w:t xml:space="preserve">Представителей Генерального подрядчика на Строительной площадке (Руководитель Проекта со стороны Генерального подрядчика). </w:t>
      </w:r>
    </w:p>
    <w:p w:rsidR="008D374A" w:rsidRPr="00323094" w:rsidRDefault="008D374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sidRPr="00323094">
        <w:rPr>
          <w:rFonts w:ascii="Times New Roman" w:hAnsi="Times New Roman" w:cs="Times New Roman"/>
          <w:sz w:val="24"/>
          <w:szCs w:val="24"/>
        </w:rPr>
        <w:t>ам</w:t>
      </w:r>
      <w:r w:rsidRPr="00323094">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представителях Субподрядчиков, а также организовать взаимодействие таких представителей Субподрядчиков с Заказчиком.    </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 </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течение 10 (Десяти)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 </w:t>
      </w:r>
    </w:p>
    <w:p w:rsidR="00B34182" w:rsidRPr="00323094"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sz w:val="24"/>
          <w:szCs w:val="24"/>
        </w:rPr>
        <w:t xml:space="preserve">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произошедших изменениях не позднее 1 (одного) Рабочего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 </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недействительными и не подлежащими рассмотрению для целей исполнения настоящего Договора. </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 </w:t>
      </w:r>
    </w:p>
    <w:p w:rsidR="00B34182" w:rsidRPr="00323094"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вправе привлечь к выполнению функций Строительного контроля Заказчика специализированную инженерную организацию. О привлечении лица, осуществляющего функции Строительного контроля, Заказчик письменно уведомляет Генерального подрядчика, с описанием полномочий данного лица.</w:t>
      </w:r>
    </w:p>
    <w:p w:rsidR="00337617" w:rsidRPr="00323094"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Лицо, осуществляющее функции Строительного контроля, не вправе действовать в отношениях с Генеральным подрядчиком от имени Заказчика, если только Заказчиком не будет выдана такому лицу соответствующая доверенность. Подпись лица, осуществляющего Строительный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Строительного контроля.</w:t>
      </w:r>
    </w:p>
    <w:p w:rsidR="00B34182" w:rsidRPr="00323094" w:rsidRDefault="009F6212"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lastRenderedPageBreak/>
        <w:t xml:space="preserve">Журналы Работ. </w:t>
      </w:r>
    </w:p>
    <w:p w:rsidR="009F6212" w:rsidRPr="00323094"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 дня начала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до их завершения Генеральный подрядчик должен вести на Строительной площадке общий журнал работ (в дальнейшем – «Журнал работ»), а при необходимости – специальные журналы Работ на русском языке в соответствии с Нормами. Каждая запись в журналах должна быть подписана Представителями Сторон. </w:t>
      </w:r>
    </w:p>
    <w:p w:rsidR="00E6164F" w:rsidRPr="00323094"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Журнале работ отражаются:</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обо всех представителях инженерно-технического персонала, занятых при строительстве Объекта;</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пере</w:t>
      </w:r>
      <w:r w:rsidR="00CD7BA0" w:rsidRPr="00323094">
        <w:rPr>
          <w:rFonts w:ascii="Times New Roman" w:hAnsi="Times New Roman" w:cs="Times New Roman"/>
          <w:sz w:val="24"/>
          <w:szCs w:val="24"/>
        </w:rPr>
        <w:t>чень специальных журналов работ</w:t>
      </w:r>
      <w:r w:rsidRPr="00323094">
        <w:rPr>
          <w:rFonts w:ascii="Times New Roman" w:hAnsi="Times New Roman" w:cs="Times New Roman"/>
          <w:sz w:val="24"/>
          <w:szCs w:val="24"/>
        </w:rPr>
        <w:t>;</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Работах, выполняемых при строительстве 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выявленных Строительным контролем Заказчика Недостатков Работ, а также сведения об устранении указанных Недостатков;</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выявленных Строительным контролем Генерального подрядчика Недостатков 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проведенных Фондом или Государственными органами проверках соответствия выполняемых Работ требованиям Норм, Рабочей документации, выявленных нарушениях, предписаниях об устранении выявленных нарушений, сведения о выполнении таких предписаний;</w:t>
      </w:r>
    </w:p>
    <w:p w:rsidR="00E6164F" w:rsidRPr="00323094" w:rsidRDefault="00E6164F" w:rsidP="00A93F0D">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323094"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При выявлении фактов нарушения Генеральным подрядчиком организации и методов ведения Работ, определённых Проектом производства работ, отступлений от требований по качеству Работ, предусмотренных Рабочей документацией и Нормами, а также, если Строительный контроль не согласен с записями, внесенными в Журнал работ Генеральным подрядчиком, Представитель Заказчика даёт предписание Генеральному подрядчику об устранении выявленных нарушений, устанавливает сроки устранения этих нарушений (дефектов) и делает соответствующую запись в Журнал работ. </w:t>
      </w:r>
    </w:p>
    <w:p w:rsidR="00E6164F" w:rsidRPr="00323094" w:rsidRDefault="00B55AAD"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w:t>
      </w:r>
      <w:r w:rsidR="00E6164F" w:rsidRPr="00323094">
        <w:rPr>
          <w:rFonts w:ascii="Times New Roman" w:hAnsi="Times New Roman" w:cs="Times New Roman"/>
          <w:sz w:val="24"/>
          <w:szCs w:val="24"/>
        </w:rPr>
        <w:t xml:space="preserve">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 </w:t>
      </w:r>
    </w:p>
    <w:p w:rsidR="00E6164F" w:rsidRPr="00323094"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 xml:space="preserve">Одобрение Заказчиком качества выполненных Работ в Журнале работ, приёмка и оплата выполненных Работ не освобождает Генерального подрядчика от предусмотренной Договором и Нормами ответственности за качество используемых при строительстве Материалов и Оборудования, квалифицированное выполнение Работ в полном соответствии с Рабочей документацией. </w:t>
      </w:r>
    </w:p>
    <w:p w:rsidR="00E6164F" w:rsidRPr="00323094"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8B26FB" w:rsidRPr="00323094" w:rsidRDefault="00E6164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Оперативная отчетность.</w:t>
      </w:r>
    </w:p>
    <w:p w:rsidR="00E6164F" w:rsidRPr="00323094"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Ежесуточно не позднее 16:00 часов (местного времени) Генеральный подрядчик обязуется предоставлять Заказчику информацию о ходе выполнения Работ в соответствии с Месячно-суточным графиком выполнения работ</w:t>
      </w:r>
      <w:r w:rsidR="00337617" w:rsidRPr="00323094">
        <w:rPr>
          <w:rFonts w:ascii="Times New Roman" w:hAnsi="Times New Roman" w:cs="Times New Roman"/>
          <w:sz w:val="24"/>
          <w:szCs w:val="24"/>
        </w:rPr>
        <w:t xml:space="preserve"> (форма </w:t>
      </w:r>
      <w:r w:rsidR="000A7BAF" w:rsidRPr="00323094">
        <w:rPr>
          <w:rFonts w:ascii="Times New Roman" w:hAnsi="Times New Roman" w:cs="Times New Roman"/>
          <w:sz w:val="24"/>
          <w:szCs w:val="24"/>
        </w:rPr>
        <w:t xml:space="preserve">которого утверждена Приложением № </w:t>
      </w:r>
      <w:r w:rsidR="00D36E50" w:rsidRPr="00323094">
        <w:rPr>
          <w:rFonts w:ascii="Times New Roman" w:hAnsi="Times New Roman" w:cs="Times New Roman"/>
          <w:sz w:val="24"/>
          <w:szCs w:val="24"/>
        </w:rPr>
        <w:t>6</w:t>
      </w:r>
      <w:r w:rsidR="000A7BAF" w:rsidRPr="00323094">
        <w:rPr>
          <w:rFonts w:ascii="Times New Roman" w:hAnsi="Times New Roman" w:cs="Times New Roman"/>
          <w:sz w:val="24"/>
          <w:szCs w:val="24"/>
        </w:rPr>
        <w:t xml:space="preserve"> к настоящему Договору</w:t>
      </w:r>
      <w:r w:rsidR="00337617" w:rsidRPr="00323094">
        <w:rPr>
          <w:rFonts w:ascii="Times New Roman" w:hAnsi="Times New Roman" w:cs="Times New Roman"/>
          <w:sz w:val="24"/>
          <w:szCs w:val="24"/>
        </w:rPr>
        <w:t>)</w:t>
      </w:r>
      <w:r w:rsidRPr="00323094">
        <w:rPr>
          <w:rFonts w:ascii="Times New Roman" w:hAnsi="Times New Roman" w:cs="Times New Roman"/>
          <w:sz w:val="24"/>
          <w:szCs w:val="24"/>
        </w:rPr>
        <w:t xml:space="preserve">, подписанную ответственным Представителем Генерального подрядчика, на бумажном носителе в сканированном виде, а также в электронном виде. По письменному запросу Заказчика Генеральный подрядчик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Генеральным подрядчиком Работам. </w:t>
      </w:r>
    </w:p>
    <w:p w:rsidR="00E92868" w:rsidRPr="00323094" w:rsidRDefault="00E92868"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По запросу Заказчика в течение 3 (Трех) дней Генеральный подрядчик разрабатывает и предоставляет перечень планируемых/осуществляемых мероприятий по исполнению Договора,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 </w:t>
      </w:r>
    </w:p>
    <w:p w:rsidR="00E92868" w:rsidRPr="00323094" w:rsidRDefault="00E92868"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Еженедельно, каждый четверг </w:t>
      </w:r>
      <w:r w:rsidRPr="00323094">
        <w:rPr>
          <w:rFonts w:ascii="Times New Roman" w:hAnsi="Times New Roman"/>
          <w:color w:val="000000"/>
          <w:sz w:val="24"/>
          <w:szCs w:val="24"/>
        </w:rPr>
        <w:t xml:space="preserve">Генеральный </w:t>
      </w:r>
      <w:r w:rsidRPr="00323094">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с учетом приведенных ниже требований. Отчет состоит из шести разделов:   </w:t>
      </w:r>
    </w:p>
    <w:p w:rsidR="00E92868" w:rsidRPr="00323094" w:rsidRDefault="00E92868" w:rsidP="00A93F0D">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1. Статус Проекта. В разделе указывается:</w:t>
      </w:r>
    </w:p>
    <w:p w:rsidR="00E92868" w:rsidRPr="00323094" w:rsidRDefault="00E92868" w:rsidP="00A93F0D">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323094" w:rsidRDefault="00E92868" w:rsidP="00A93F0D">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планируемый процент выполнения каждого вида Работ, указанного в Графике выполнения работ, в следующий отчетный период (одна неделя после дня отчета);</w:t>
      </w:r>
    </w:p>
    <w:p w:rsidR="00E92868" w:rsidRPr="00323094" w:rsidRDefault="00E92868" w:rsidP="00A93F0D">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все вопросы следующего отчетного периода, требующие решения с участием Заказчика;</w:t>
      </w:r>
    </w:p>
    <w:p w:rsidR="00E92868" w:rsidRPr="00323094" w:rsidRDefault="00E92868" w:rsidP="00A93F0D">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323094" w:rsidRDefault="00E92868" w:rsidP="00A93F0D">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 лиц. </w:t>
      </w:r>
    </w:p>
    <w:p w:rsidR="00E92868" w:rsidRPr="00323094" w:rsidRDefault="00E92868" w:rsidP="00A93F0D">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Раздел 2. Логистика. В разделе указывается:</w:t>
      </w:r>
    </w:p>
    <w:p w:rsidR="00E92868" w:rsidRPr="00323094" w:rsidRDefault="00E92868" w:rsidP="00A93F0D">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(в % от общего) Оборудования и Материалов, доставленных на Строительную площадку за отчетный период;</w:t>
      </w:r>
    </w:p>
    <w:p w:rsidR="00E92868" w:rsidRPr="00323094" w:rsidRDefault="00E92868" w:rsidP="00A93F0D">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(в % от общего) Оборудования и Материалов, планируемых к доставке на Строительную площадку в следующий отчетный период;</w:t>
      </w:r>
    </w:p>
    <w:p w:rsidR="00E92868" w:rsidRPr="00323094" w:rsidRDefault="00E92868" w:rsidP="00A93F0D">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наименование, количество (в % от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323094" w:rsidRDefault="00E92868" w:rsidP="00A93F0D">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3. График движения рабочей силы.  В разделе указывается:</w:t>
      </w:r>
    </w:p>
    <w:p w:rsidR="00E92868" w:rsidRPr="00323094" w:rsidRDefault="00E92868" w:rsidP="00A93F0D">
      <w:pPr>
        <w:pStyle w:val="a4"/>
        <w:numPr>
          <w:ilvl w:val="0"/>
          <w:numId w:val="5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график движения рабочей силы по дням для Генерального подрядчика и каждого из Субподрядчиков за отчетный период;</w:t>
      </w:r>
    </w:p>
    <w:p w:rsidR="00E92868" w:rsidRPr="00323094" w:rsidRDefault="00E92868" w:rsidP="00A93F0D">
      <w:pPr>
        <w:pStyle w:val="a4"/>
        <w:numPr>
          <w:ilvl w:val="0"/>
          <w:numId w:val="5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323094" w:rsidRDefault="00E92868" w:rsidP="00A93F0D">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323094" w:rsidRDefault="00E92868" w:rsidP="00A93F0D">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323094" w:rsidRDefault="00E92868" w:rsidP="00A93F0D">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323094" w:rsidRDefault="00E92868"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или Оборудование по форме согласно Приложени</w:t>
      </w:r>
      <w:r w:rsidR="000D555E" w:rsidRPr="00323094">
        <w:rPr>
          <w:rFonts w:ascii="Times New Roman" w:hAnsi="Times New Roman" w:cs="Times New Roman"/>
          <w:sz w:val="24"/>
          <w:szCs w:val="24"/>
        </w:rPr>
        <w:t>ю</w:t>
      </w:r>
      <w:r w:rsidRPr="00323094">
        <w:rPr>
          <w:rFonts w:ascii="Times New Roman" w:hAnsi="Times New Roman" w:cs="Times New Roman"/>
          <w:sz w:val="24"/>
          <w:szCs w:val="24"/>
        </w:rPr>
        <w:t xml:space="preserve"> </w:t>
      </w:r>
      <w:r w:rsidR="00A46B8A"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r w:rsidR="00D36E50" w:rsidRPr="00323094">
        <w:rPr>
          <w:rFonts w:ascii="Times New Roman" w:hAnsi="Times New Roman" w:cs="Times New Roman"/>
          <w:sz w:val="24"/>
          <w:szCs w:val="24"/>
        </w:rPr>
        <w:t>5</w:t>
      </w:r>
      <w:r w:rsidR="000D555E" w:rsidRPr="00323094">
        <w:rPr>
          <w:rFonts w:ascii="Times New Roman" w:hAnsi="Times New Roman" w:cs="Times New Roman"/>
          <w:sz w:val="24"/>
          <w:szCs w:val="24"/>
        </w:rPr>
        <w:t xml:space="preserve"> «Отчет о поступлении и использовании средств Заказчика, перечисленных по Договору»</w:t>
      </w:r>
      <w:r w:rsidRPr="00323094">
        <w:rPr>
          <w:rFonts w:ascii="Times New Roman" w:hAnsi="Times New Roman" w:cs="Times New Roman"/>
          <w:sz w:val="24"/>
          <w:szCs w:val="24"/>
        </w:rPr>
        <w:t xml:space="preserve"> к настоящему Договору, </w:t>
      </w:r>
    </w:p>
    <w:p w:rsidR="00E92868" w:rsidRPr="00323094" w:rsidRDefault="00E92868"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Ежемесячно, до 5 числа месяца, следующего за отчетным, Генеральный подрядчик обязан</w:t>
      </w:r>
      <w:r w:rsidR="003941E3" w:rsidRPr="00323094">
        <w:rPr>
          <w:rFonts w:ascii="Times New Roman" w:hAnsi="Times New Roman" w:cs="Times New Roman"/>
          <w:sz w:val="24"/>
          <w:szCs w:val="24"/>
        </w:rPr>
        <w:t xml:space="preserve"> представлять Заказчику отчет о состоянии исполнения</w:t>
      </w:r>
      <w:r w:rsidRPr="00323094">
        <w:rPr>
          <w:rFonts w:ascii="Times New Roman" w:hAnsi="Times New Roman" w:cs="Times New Roman"/>
          <w:sz w:val="24"/>
          <w:szCs w:val="24"/>
        </w:rPr>
        <w:t xml:space="preserve"> Графика выполнения </w:t>
      </w:r>
      <w:r w:rsidR="000D555E" w:rsidRPr="00323094">
        <w:rPr>
          <w:rFonts w:ascii="Times New Roman" w:hAnsi="Times New Roman" w:cs="Times New Roman"/>
          <w:sz w:val="24"/>
          <w:szCs w:val="24"/>
        </w:rPr>
        <w:t xml:space="preserve">работ </w:t>
      </w:r>
      <w:r w:rsidRPr="00323094">
        <w:rPr>
          <w:rFonts w:ascii="Times New Roman" w:hAnsi="Times New Roman" w:cs="Times New Roman"/>
          <w:sz w:val="24"/>
          <w:szCs w:val="24"/>
        </w:rPr>
        <w:t xml:space="preserve">по форме согласно Приложению № </w:t>
      </w:r>
      <w:r w:rsidR="00D36E50" w:rsidRPr="00323094">
        <w:rPr>
          <w:rFonts w:ascii="Times New Roman" w:hAnsi="Times New Roman" w:cs="Times New Roman"/>
          <w:sz w:val="24"/>
          <w:szCs w:val="24"/>
        </w:rPr>
        <w:t>4</w:t>
      </w:r>
      <w:r w:rsidRPr="00323094">
        <w:rPr>
          <w:rFonts w:ascii="Times New Roman" w:hAnsi="Times New Roman" w:cs="Times New Roman"/>
          <w:sz w:val="24"/>
          <w:szCs w:val="24"/>
        </w:rPr>
        <w:t xml:space="preserve"> к настоящему Договору</w:t>
      </w:r>
      <w:r w:rsidR="00994217" w:rsidRPr="00323094">
        <w:rPr>
          <w:rFonts w:ascii="Times New Roman" w:hAnsi="Times New Roman" w:cs="Times New Roman"/>
          <w:sz w:val="24"/>
          <w:szCs w:val="24"/>
        </w:rPr>
        <w:t xml:space="preserve">. </w:t>
      </w:r>
    </w:p>
    <w:p w:rsidR="00994217" w:rsidRPr="00323094"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за отчетным, Генеральный подрядчик обязан представлять Заказчику отчет о ходе поставки Материалов и Оборудования. </w:t>
      </w:r>
    </w:p>
    <w:p w:rsidR="00994217" w:rsidRPr="00323094"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но не позднее 24 числа отчетного месяца, Генеральный </w:t>
      </w:r>
      <w:r w:rsidR="00B55AA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разрабатывает и направляет на имя Заказчика документы по планированию на следующий месяц, в составе: </w:t>
      </w:r>
    </w:p>
    <w:p w:rsidR="00994217" w:rsidRPr="00323094" w:rsidRDefault="00994217" w:rsidP="00A93F0D">
      <w:pPr>
        <w:pStyle w:val="a4"/>
        <w:numPr>
          <w:ilvl w:val="0"/>
          <w:numId w:val="55"/>
        </w:numPr>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Месячно-суточный график выполнения работ на следующий месяц по форме Приложения № </w:t>
      </w:r>
      <w:r w:rsidR="00D36E50" w:rsidRPr="00323094">
        <w:rPr>
          <w:rFonts w:ascii="Times New Roman" w:hAnsi="Times New Roman" w:cs="Times New Roman"/>
          <w:sz w:val="24"/>
          <w:szCs w:val="24"/>
        </w:rPr>
        <w:t>6</w:t>
      </w:r>
      <w:r w:rsidRPr="00323094">
        <w:rPr>
          <w:rFonts w:ascii="Times New Roman" w:hAnsi="Times New Roman" w:cs="Times New Roman"/>
          <w:sz w:val="24"/>
          <w:szCs w:val="24"/>
        </w:rPr>
        <w:t xml:space="preserve"> к настоящему Договору;</w:t>
      </w:r>
    </w:p>
    <w:p w:rsidR="00994217" w:rsidRPr="00323094" w:rsidRDefault="00514758" w:rsidP="00A93F0D">
      <w:pPr>
        <w:pStyle w:val="a4"/>
        <w:numPr>
          <w:ilvl w:val="0"/>
          <w:numId w:val="55"/>
        </w:numPr>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lastRenderedPageBreak/>
        <w:t>Детализированный Г</w:t>
      </w:r>
      <w:r w:rsidR="00994217" w:rsidRPr="00323094">
        <w:rPr>
          <w:rFonts w:ascii="Times New Roman" w:hAnsi="Times New Roman" w:cs="Times New Roman"/>
          <w:sz w:val="24"/>
          <w:szCs w:val="24"/>
        </w:rPr>
        <w:t xml:space="preserve">рафик </w:t>
      </w:r>
      <w:r w:rsidRPr="00323094">
        <w:rPr>
          <w:rFonts w:ascii="Times New Roman" w:hAnsi="Times New Roman" w:cs="Times New Roman"/>
          <w:sz w:val="24"/>
          <w:szCs w:val="24"/>
        </w:rPr>
        <w:t xml:space="preserve">освоения и </w:t>
      </w:r>
      <w:r w:rsidR="00994217" w:rsidRPr="00323094">
        <w:rPr>
          <w:rFonts w:ascii="Times New Roman" w:hAnsi="Times New Roman" w:cs="Times New Roman"/>
          <w:sz w:val="24"/>
          <w:szCs w:val="24"/>
        </w:rPr>
        <w:t xml:space="preserve">финансирования </w:t>
      </w:r>
      <w:r w:rsidRPr="00323094">
        <w:rPr>
          <w:rFonts w:ascii="Times New Roman" w:hAnsi="Times New Roman" w:cs="Times New Roman"/>
          <w:sz w:val="24"/>
          <w:szCs w:val="24"/>
        </w:rPr>
        <w:t xml:space="preserve">в части оплаты Работ, </w:t>
      </w:r>
      <w:r w:rsidR="00994217" w:rsidRPr="00323094">
        <w:rPr>
          <w:rFonts w:ascii="Times New Roman" w:hAnsi="Times New Roman" w:cs="Times New Roman"/>
          <w:sz w:val="24"/>
          <w:szCs w:val="24"/>
        </w:rPr>
        <w:t xml:space="preserve">планируемых к выполнению </w:t>
      </w:r>
      <w:r w:rsidRPr="00323094">
        <w:rPr>
          <w:rFonts w:ascii="Times New Roman" w:hAnsi="Times New Roman" w:cs="Times New Roman"/>
          <w:sz w:val="24"/>
          <w:szCs w:val="24"/>
        </w:rPr>
        <w:t>в следующем месяце.</w:t>
      </w:r>
    </w:p>
    <w:p w:rsidR="00994217" w:rsidRPr="00323094"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работам, предварительно за 5 (</w:t>
      </w:r>
      <w:r w:rsidR="000A7BAF" w:rsidRPr="00323094">
        <w:rPr>
          <w:rFonts w:ascii="Times New Roman" w:hAnsi="Times New Roman" w:cs="Times New Roman"/>
          <w:sz w:val="24"/>
          <w:szCs w:val="24"/>
        </w:rPr>
        <w:t>П</w:t>
      </w:r>
      <w:r w:rsidRPr="00323094">
        <w:rPr>
          <w:rFonts w:ascii="Times New Roman" w:hAnsi="Times New Roman" w:cs="Times New Roman"/>
          <w:sz w:val="24"/>
          <w:szCs w:val="24"/>
        </w:rPr>
        <w:t xml:space="preserve">ять) дней,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 </w:t>
      </w:r>
    </w:p>
    <w:p w:rsidR="00994217" w:rsidRPr="00323094"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Ежеквартально, не позднее 25-го числа месяца, следующего за окончанием текущего квартала, представлять копию декларации по налогу на добавленную стоимость с отметкой налогового органа.</w:t>
      </w:r>
    </w:p>
    <w:p w:rsidR="00994217" w:rsidRPr="00323094"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Ежегодно, не позднее 10-го числа месяца, следующего за сроком сдачи бухгалтерской отчетности, копию годовой бухгалтерской отчетности с отметкой налогового органа. </w:t>
      </w:r>
    </w:p>
    <w:p w:rsidR="00994217" w:rsidRPr="00323094" w:rsidRDefault="00994217" w:rsidP="00FC2432">
      <w:pPr>
        <w:pStyle w:val="a4"/>
        <w:numPr>
          <w:ilvl w:val="1"/>
          <w:numId w:val="3"/>
        </w:numPr>
        <w:autoSpaceDE w:val="0"/>
        <w:autoSpaceDN w:val="0"/>
        <w:adjustRightInd w:val="0"/>
        <w:spacing w:before="120" w:after="120"/>
        <w:ind w:left="993" w:right="-1" w:hanging="993"/>
        <w:jc w:val="both"/>
        <w:rPr>
          <w:rFonts w:ascii="Times New Roman" w:hAnsi="Times New Roman"/>
          <w:b/>
          <w:sz w:val="24"/>
          <w:szCs w:val="24"/>
        </w:rPr>
      </w:pPr>
      <w:bookmarkStart w:id="23" w:name="одиннадцатьтришесть"/>
      <w:r w:rsidRPr="00323094">
        <w:rPr>
          <w:rFonts w:ascii="Times New Roman" w:hAnsi="Times New Roman" w:cs="Times New Roman"/>
          <w:b/>
          <w:bCs/>
          <w:sz w:val="24"/>
          <w:szCs w:val="24"/>
        </w:rPr>
        <w:t>Совещани</w:t>
      </w:r>
      <w:bookmarkEnd w:id="23"/>
      <w:r w:rsidRPr="00323094">
        <w:rPr>
          <w:rFonts w:ascii="Times New Roman" w:hAnsi="Times New Roman" w:cs="Times New Roman"/>
          <w:b/>
          <w:bCs/>
          <w:sz w:val="24"/>
          <w:szCs w:val="24"/>
        </w:rPr>
        <w:t>я.</w:t>
      </w:r>
    </w:p>
    <w:p w:rsidR="00994217" w:rsidRPr="00323094"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и Заказчик должны проводить еженедельные Совещания по Проекту. Цель Совещаний по Проекту – обсуждение хода выполнения Работ по каждому элементу Работ, информирование Генеральным </w:t>
      </w:r>
      <w:r w:rsidR="006C4537" w:rsidRPr="00323094">
        <w:rPr>
          <w:rFonts w:ascii="Times New Roman" w:hAnsi="Times New Roman" w:cs="Times New Roman"/>
          <w:sz w:val="24"/>
          <w:szCs w:val="24"/>
        </w:rPr>
        <w:t>п</w:t>
      </w:r>
      <w:r w:rsidRPr="00323094">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sidRPr="00323094">
        <w:rPr>
          <w:rFonts w:ascii="Times New Roman" w:hAnsi="Times New Roman" w:cs="Times New Roman"/>
          <w:sz w:val="24"/>
          <w:szCs w:val="24"/>
        </w:rPr>
        <w:t xml:space="preserve">. </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Совещания по Проекту должны проходить на Строительной площадке, в помещениях Генерального подрядчика или Заказчика, если Стороны не договорятся об ином.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По требованию Заказчика Генеральный подрядчик обязан обеспечить присутствие на Совещаниях по Проекту представителей Субподрядчиков и Поставщиков.</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Представитель Генерального подрядчика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В целях координации проектирования и строительства инновационного центра «Сколково», а также оперативного решения возникающих в ходе проектирования и </w:t>
      </w:r>
      <w:r w:rsidRPr="00323094">
        <w:rPr>
          <w:rFonts w:ascii="Times New Roman" w:hAnsi="Times New Roman" w:cs="Times New Roman"/>
          <w:sz w:val="24"/>
          <w:szCs w:val="24"/>
        </w:rPr>
        <w:lastRenderedPageBreak/>
        <w:t>строительства вопросов, при Фонде создан штаб строительства (далее – Штаб строительства).</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подрядчик обязуется обеспечить участие своих Представителей, представителей Субподрядчиков, Поставщиков в еженедельных совещаниях Штаба строительства. </w:t>
      </w:r>
    </w:p>
    <w:p w:rsidR="00994217" w:rsidRPr="00323094" w:rsidRDefault="006C4537" w:rsidP="00FC2432">
      <w:pPr>
        <w:pStyle w:val="a4"/>
        <w:numPr>
          <w:ilvl w:val="1"/>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iCs/>
          <w:color w:val="000000"/>
          <w:sz w:val="24"/>
          <w:szCs w:val="24"/>
        </w:rPr>
        <w:t>Взаимодействие с третьими лицами при выполнении Работ.</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гарантирует, что будет своевременно и в достаточном объеме предоставлять </w:t>
      </w:r>
      <w:r w:rsidRPr="00323094">
        <w:rPr>
          <w:rFonts w:ascii="Times New Roman" w:hAnsi="Times New Roman" w:cs="Times New Roman"/>
          <w:color w:val="000000"/>
          <w:sz w:val="24"/>
          <w:szCs w:val="24"/>
        </w:rPr>
        <w:t>Заказчику</w:t>
      </w:r>
      <w:r w:rsidRPr="00323094">
        <w:rPr>
          <w:rFonts w:ascii="Times New Roman" w:hAnsi="Times New Roman" w:cs="Times New Roman"/>
          <w:sz w:val="24"/>
          <w:szCs w:val="24"/>
        </w:rPr>
        <w:t xml:space="preserve">, а </w:t>
      </w:r>
      <w:r w:rsidRPr="00323094">
        <w:rPr>
          <w:rFonts w:ascii="Times New Roman" w:hAnsi="Times New Roman" w:cs="Times New Roman"/>
          <w:color w:val="000000"/>
          <w:sz w:val="24"/>
          <w:szCs w:val="24"/>
        </w:rPr>
        <w:t>также</w:t>
      </w:r>
      <w:r w:rsidRPr="00323094">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323094">
        <w:rPr>
          <w:rFonts w:ascii="Times New Roman" w:hAnsi="Times New Roman" w:cs="Times New Roman"/>
          <w:color w:val="000000"/>
          <w:sz w:val="24"/>
          <w:szCs w:val="24"/>
        </w:rPr>
        <w:t xml:space="preserve">Строительной площадке и на территории Центра. При этом </w:t>
      </w:r>
      <w:r w:rsidRPr="00323094">
        <w:rPr>
          <w:rFonts w:ascii="Times New Roman" w:hAnsi="Times New Roman" w:cs="Times New Roman"/>
          <w:sz w:val="24"/>
          <w:szCs w:val="24"/>
        </w:rPr>
        <w:t xml:space="preserve">Генеральный подрядчик обязан координировать свои действия и действия прямых подрядчиков Заказчика на </w:t>
      </w:r>
      <w:r w:rsidRPr="00323094">
        <w:rPr>
          <w:rFonts w:ascii="Times New Roman" w:hAnsi="Times New Roman" w:cs="Times New Roman"/>
          <w:color w:val="000000"/>
          <w:sz w:val="24"/>
          <w:szCs w:val="24"/>
        </w:rPr>
        <w:t>Строительной площадке</w:t>
      </w:r>
      <w:r w:rsidRPr="00323094" w:rsidDel="005E18A3">
        <w:rPr>
          <w:rFonts w:ascii="Times New Roman" w:hAnsi="Times New Roman" w:cs="Times New Roman"/>
          <w:sz w:val="24"/>
          <w:szCs w:val="24"/>
        </w:rPr>
        <w:t xml:space="preserve"> </w:t>
      </w:r>
      <w:r w:rsidRPr="00323094">
        <w:rPr>
          <w:rFonts w:ascii="Times New Roman" w:hAnsi="Times New Roman" w:cs="Times New Roman"/>
          <w:sz w:val="24"/>
          <w:szCs w:val="24"/>
        </w:rPr>
        <w:t xml:space="preserve">так, чтобы все стороны взаимодействовали максимально эффективно. </w:t>
      </w:r>
    </w:p>
    <w:p w:rsidR="006C4537" w:rsidRPr="00323094"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подрядчик обязан координировать свои действия с Эксплуатирующей организацией.</w:t>
      </w:r>
    </w:p>
    <w:p w:rsidR="000A05E2" w:rsidRPr="00323094" w:rsidRDefault="000A05E2" w:rsidP="00FC2432">
      <w:pPr>
        <w:pStyle w:val="a4"/>
        <w:numPr>
          <w:ilvl w:val="1"/>
          <w:numId w:val="3"/>
        </w:numPr>
        <w:autoSpaceDE w:val="0"/>
        <w:autoSpaceDN w:val="0"/>
        <w:adjustRightInd w:val="0"/>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
          <w:sz w:val="24"/>
          <w:szCs w:val="24"/>
        </w:rPr>
        <w:t xml:space="preserve">Геодезический контроль. </w:t>
      </w:r>
      <w:r w:rsidR="00B55AAD" w:rsidRPr="00323094">
        <w:rPr>
          <w:rFonts w:ascii="Times New Roman" w:hAnsi="Times New Roman" w:cs="Times New Roman"/>
          <w:bCs/>
          <w:sz w:val="24"/>
          <w:szCs w:val="24"/>
        </w:rPr>
        <w:t>Генеральный п</w:t>
      </w:r>
      <w:r w:rsidRPr="00323094">
        <w:rPr>
          <w:rFonts w:ascii="Times New Roman" w:hAnsi="Times New Roman" w:cs="Times New Roman"/>
          <w:bCs/>
          <w:sz w:val="24"/>
          <w:szCs w:val="24"/>
        </w:rPr>
        <w:t>одрядчик осуществляет контроль за выполнением геодезических работ в процессе строительства, в том числе:</w:t>
      </w:r>
    </w:p>
    <w:p w:rsidR="000A05E2" w:rsidRPr="00323094" w:rsidRDefault="000A05E2" w:rsidP="00A93F0D">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Pr="00323094" w:rsidRDefault="000A05E2" w:rsidP="00A93F0D">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выдача Субподрядчикам разбивочных чертежей;</w:t>
      </w:r>
    </w:p>
    <w:p w:rsidR="000A05E2" w:rsidRPr="00323094" w:rsidRDefault="000A05E2" w:rsidP="00A93F0D">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регулярного геодезического контроля Работ на выявление отклонений, установленных СНиП, ГОСТ или требованиями Рабочей документации;</w:t>
      </w:r>
    </w:p>
    <w:p w:rsidR="000A05E2" w:rsidRPr="00323094" w:rsidRDefault="000A05E2" w:rsidP="00A93F0D">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геодезических измерений осадок строящегося Объекта,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Pr="00323094" w:rsidRDefault="000A05E2" w:rsidP="00A93F0D">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Субподрядчиками исполнительной геодезической съемки.</w:t>
      </w:r>
    </w:p>
    <w:p w:rsidR="000A05E2" w:rsidRPr="00323094" w:rsidRDefault="000A05E2" w:rsidP="00FC2432">
      <w:pPr>
        <w:pStyle w:val="a4"/>
        <w:numPr>
          <w:ilvl w:val="1"/>
          <w:numId w:val="3"/>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Приостановление Работ.</w:t>
      </w:r>
    </w:p>
    <w:p w:rsidR="000A05E2" w:rsidRPr="00323094" w:rsidRDefault="004E58AF" w:rsidP="00FC2432">
      <w:pPr>
        <w:pStyle w:val="a4"/>
        <w:numPr>
          <w:ilvl w:val="2"/>
          <w:numId w:val="3"/>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Генеральный 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4E58AF" w:rsidRPr="00323094" w:rsidRDefault="004E58AF" w:rsidP="00FC2432">
      <w:pPr>
        <w:pStyle w:val="a4"/>
        <w:numPr>
          <w:ilvl w:val="2"/>
          <w:numId w:val="3"/>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Если Заказчик обнаруживает или обоснованно считает, что:</w:t>
      </w:r>
    </w:p>
    <w:p w:rsidR="004E58AF" w:rsidRPr="00323094" w:rsidRDefault="004E58AF" w:rsidP="00A93F0D">
      <w:pPr>
        <w:pStyle w:val="a4"/>
        <w:numPr>
          <w:ilvl w:val="0"/>
          <w:numId w:val="60"/>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lastRenderedPageBreak/>
        <w:t>Работы, или любая их часть являются дефектными или создают опасность людям или собственности, или</w:t>
      </w:r>
    </w:p>
    <w:p w:rsidR="004E58AF" w:rsidRPr="00323094" w:rsidRDefault="004E58AF" w:rsidP="00A93F0D">
      <w:pPr>
        <w:pStyle w:val="a4"/>
        <w:numPr>
          <w:ilvl w:val="0"/>
          <w:numId w:val="60"/>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 xml:space="preserve">Генеральный подрядчик не предоставляет достаточное количество рабочей силы, Материалов или Оборудования для выполнения Работ согласно условиям настоящего Договора, </w:t>
      </w:r>
    </w:p>
    <w:p w:rsidR="004E58AF" w:rsidRPr="00323094"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323094">
        <w:rPr>
          <w:rFonts w:ascii="Times New Roman" w:hAnsi="Times New Roman"/>
          <w:snapToGrid w:val="0"/>
          <w:color w:val="000000"/>
          <w:sz w:val="24"/>
          <w:szCs w:val="24"/>
        </w:rPr>
        <w:t xml:space="preserve">Заказчик вправе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4E58AF" w:rsidRPr="00323094" w:rsidRDefault="004E58AF" w:rsidP="00FC2432">
      <w:pPr>
        <w:tabs>
          <w:tab w:val="left" w:pos="-1843"/>
        </w:tabs>
        <w:spacing w:before="120" w:after="120"/>
        <w:ind w:left="993" w:right="-1"/>
        <w:jc w:val="both"/>
        <w:rPr>
          <w:rFonts w:ascii="Times New Roman" w:hAnsi="Times New Roman"/>
          <w:b/>
          <w:sz w:val="24"/>
          <w:szCs w:val="24"/>
        </w:rPr>
      </w:pPr>
      <w:r w:rsidRPr="00323094">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срока выполнения Работ по настоящему Договору. </w:t>
      </w:r>
    </w:p>
    <w:p w:rsidR="000A05E2" w:rsidRPr="00323094" w:rsidRDefault="004E58AF"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 xml:space="preserve">Заказчик вправе потребовать от Генерального подрядчика приостановить Работы полностью или частично без указания оснований для </w:t>
      </w:r>
      <w:r w:rsidR="00831562" w:rsidRPr="00323094">
        <w:rPr>
          <w:rFonts w:ascii="Times New Roman" w:hAnsi="Times New Roman" w:cs="Times New Roman"/>
          <w:snapToGrid w:val="0"/>
          <w:color w:val="000000"/>
          <w:sz w:val="24"/>
          <w:szCs w:val="24"/>
        </w:rPr>
        <w:t xml:space="preserve">такого </w:t>
      </w:r>
      <w:r w:rsidRPr="00323094">
        <w:rPr>
          <w:rFonts w:ascii="Times New Roman" w:hAnsi="Times New Roman" w:cs="Times New Roman"/>
          <w:snapToGrid w:val="0"/>
          <w:color w:val="000000"/>
          <w:sz w:val="24"/>
          <w:szCs w:val="24"/>
        </w:rPr>
        <w:t>приостановления</w:t>
      </w:r>
      <w:r w:rsidR="00831562" w:rsidRPr="00323094">
        <w:rPr>
          <w:rFonts w:ascii="Times New Roman" w:hAnsi="Times New Roman" w:cs="Times New Roman"/>
          <w:snapToGrid w:val="0"/>
          <w:color w:val="000000"/>
          <w:sz w:val="24"/>
          <w:szCs w:val="24"/>
        </w:rPr>
        <w:t>.</w:t>
      </w:r>
      <w:r w:rsidRPr="00323094">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 </w:t>
      </w:r>
    </w:p>
    <w:p w:rsidR="004E58AF" w:rsidRPr="00323094" w:rsidRDefault="00B55AAD"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Генеральный п</w:t>
      </w:r>
      <w:r w:rsidR="004E58AF" w:rsidRPr="00323094">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 </w:t>
      </w:r>
    </w:p>
    <w:p w:rsidR="004E58AF" w:rsidRPr="00323094" w:rsidRDefault="004E58AF"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Генеральный подрядчик совместно с Заказчиком проверяют состояние Работ на предмет их целостности. В случае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 </w:t>
      </w:r>
    </w:p>
    <w:p w:rsidR="004E58AF" w:rsidRPr="00323094" w:rsidRDefault="004E58AF" w:rsidP="00FC2432">
      <w:pPr>
        <w:pStyle w:val="a4"/>
        <w:tabs>
          <w:tab w:val="left" w:pos="993"/>
          <w:tab w:val="left" w:pos="1276"/>
          <w:tab w:val="left" w:pos="1701"/>
          <w:tab w:val="left" w:pos="1843"/>
        </w:tabs>
        <w:spacing w:before="120" w:after="120"/>
        <w:ind w:left="709" w:right="-1"/>
        <w:jc w:val="both"/>
        <w:rPr>
          <w:rFonts w:ascii="Times New Roman" w:hAnsi="Times New Roman" w:cs="Times New Roman"/>
          <w:sz w:val="24"/>
          <w:szCs w:val="24"/>
        </w:rPr>
      </w:pPr>
    </w:p>
    <w:p w:rsidR="000A05E2" w:rsidRPr="00323094" w:rsidRDefault="004E58AF" w:rsidP="00FC2432">
      <w:pPr>
        <w:pStyle w:val="a4"/>
        <w:numPr>
          <w:ilvl w:val="0"/>
          <w:numId w:val="3"/>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СУБПОДРЯДЧИКИ. ПЕРСОНАЛ ГЕНЕРАЛЬНОГО ПОДРЯДЧИКА.</w:t>
      </w:r>
    </w:p>
    <w:p w:rsidR="004E58AF" w:rsidRPr="00323094" w:rsidRDefault="004E58AF" w:rsidP="00FC2432">
      <w:pPr>
        <w:pStyle w:val="a4"/>
        <w:numPr>
          <w:ilvl w:val="1"/>
          <w:numId w:val="3"/>
        </w:numPr>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sz w:val="24"/>
          <w:szCs w:val="24"/>
        </w:rPr>
        <w:t xml:space="preserve">Субподрядчики. </w:t>
      </w:r>
    </w:p>
    <w:p w:rsidR="004E58AF" w:rsidRPr="00323094"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вправе привлекать к исполнению Договора Субподрядчиков. Привлечение Субподрядчиков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за свои собственные. </w:t>
      </w:r>
    </w:p>
    <w:p w:rsidR="00B84983" w:rsidRPr="00323094"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обязан предоставлять Заказчику не позднее 5 (Пяти) Рабочих дней с момента заключения договора с каждым Субподрядчиком информацию о </w:t>
      </w:r>
      <w:r w:rsidRPr="00323094">
        <w:rPr>
          <w:rFonts w:ascii="Times New Roman" w:hAnsi="Times New Roman" w:cs="Times New Roman"/>
          <w:color w:val="000000"/>
          <w:sz w:val="24"/>
          <w:szCs w:val="24"/>
        </w:rPr>
        <w:lastRenderedPageBreak/>
        <w:t xml:space="preserve">привлеченном Субподрядчике, с указанием ОГРН, ИНН, место нахождения, на фирменном бланке за подписью руководителя и печатью. </w:t>
      </w:r>
    </w:p>
    <w:p w:rsidR="00B84983" w:rsidRPr="00323094"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 </w:t>
      </w:r>
    </w:p>
    <w:p w:rsidR="00B84983" w:rsidRPr="00323094"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не может передать одному Субподрядчику и/или аффилированным с ним лицам полный объем Работ по настоящему Договору. </w:t>
      </w:r>
    </w:p>
    <w:p w:rsidR="00B84983" w:rsidRPr="00323094"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 </w:t>
      </w:r>
    </w:p>
    <w:p w:rsidR="00B84983" w:rsidRPr="00323094" w:rsidRDefault="00B84983" w:rsidP="00FC2432">
      <w:pPr>
        <w:pStyle w:val="a4"/>
        <w:numPr>
          <w:ilvl w:val="1"/>
          <w:numId w:val="3"/>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b/>
          <w:bCs/>
          <w:color w:val="333333"/>
          <w:sz w:val="24"/>
          <w:szCs w:val="24"/>
        </w:rPr>
        <w:t xml:space="preserve">Персонал </w:t>
      </w:r>
      <w:r w:rsidR="00B55AAD" w:rsidRPr="00323094">
        <w:rPr>
          <w:rFonts w:ascii="Times New Roman" w:hAnsi="Times New Roman"/>
          <w:b/>
          <w:bCs/>
          <w:color w:val="333333"/>
          <w:sz w:val="24"/>
          <w:szCs w:val="24"/>
        </w:rPr>
        <w:t>Генерального п</w:t>
      </w:r>
      <w:r w:rsidRPr="00323094">
        <w:rPr>
          <w:rFonts w:ascii="Times New Roman" w:hAnsi="Times New Roman"/>
          <w:b/>
          <w:bCs/>
          <w:color w:val="333333"/>
          <w:sz w:val="24"/>
          <w:szCs w:val="24"/>
        </w:rPr>
        <w:t>одрядчика.</w:t>
      </w:r>
    </w:p>
    <w:p w:rsidR="00B84983" w:rsidRPr="00323094"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должен обеспечить постоянное присутствие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срока выполнения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sz w:val="24"/>
          <w:szCs w:val="24"/>
        </w:rPr>
        <w:t xml:space="preserve">подрядчиком Работ. </w:t>
      </w:r>
    </w:p>
    <w:p w:rsidR="00B84983" w:rsidRPr="00323094"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квалифицированного </w:t>
      </w:r>
      <w:r w:rsidR="000A7BAF" w:rsidRPr="00323094">
        <w:rPr>
          <w:rFonts w:ascii="Times New Roman" w:hAnsi="Times New Roman" w:cs="Times New Roman"/>
          <w:sz w:val="24"/>
          <w:szCs w:val="24"/>
        </w:rPr>
        <w:t>Р</w:t>
      </w:r>
      <w:r w:rsidRPr="00323094">
        <w:rPr>
          <w:rFonts w:ascii="Times New Roman" w:hAnsi="Times New Roman" w:cs="Times New Roman"/>
          <w:sz w:val="24"/>
          <w:szCs w:val="24"/>
        </w:rPr>
        <w:t xml:space="preserve">уководителя Проекта со стороны Генерального подрядчика, как «единую точку контакта» со стороны Генерального подрядчика, уполномоченного действовать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подрядчика на основании доверенности. Руководитель проекта будет полностью, то есть 100 % (</w:t>
      </w:r>
      <w:r w:rsidR="000A7BAF" w:rsidRPr="00323094">
        <w:rPr>
          <w:rFonts w:ascii="Times New Roman" w:hAnsi="Times New Roman" w:cs="Times New Roman"/>
          <w:sz w:val="24"/>
          <w:szCs w:val="24"/>
        </w:rPr>
        <w:t>С</w:t>
      </w:r>
      <w:r w:rsidRPr="00323094">
        <w:rPr>
          <w:rFonts w:ascii="Times New Roman" w:hAnsi="Times New Roman" w:cs="Times New Roman"/>
          <w:sz w:val="24"/>
          <w:szCs w:val="24"/>
        </w:rPr>
        <w:t xml:space="preserve">то процентов) своего рабочего времени уделять вопросам выполнения Работ по настоящему Договору. </w:t>
      </w:r>
    </w:p>
    <w:p w:rsidR="00B84983" w:rsidRPr="00323094"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sidRPr="00323094">
        <w:rPr>
          <w:rFonts w:ascii="Times New Roman" w:hAnsi="Times New Roman" w:cs="Times New Roman"/>
          <w:sz w:val="24"/>
          <w:szCs w:val="24"/>
        </w:rPr>
        <w:t>С</w:t>
      </w:r>
      <w:r w:rsidRPr="00323094">
        <w:rPr>
          <w:rFonts w:ascii="Times New Roman" w:hAnsi="Times New Roman" w:cs="Times New Roman"/>
          <w:sz w:val="24"/>
          <w:szCs w:val="24"/>
        </w:rPr>
        <w:t xml:space="preserve">троительного контроля Генерального </w:t>
      </w:r>
      <w:r w:rsidR="006B0863" w:rsidRPr="00323094">
        <w:rPr>
          <w:rFonts w:ascii="Times New Roman" w:hAnsi="Times New Roman" w:cs="Times New Roman"/>
          <w:sz w:val="24"/>
          <w:szCs w:val="24"/>
        </w:rPr>
        <w:t>п</w:t>
      </w:r>
      <w:r w:rsidRPr="00323094">
        <w:rPr>
          <w:rFonts w:ascii="Times New Roman" w:hAnsi="Times New Roman" w:cs="Times New Roman"/>
          <w:sz w:val="24"/>
          <w:szCs w:val="24"/>
        </w:rPr>
        <w:t>одрядчика, сметчиков и т.д.</w:t>
      </w:r>
    </w:p>
    <w:p w:rsidR="006B0863" w:rsidRPr="00323094" w:rsidRDefault="006B086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 </w:t>
      </w:r>
    </w:p>
    <w:p w:rsidR="006B0863" w:rsidRPr="00323094" w:rsidRDefault="006B0863"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Персонал Генерального подрядчика, не имеющий гражданства Российской Федерации, должен иметь разрешение на пребывание и работу в Российской Федерации. В случае, если Заказчик по решению органов, осуществляющих контроль за соблюдением миграционного законодательства, будет привлечен к административной </w:t>
      </w:r>
      <w:r w:rsidRPr="00323094">
        <w:rPr>
          <w:rFonts w:ascii="Times New Roman" w:hAnsi="Times New Roman" w:cs="Times New Roman"/>
          <w:sz w:val="24"/>
          <w:szCs w:val="24"/>
        </w:rPr>
        <w:lastRenderedPageBreak/>
        <w:t xml:space="preserve">ответственности, и привлечение Заказчика к указанной ответственности явилось следствием неисполнения или ненадлежащего исполнения </w:t>
      </w:r>
      <w:r w:rsidR="003744D1"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своих обязательств по Договору, </w:t>
      </w:r>
      <w:r w:rsidR="003744D1"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sidRPr="00323094">
        <w:rPr>
          <w:rFonts w:ascii="Times New Roman" w:hAnsi="Times New Roman" w:cs="Times New Roman"/>
          <w:sz w:val="24"/>
          <w:szCs w:val="24"/>
        </w:rPr>
        <w:t xml:space="preserve">. </w:t>
      </w:r>
    </w:p>
    <w:p w:rsidR="003744D1" w:rsidRPr="00323094"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В случае возникновения претензий к персоналу Генерального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Генерального подрядчика Заказчик имеет право дать указание Генеральному подрядчику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 </w:t>
      </w:r>
    </w:p>
    <w:p w:rsidR="003744D1" w:rsidRPr="00323094"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Обеспечение визовой поддержки, транспортировки, проживания, медицинского обслуживания, культурно-бытового обслуживания, питания персонала Генерального подрядчика является обязанностью Генерального подрядчика.</w:t>
      </w:r>
    </w:p>
    <w:p w:rsidR="003744D1" w:rsidRPr="00323094"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обеспечивает за свой счет идентификацию каждого привлеченного им лица, находящегося на Строительной площадке. Генеральный подрядчик должен обеспечить, чтобы все работники Генерального подрядчика (а также Субподрядчиков, Поставщиков и иных привлеченных Генеральным подрядчиком лиц) носили:</w:t>
      </w:r>
    </w:p>
    <w:p w:rsidR="003744D1" w:rsidRPr="00323094" w:rsidRDefault="003744D1" w:rsidP="00A93F0D">
      <w:pPr>
        <w:pStyle w:val="a4"/>
        <w:numPr>
          <w:ilvl w:val="0"/>
          <w:numId w:val="61"/>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униформу с фирменным наименованием Генерального подрядчика (Субподрядчика, Поставщика);</w:t>
      </w:r>
    </w:p>
    <w:p w:rsidR="003744D1" w:rsidRPr="00323094" w:rsidRDefault="003744D1" w:rsidP="00A93F0D">
      <w:pPr>
        <w:pStyle w:val="a4"/>
        <w:numPr>
          <w:ilvl w:val="0"/>
          <w:numId w:val="61"/>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на видном месте бирки с указанием:</w:t>
      </w:r>
    </w:p>
    <w:p w:rsidR="003744D1" w:rsidRPr="00323094" w:rsidRDefault="003744D1" w:rsidP="00A93F0D">
      <w:pPr>
        <w:pStyle w:val="a4"/>
        <w:numPr>
          <w:ilvl w:val="0"/>
          <w:numId w:val="62"/>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имени и фамилии сотрудника печатными буквами на русском языке,</w:t>
      </w:r>
    </w:p>
    <w:p w:rsidR="003744D1" w:rsidRPr="00323094" w:rsidRDefault="003744D1" w:rsidP="00A93F0D">
      <w:pPr>
        <w:pStyle w:val="a4"/>
        <w:numPr>
          <w:ilvl w:val="0"/>
          <w:numId w:val="62"/>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должности или специальности сотрудника печатными буквами на русском языке.</w:t>
      </w:r>
    </w:p>
    <w:p w:rsidR="003744D1" w:rsidRPr="00323094"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3744D1" w:rsidRPr="00323094"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временного жилья на Объекте. </w:t>
      </w:r>
    </w:p>
    <w:p w:rsidR="003744D1" w:rsidRPr="00323094"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23094">
        <w:rPr>
          <w:rFonts w:ascii="Times New Roman" w:hAnsi="Times New Roman" w:cs="Times New Roman"/>
          <w:sz w:val="24"/>
          <w:szCs w:val="24"/>
        </w:rPr>
        <w:t>необходимые</w:t>
      </w:r>
      <w:r w:rsidRPr="00323094">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23094" w:rsidRDefault="003744D1" w:rsidP="00FC2432">
      <w:pPr>
        <w:pStyle w:val="a4"/>
        <w:numPr>
          <w:ilvl w:val="0"/>
          <w:numId w:val="3"/>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cs="Times New Roman"/>
          <w:b/>
          <w:color w:val="000000"/>
          <w:sz w:val="24"/>
          <w:szCs w:val="24"/>
        </w:rPr>
        <w:t>ОХРАНА ОКРУЖАЮЩЕЙ СРЕДЫ</w:t>
      </w:r>
    </w:p>
    <w:p w:rsidR="003744D1" w:rsidRPr="00323094" w:rsidRDefault="003744D1"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Генеральный подрядчик должен воздерживаться от использования опасных Материалов, а также иных Материалов, использование и применение которых </w:t>
      </w:r>
      <w:r w:rsidRPr="00323094">
        <w:rPr>
          <w:rFonts w:ascii="Times New Roman" w:hAnsi="Times New Roman" w:cs="Times New Roman"/>
          <w:sz w:val="24"/>
          <w:szCs w:val="24"/>
        </w:rPr>
        <w:lastRenderedPageBreak/>
        <w:t xml:space="preserve">запрещено согласно законодательству по защите окружающей среды Европейского Союза и </w:t>
      </w:r>
      <w:r w:rsidR="0062349E" w:rsidRPr="00323094">
        <w:rPr>
          <w:rFonts w:ascii="Times New Roman" w:hAnsi="Times New Roman" w:cs="Times New Roman"/>
          <w:sz w:val="24"/>
          <w:szCs w:val="24"/>
        </w:rPr>
        <w:t>Нормами</w:t>
      </w:r>
      <w:r w:rsidR="000A7BAF" w:rsidRPr="00323094">
        <w:rPr>
          <w:rFonts w:ascii="Times New Roman" w:hAnsi="Times New Roman" w:cs="Times New Roman"/>
          <w:sz w:val="24"/>
          <w:szCs w:val="24"/>
        </w:rPr>
        <w:t>.</w:t>
      </w:r>
      <w:r w:rsidRPr="00323094">
        <w:rPr>
          <w:rFonts w:ascii="Times New Roman" w:hAnsi="Times New Roman" w:cs="Times New Roman"/>
          <w:sz w:val="24"/>
          <w:szCs w:val="24"/>
        </w:rPr>
        <w:t xml:space="preserve"> Генеральный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sidRPr="00323094">
        <w:rPr>
          <w:rFonts w:ascii="Times New Roman" w:hAnsi="Times New Roman" w:cs="Times New Roman"/>
          <w:sz w:val="24"/>
          <w:szCs w:val="24"/>
        </w:rPr>
        <w:t>Д</w:t>
      </w:r>
      <w:r w:rsidRPr="00323094">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одрядчика от данной обязанности</w:t>
      </w:r>
      <w:r w:rsidR="0062349E" w:rsidRPr="00323094">
        <w:rPr>
          <w:rFonts w:ascii="Times New Roman" w:hAnsi="Times New Roman" w:cs="Times New Roman"/>
          <w:sz w:val="24"/>
          <w:szCs w:val="24"/>
        </w:rPr>
        <w:t xml:space="preserve">. </w:t>
      </w:r>
    </w:p>
    <w:p w:rsidR="0062349E" w:rsidRPr="00323094"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323094">
        <w:rPr>
          <w:rFonts w:ascii="Times New Roman" w:hAnsi="Times New Roman"/>
          <w:sz w:val="24"/>
          <w:szCs w:val="24"/>
        </w:rPr>
        <w:t xml:space="preserve">Право собственности на любые указанные в настоящей статье опасные вещества и Материалы, принадлежат Генеральному подрядчику, который удаляет их за свой счет в соответствии с действующим законодательством об обращении с отходами. </w:t>
      </w:r>
    </w:p>
    <w:p w:rsidR="0062349E" w:rsidRPr="00323094"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62349E" w:rsidRPr="00323094"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62349E" w:rsidRPr="00323094"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Генеральный подрядчик обязуется:</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сливать цементную смесь и другие отходы в канализационную систему или водостоки;</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не использовать тропические породы древесины, включая фанеру, если это не предусмотрено </w:t>
      </w:r>
      <w:r w:rsidR="00F4630D">
        <w:rPr>
          <w:rFonts w:ascii="Times New Roman" w:hAnsi="Times New Roman" w:cs="Times New Roman"/>
          <w:sz w:val="24"/>
          <w:szCs w:val="24"/>
        </w:rPr>
        <w:t xml:space="preserve">Рабочей </w:t>
      </w:r>
      <w:r w:rsidRPr="00323094">
        <w:rPr>
          <w:rFonts w:ascii="Times New Roman" w:hAnsi="Times New Roman" w:cs="Times New Roman"/>
          <w:sz w:val="24"/>
          <w:szCs w:val="24"/>
        </w:rPr>
        <w:t>документацией;</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поставлять лесоматериалы и фанеру из неустановленных источников;</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p>
    <w:p w:rsidR="0062349E" w:rsidRPr="00323094" w:rsidRDefault="0062349E" w:rsidP="00A93F0D">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в целях охраны окружающей среды прилагать усилия для:</w:t>
      </w:r>
    </w:p>
    <w:p w:rsidR="0062349E" w:rsidRPr="00323094" w:rsidRDefault="0062349E" w:rsidP="00A93F0D">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повторного использование строительных материалов, строительного лома и бумаги;</w:t>
      </w:r>
    </w:p>
    <w:p w:rsidR="0062349E" w:rsidRPr="00323094" w:rsidRDefault="0062349E" w:rsidP="00A93F0D">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упаковочного материала;</w:t>
      </w:r>
    </w:p>
    <w:p w:rsidR="0062349E" w:rsidRPr="00323094" w:rsidRDefault="0062349E" w:rsidP="00A93F0D">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отходов строительных материалов;</w:t>
      </w:r>
    </w:p>
    <w:p w:rsidR="0062349E" w:rsidRPr="00323094" w:rsidRDefault="0062349E" w:rsidP="00A93F0D">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lastRenderedPageBreak/>
        <w:t>минимизации потребления электроэнергии и воды;</w:t>
      </w:r>
    </w:p>
    <w:p w:rsidR="0062349E" w:rsidRPr="00323094" w:rsidRDefault="0062349E" w:rsidP="00A93F0D">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предотвращения загрязнения окружающей среды. </w:t>
      </w:r>
    </w:p>
    <w:p w:rsidR="0062349E" w:rsidRPr="00323094"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бетонные элементы из цемента с повышенным содержанием окиси алюминия;</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опалубка из древесностружечных плит (ДСП);</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 с добавкой хлорида кальция;</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асбест или изделия на основе  асбеста;</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силикатный кирпич;</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радиоактивные материалы;</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кадмий, ртуть, свинец;</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древесина, обработанная пентахлорофенолом;</w:t>
      </w:r>
    </w:p>
    <w:p w:rsidR="0062349E" w:rsidRPr="00323094" w:rsidRDefault="0062349E" w:rsidP="00A93F0D">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тропические породы дерева из неустановленных источников. </w:t>
      </w:r>
    </w:p>
    <w:p w:rsidR="0062349E" w:rsidRPr="00323094"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также обязуется:</w:t>
      </w:r>
    </w:p>
    <w:p w:rsidR="0062349E" w:rsidRPr="00323094" w:rsidRDefault="0062349E" w:rsidP="00A93F0D">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sz w:val="24"/>
          <w:szCs w:val="24"/>
          <w:lang w:eastAsia="ru-RU"/>
        </w:rPr>
        <w:t>не допускать разлива горюче-смазочных материалов;</w:t>
      </w:r>
    </w:p>
    <w:p w:rsidR="0062349E" w:rsidRPr="00323094" w:rsidRDefault="0062349E" w:rsidP="00A93F0D">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62349E" w:rsidRPr="00323094" w:rsidRDefault="0062349E" w:rsidP="00A93F0D">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не допускать перегрузки электросетей и засорения трубопроводов;</w:t>
      </w:r>
    </w:p>
    <w:p w:rsidR="0062349E" w:rsidRPr="00323094" w:rsidRDefault="0062349E" w:rsidP="00A93F0D">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исполнять иные обязательные требования в области охраны окружающей среды.</w:t>
      </w:r>
    </w:p>
    <w:p w:rsidR="0062349E" w:rsidRPr="00323094"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62349E" w:rsidRPr="00323094"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323094">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подрядчику, который удаляет их за свой счет в порядке, установленном  действующим законодательством об обращении с отходами. </w:t>
      </w:r>
    </w:p>
    <w:p w:rsidR="0062349E" w:rsidRPr="00323094"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lastRenderedPageBreak/>
        <w:t>Генеральный 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62349E" w:rsidRPr="00323094"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 xml:space="preserve">Генеральный подрядчик обязан проводить обучение (предаттестационную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62349E" w:rsidRPr="00323094" w:rsidRDefault="0062349E" w:rsidP="00FC2432">
      <w:pPr>
        <w:tabs>
          <w:tab w:val="left" w:pos="993"/>
          <w:tab w:val="left" w:pos="1276"/>
        </w:tabs>
        <w:spacing w:before="120" w:after="120"/>
        <w:ind w:right="-1"/>
        <w:jc w:val="both"/>
        <w:rPr>
          <w:rFonts w:ascii="Times New Roman" w:hAnsi="Times New Roman"/>
          <w:sz w:val="24"/>
          <w:szCs w:val="24"/>
        </w:rPr>
      </w:pPr>
    </w:p>
    <w:p w:rsidR="0062349E" w:rsidRPr="00323094" w:rsidRDefault="0062349E" w:rsidP="00FC2432">
      <w:pPr>
        <w:pStyle w:val="a4"/>
        <w:numPr>
          <w:ilvl w:val="0"/>
          <w:numId w:val="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b/>
          <w:bCs/>
          <w:caps/>
          <w:sz w:val="24"/>
          <w:szCs w:val="24"/>
        </w:rPr>
        <w:t>охрана труда и техника безопасности</w:t>
      </w:r>
    </w:p>
    <w:p w:rsidR="0062349E" w:rsidRPr="00323094" w:rsidRDefault="007133ED"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bCs/>
          <w:sz w:val="24"/>
          <w:szCs w:val="24"/>
        </w:rPr>
        <w:t>Генеральный подрядчик, его Субподрядчики при подготовк</w:t>
      </w:r>
      <w:r w:rsidRPr="00323094">
        <w:rPr>
          <w:rFonts w:ascii="Times New Roman" w:hAnsi="Times New Roman"/>
          <w:bCs/>
          <w:sz w:val="24"/>
          <w:szCs w:val="24"/>
          <w:lang w:eastAsia="ru-RU"/>
        </w:rPr>
        <w:t xml:space="preserve">е и проведении Строительно-монтажных работ должны </w:t>
      </w:r>
      <w:r w:rsidRPr="00323094">
        <w:rPr>
          <w:rFonts w:ascii="Times New Roman" w:hAnsi="Times New Roman"/>
          <w:sz w:val="24"/>
          <w:szCs w:val="24"/>
        </w:rPr>
        <w:t>работать с соблюдением всех требований по охране труда, техники безопасности, в том числе промышленной, пожарной и экологической безопасности, руководствуясь требованиями</w:t>
      </w:r>
      <w:r w:rsidRPr="00323094">
        <w:rPr>
          <w:rFonts w:ascii="Times New Roman" w:hAnsi="Times New Roman"/>
          <w:sz w:val="24"/>
          <w:szCs w:val="24"/>
          <w:lang w:eastAsia="ru-RU"/>
        </w:rPr>
        <w:t xml:space="preserve"> </w:t>
      </w:r>
      <w:r w:rsidRPr="00323094">
        <w:rPr>
          <w:rFonts w:ascii="Times New Roman" w:hAnsi="Times New Roman"/>
          <w:bCs/>
          <w:sz w:val="24"/>
          <w:szCs w:val="24"/>
          <w:lang w:eastAsia="ru-RU"/>
        </w:rPr>
        <w:t>следующих нормативно-правовых актов по охране труда, в том числе по промышленной и пожарной безопасности:</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федеральными законами, техническими регламентами, СНиП, сводами правил по проектированию и строительству;</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стандартами системы стандартов безопасности труда;</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правилами безопасности, правилами устройства и безопасной эксплуатации, инструкциями по безопасности;</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санитарно-эпидемиологическими правилами и нормативами, гигиеническими нормативами, санитарными правилами и нормами;</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локальными нормативными правовыми актами Заказчика по охране труда, технике безопасности, промышленной, пожарной безопасности;</w:t>
      </w:r>
    </w:p>
    <w:p w:rsidR="007133ED" w:rsidRPr="00323094" w:rsidRDefault="00F4630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рабочей </w:t>
      </w:r>
      <w:r w:rsidR="007133ED" w:rsidRPr="00323094">
        <w:rPr>
          <w:rFonts w:ascii="Times New Roman" w:hAnsi="Times New Roman"/>
          <w:sz w:val="24"/>
          <w:szCs w:val="24"/>
          <w:lang w:eastAsia="ru-RU"/>
        </w:rPr>
        <w:t>документацией (в том числе проектом организации строительства), проектами производства работ;</w:t>
      </w:r>
    </w:p>
    <w:p w:rsidR="007133ED" w:rsidRPr="00323094" w:rsidRDefault="007133ED" w:rsidP="00A93F0D">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 xml:space="preserve">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Нормами. </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lastRenderedPageBreak/>
        <w:t xml:space="preserve">Действия и / или бездействие персонала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323094">
        <w:rPr>
          <w:rFonts w:ascii="Times New Roman" w:hAnsi="Times New Roman" w:cs="Times New Roman"/>
          <w:color w:val="000000"/>
          <w:sz w:val="24"/>
          <w:szCs w:val="24"/>
        </w:rPr>
        <w:t xml:space="preserve">на Строительной площадке. </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В соответствии с требованиями Норм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правил охраны труда, техники безопасности, а также пожарной, радиационной, экологической безопасности при выполнении Работ, при организации отдыха, при перемещении </w:t>
      </w:r>
      <w:r w:rsidRPr="00323094">
        <w:rPr>
          <w:rFonts w:ascii="Times New Roman" w:hAnsi="Times New Roman"/>
          <w:sz w:val="24"/>
          <w:szCs w:val="24"/>
          <w:lang w:eastAsia="ru-RU"/>
        </w:rPr>
        <w:t>работников, привлеченных к выполнению Работ по Договору</w:t>
      </w:r>
      <w:r w:rsidRPr="00323094">
        <w:rPr>
          <w:rFonts w:ascii="Times New Roman" w:hAnsi="Times New Roman" w:cs="Times New Roman"/>
          <w:color w:val="000000"/>
          <w:sz w:val="24"/>
          <w:szCs w:val="24"/>
        </w:rPr>
        <w:t xml:space="preserve">, грузов по территории Инновационного центра «Сколково» и на Строительной площадке. В соответствии с требованиями Норм 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 по обеспечению работников</w:t>
      </w:r>
      <w:r w:rsidRPr="00323094">
        <w:rPr>
          <w:rFonts w:ascii="Times New Roman" w:hAnsi="Times New Roman"/>
          <w:sz w:val="24"/>
          <w:szCs w:val="24"/>
          <w:lang w:eastAsia="ru-RU"/>
        </w:rPr>
        <w:t>, привлеченных к выполнению Работ по Договору</w:t>
      </w:r>
      <w:r w:rsidRPr="00323094">
        <w:rPr>
          <w:rFonts w:ascii="Times New Roman" w:hAnsi="Times New Roman" w:cs="Times New Roman"/>
          <w:color w:val="000000"/>
          <w:sz w:val="24"/>
          <w:szCs w:val="24"/>
        </w:rPr>
        <w:t xml:space="preserve">,  необходимым количеством санитарно-бытовых помещений. </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 в том числе при проведении Работ вне Строительной площадки. </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отвечает за обеспечение за свой счет безопасности всего персонала, нанятого Генеральным подрядчиком, его Субподрядчиками или 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p>
    <w:p w:rsidR="007133ED" w:rsidRPr="00323094"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перед началом выполнения Работ должен передать Заказчику, по согласованию Заказчика, в электронном виде или на бумажном носителе, копии всех, касаемых исполнения настоящего Договора,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Нормами. 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w:t>
      </w:r>
      <w:r w:rsidRPr="00323094">
        <w:rPr>
          <w:rFonts w:ascii="Times New Roman" w:hAnsi="Times New Roman" w:cs="Times New Roman"/>
          <w:color w:val="000000"/>
          <w:sz w:val="24"/>
          <w:szCs w:val="24"/>
        </w:rPr>
        <w:lastRenderedPageBreak/>
        <w:t xml:space="preserve">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подрядчик намерен использовать и довести до сведения упомянутых лиц. </w:t>
      </w:r>
    </w:p>
    <w:p w:rsidR="007133ED" w:rsidRPr="00323094" w:rsidRDefault="00291004"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Генеральный подрядчик обязуется соблюдать следующие требования к охране труда и технике безопасности при выполнении Работ:</w:t>
      </w:r>
    </w:p>
    <w:p w:rsidR="00A160A5" w:rsidRPr="00323094"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Средства индивидуальной защиты:</w:t>
      </w:r>
    </w:p>
    <w:p w:rsidR="00A160A5" w:rsidRPr="00323094" w:rsidRDefault="00A160A5" w:rsidP="00A93F0D">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лица, находящиеся </w:t>
      </w:r>
      <w:r w:rsidRPr="00323094">
        <w:rPr>
          <w:rFonts w:ascii="Times New Roman" w:hAnsi="Times New Roman" w:cs="Times New Roman"/>
          <w:color w:val="000000"/>
          <w:sz w:val="24"/>
          <w:szCs w:val="24"/>
        </w:rPr>
        <w:t>на Строительной площадке (включая сварщиков),</w:t>
      </w:r>
      <w:r w:rsidRPr="00323094">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берушами (или противошумными наушниками), яркими жилетами, другими средствами индивидуальной защиты – при необходимости. Использование средств индивидуальной защиты </w:t>
      </w:r>
      <w:r w:rsidRPr="00323094">
        <w:rPr>
          <w:rFonts w:ascii="Times New Roman" w:hAnsi="Times New Roman" w:cs="Times New Roman"/>
          <w:color w:val="000000"/>
          <w:sz w:val="24"/>
          <w:szCs w:val="24"/>
        </w:rPr>
        <w:t xml:space="preserve">на Строительной площадке </w:t>
      </w:r>
      <w:r w:rsidRPr="00323094">
        <w:rPr>
          <w:rFonts w:ascii="Times New Roman" w:hAnsi="Times New Roman" w:cs="Times New Roman"/>
          <w:sz w:val="24"/>
          <w:szCs w:val="24"/>
        </w:rPr>
        <w:t>строго обязательно;</w:t>
      </w:r>
    </w:p>
    <w:p w:rsidR="00A160A5" w:rsidRPr="00323094" w:rsidRDefault="00A160A5" w:rsidP="00A93F0D">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 рабочее время  должна использоваться только специальная обувь со стальными вставками в подметку и стальным подноском, на нескользящей подошве;</w:t>
      </w:r>
    </w:p>
    <w:p w:rsidR="00A160A5" w:rsidRPr="00323094" w:rsidRDefault="00A160A5" w:rsidP="00A93F0D">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при любых высотных работах используются предохранительные пояса с наплечными и ножными лямками, с двумя стропами и амортизаторами;</w:t>
      </w:r>
    </w:p>
    <w:p w:rsidR="00A160A5" w:rsidRPr="00323094" w:rsidRDefault="00A160A5" w:rsidP="00A93F0D">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A160A5" w:rsidRPr="00323094" w:rsidRDefault="00A160A5" w:rsidP="00A93F0D">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если страховочное снаряжение является основной мерой защиты от падения, а трос для перемещения приходиться перецеплять, то следует использовать 2 страховочных троса;</w:t>
      </w:r>
    </w:p>
    <w:p w:rsidR="00A160A5" w:rsidRPr="00323094" w:rsidRDefault="00A160A5" w:rsidP="00A93F0D">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Генеральный подрядчик обязан при необходимости обеспечить наличие устройств обнаружения утечки газа. </w:t>
      </w:r>
    </w:p>
    <w:p w:rsidR="00291004" w:rsidRPr="00323094"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Инструменты и Оборудование</w:t>
      </w:r>
      <w:r w:rsidRPr="00323094">
        <w:rPr>
          <w:rFonts w:ascii="Times New Roman" w:hAnsi="Times New Roman"/>
          <w:sz w:val="24"/>
          <w:szCs w:val="24"/>
        </w:rPr>
        <w:t>:</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lastRenderedPageBreak/>
        <w:t>все баллоны с горючими газами и с кислородом должны быть оснащены исправными редукторами, манометрами и предохранительными клапанами;</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гибкие газовые шланги должны отвечать требованиям российского стандарта и крепиться с помощью хомутов;</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защитные ограждения должна соответствовать требованиям СНИП 12-03-2001;</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профессиональные ножи должны быть оснащены механизмом автоматического возврата лезвия, либо специальными защитными ножнами;</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Pr="00323094" w:rsidRDefault="00A160A5" w:rsidP="00A93F0D">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Pr="00323094"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lang w:eastAsia="ru-RU"/>
        </w:rPr>
        <w:t>Организационные мероприятия:</w:t>
      </w:r>
    </w:p>
    <w:p w:rsidR="00A160A5" w:rsidRPr="00323094" w:rsidRDefault="00A160A5"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до начала выполнения Строительно-монтажных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323094" w:rsidRDefault="00A160A5"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в течение 3 (Трех) дней с момента начала Строительно-монтажных работ Генеральный подрядчик приказом должен назначить аттестованного специалиста </w:t>
      </w:r>
      <w:r w:rsidR="00A944F2" w:rsidRPr="00323094">
        <w:rPr>
          <w:rFonts w:ascii="Times New Roman" w:hAnsi="Times New Roman"/>
          <w:sz w:val="24"/>
          <w:szCs w:val="24"/>
        </w:rPr>
        <w:br/>
      </w:r>
      <w:r w:rsidRPr="00323094">
        <w:rPr>
          <w:rFonts w:ascii="Times New Roman" w:hAnsi="Times New Roman"/>
          <w:sz w:val="24"/>
          <w:szCs w:val="24"/>
        </w:rPr>
        <w:t>(-ов), ответственного</w:t>
      </w:r>
      <w:r w:rsidR="00A944F2" w:rsidRPr="00323094">
        <w:rPr>
          <w:rFonts w:ascii="Times New Roman" w:hAnsi="Times New Roman"/>
          <w:sz w:val="24"/>
          <w:szCs w:val="24"/>
        </w:rPr>
        <w:t xml:space="preserve"> </w:t>
      </w:r>
      <w:r w:rsidRPr="00323094">
        <w:rPr>
          <w:rFonts w:ascii="Times New Roman" w:hAnsi="Times New Roman"/>
          <w:sz w:val="24"/>
          <w:szCs w:val="24"/>
        </w:rPr>
        <w:t xml:space="preserve">(-ых)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Pr="00323094">
        <w:rPr>
          <w:rFonts w:ascii="Times New Roman" w:hAnsi="Times New Roman"/>
          <w:sz w:val="24"/>
          <w:szCs w:val="24"/>
        </w:rPr>
        <w:t xml:space="preserve">, из числа персонала Генерального </w:t>
      </w:r>
      <w:r w:rsidR="00A944F2" w:rsidRPr="00323094">
        <w:rPr>
          <w:rFonts w:ascii="Times New Roman" w:hAnsi="Times New Roman"/>
          <w:sz w:val="24"/>
          <w:szCs w:val="24"/>
        </w:rPr>
        <w:t>п</w:t>
      </w:r>
      <w:r w:rsidRPr="00323094">
        <w:rPr>
          <w:rFonts w:ascii="Times New Roman" w:hAnsi="Times New Roman"/>
          <w:sz w:val="24"/>
          <w:szCs w:val="24"/>
        </w:rPr>
        <w:t xml:space="preserve">одрядчика, с полной занятостью, - не менее одного специалиста на Строительной площадке на пятьдесят рабочих. Каждый специалист (ответственный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Ростехнадзором РФ или компетентной комиссией Генерального </w:t>
      </w:r>
      <w:r w:rsidR="00A944F2" w:rsidRPr="00323094">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требованию Заказчика </w:t>
      </w:r>
      <w:r w:rsidRPr="00323094">
        <w:rPr>
          <w:rFonts w:ascii="Times New Roman" w:hAnsi="Times New Roman"/>
          <w:sz w:val="24"/>
          <w:szCs w:val="24"/>
        </w:rPr>
        <w:lastRenderedPageBreak/>
        <w:t xml:space="preserve">Генеральный </w:t>
      </w:r>
      <w:r w:rsidR="00A944F2" w:rsidRPr="00323094">
        <w:rPr>
          <w:rFonts w:ascii="Times New Roman" w:hAnsi="Times New Roman"/>
          <w:sz w:val="24"/>
          <w:szCs w:val="24"/>
        </w:rPr>
        <w:t>п</w:t>
      </w:r>
      <w:r w:rsidRPr="00323094">
        <w:rPr>
          <w:rFonts w:ascii="Times New Roman" w:hAnsi="Times New Roman"/>
          <w:sz w:val="24"/>
          <w:szCs w:val="24"/>
        </w:rPr>
        <w:t xml:space="preserve">одрядчик обязан </w:t>
      </w:r>
      <w:r w:rsidRPr="00323094">
        <w:rPr>
          <w:rFonts w:ascii="Times New Roman" w:hAnsi="Times New Roman"/>
          <w:color w:val="000000"/>
          <w:sz w:val="24"/>
          <w:szCs w:val="24"/>
        </w:rPr>
        <w:t>согласовать</w:t>
      </w:r>
      <w:r w:rsidRPr="00323094">
        <w:rPr>
          <w:rFonts w:ascii="Times New Roman" w:hAnsi="Times New Roman"/>
          <w:sz w:val="24"/>
          <w:szCs w:val="24"/>
        </w:rPr>
        <w:t xml:space="preserve"> с Заказчиком </w:t>
      </w:r>
      <w:r w:rsidRPr="00323094">
        <w:rPr>
          <w:rFonts w:ascii="Times New Roman" w:hAnsi="Times New Roman"/>
          <w:color w:val="000000"/>
          <w:sz w:val="24"/>
          <w:szCs w:val="24"/>
        </w:rPr>
        <w:t xml:space="preserve">главного специалиста, </w:t>
      </w:r>
      <w:r w:rsidRPr="00323094">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00A944F2" w:rsidRPr="00323094">
        <w:rPr>
          <w:rFonts w:ascii="Times New Roman" w:hAnsi="Times New Roman"/>
          <w:color w:val="000000"/>
          <w:sz w:val="24"/>
          <w:szCs w:val="24"/>
        </w:rPr>
        <w:t xml:space="preserve">; </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назначить одного из своих инженеров, имеющего надлежащую квалификацию, на должность координатора по охране окружающей среды;</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течение 3 (трех) дней с момента начала Строительно-монтажных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 регулярно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случае,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работники Генерального подрядчика должны пройти профессиональный медосмотр до начала Работ;</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323094">
        <w:rPr>
          <w:rFonts w:ascii="Times New Roman" w:hAnsi="Times New Roman"/>
          <w:color w:val="000000"/>
          <w:sz w:val="24"/>
          <w:szCs w:val="24"/>
        </w:rPr>
        <w:t>на Строительной площадке;</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как минимум, еженедельное совещание с участием прорабов / 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w:t>
      </w:r>
      <w:r w:rsidRPr="00323094">
        <w:rPr>
          <w:rFonts w:ascii="Times New Roman" w:hAnsi="Times New Roman"/>
          <w:sz w:val="24"/>
          <w:szCs w:val="24"/>
        </w:rPr>
        <w:lastRenderedPageBreak/>
        <w:t>строительных лесов (пометки о проверках должны делаться на ярлычках, прикрепляемых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эксплуатации на Строительной площадке;</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(под руководством начальника Строительной площадки), как минимум, ежемесячные проверки сборочных 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p>
    <w:p w:rsidR="00A944F2" w:rsidRPr="00323094" w:rsidRDefault="00A944F2" w:rsidP="00A93F0D">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Заказчик вправе остановить Работы в том случае, если обнаруживаются нарушения правил охраны труда, техники безопасности и/или охраны окружающей среды, промышленной, пожарной безопасности. В случае не устранения Генеральным подрядчиком нарушений в течение 24 (Двадцати четырех) часов Заказчик вправе привлечь другого подрядчика для устранения таких нарушений и удержать понесенные ими расходы с платежей Генеральному подрядчику. В случае остановки Работ Генеральный подрядчик не имеет право на продление сроков Работ и какую-либо финансовую компенсацию. </w:t>
      </w:r>
    </w:p>
    <w:p w:rsidR="00A944F2" w:rsidRPr="00323094" w:rsidRDefault="00A944F2"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Квалификация и обучение методам безопасного ведения работ:</w:t>
      </w:r>
    </w:p>
    <w:p w:rsidR="00A944F2" w:rsidRPr="00323094" w:rsidRDefault="00A944F2" w:rsidP="00A93F0D">
      <w:pPr>
        <w:pStyle w:val="a4"/>
        <w:numPr>
          <w:ilvl w:val="0"/>
          <w:numId w:val="71"/>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каждый работник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подрядчика и его Субподрядчиков на Строительной площадке должен быть обучен правилам оказания первой медицинской помощи;</w:t>
      </w:r>
    </w:p>
    <w:p w:rsidR="00A944F2" w:rsidRPr="00323094" w:rsidRDefault="00A944F2" w:rsidP="00A93F0D">
      <w:pPr>
        <w:pStyle w:val="a4"/>
        <w:numPr>
          <w:ilvl w:val="0"/>
          <w:numId w:val="71"/>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p>
    <w:p w:rsidR="00A944F2" w:rsidRPr="00323094" w:rsidRDefault="00A944F2" w:rsidP="00A93F0D">
      <w:pPr>
        <w:pStyle w:val="a4"/>
        <w:numPr>
          <w:ilvl w:val="0"/>
          <w:numId w:val="71"/>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контроль квалифицированности Генерального подрядчика и владения его рабочими методами безопасного ведения Работ 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w:t>
      </w:r>
      <w:r w:rsidRPr="00323094">
        <w:rPr>
          <w:rFonts w:ascii="Times New Roman" w:hAnsi="Times New Roman"/>
          <w:sz w:val="24"/>
          <w:szCs w:val="24"/>
        </w:rPr>
        <w:lastRenderedPageBreak/>
        <w:t>прошли полное обучение, обладают соответствующими умениями и допущены к самостоятельному проведению Работ.</w:t>
      </w:r>
    </w:p>
    <w:p w:rsidR="00A944F2" w:rsidRPr="00323094" w:rsidRDefault="00A944F2"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Движение на территории Строительной площадки и иные вопросы безопасности при выполнении Работ:</w:t>
      </w:r>
    </w:p>
    <w:p w:rsidR="00A944F2" w:rsidRPr="00323094" w:rsidRDefault="00A944F2" w:rsidP="00A93F0D">
      <w:pPr>
        <w:pStyle w:val="a4"/>
        <w:numPr>
          <w:ilvl w:val="0"/>
          <w:numId w:val="72"/>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p>
    <w:p w:rsidR="00A944F2" w:rsidRPr="00323094" w:rsidRDefault="00A944F2" w:rsidP="00A93F0D">
      <w:pPr>
        <w:pStyle w:val="a4"/>
        <w:numPr>
          <w:ilvl w:val="0"/>
          <w:numId w:val="72"/>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на территорию Строительной площадки запрещается вносить спиртные напитки, наркотики и иные психотропные вещества, а также оружие. </w:t>
      </w:r>
    </w:p>
    <w:p w:rsidR="00A944F2" w:rsidRPr="00323094" w:rsidRDefault="00A267AA" w:rsidP="00FC2432">
      <w:pPr>
        <w:pStyle w:val="a4"/>
        <w:numPr>
          <w:ilvl w:val="1"/>
          <w:numId w:val="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lang w:eastAsia="ru-RU"/>
        </w:rPr>
        <w:t xml:space="preserve">Генеральный подрядчик обязан при выполнении Работ с участием Субподрядчиков: </w:t>
      </w:r>
    </w:p>
    <w:p w:rsidR="00A267AA" w:rsidRPr="00323094" w:rsidRDefault="00A267AA" w:rsidP="00A93F0D">
      <w:pPr>
        <w:pStyle w:val="a4"/>
        <w:numPr>
          <w:ilvl w:val="0"/>
          <w:numId w:val="73"/>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A160D2" w:rsidRPr="00323094" w:rsidRDefault="00A160D2" w:rsidP="00A93F0D">
      <w:pPr>
        <w:pStyle w:val="a4"/>
        <w:numPr>
          <w:ilvl w:val="0"/>
          <w:numId w:val="73"/>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4" w:history="1">
        <w:r w:rsidRPr="00323094">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323094" w:rsidRDefault="00A160D2" w:rsidP="00A93F0D">
      <w:pPr>
        <w:pStyle w:val="a4"/>
        <w:numPr>
          <w:ilvl w:val="0"/>
          <w:numId w:val="73"/>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обеспечивать выполнение общих для всех организаций мероприятий по охране труда и координацию действий Субподрядчиков в части выполнения мероприятий по безопасности труда согласно акту-допуску и графику выполнения совмещенных работ</w:t>
      </w:r>
      <w:r w:rsidR="00640EC7" w:rsidRPr="00323094">
        <w:rPr>
          <w:rFonts w:ascii="Times New Roman" w:hAnsi="Times New Roman"/>
          <w:bCs/>
          <w:sz w:val="24"/>
          <w:szCs w:val="24"/>
          <w:lang w:eastAsia="ru-RU"/>
        </w:rPr>
        <w:t>.</w:t>
      </w:r>
    </w:p>
    <w:p w:rsidR="00640EC7" w:rsidRPr="00323094" w:rsidRDefault="00640EC7" w:rsidP="00FC2432">
      <w:pPr>
        <w:pStyle w:val="a4"/>
        <w:numPr>
          <w:ilvl w:val="1"/>
          <w:numId w:val="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rPr>
        <w:t xml:space="preserve">Генеральный подрядчик обязан согласовывать с Заказчиком и передать Заказчику подписанные Генеральным подрядчиком и Субподрядчиками акты-допусков, графики 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 </w:t>
      </w:r>
    </w:p>
    <w:p w:rsidR="00640EC7" w:rsidRPr="00323094" w:rsidRDefault="00640EC7" w:rsidP="00FC2432">
      <w:pPr>
        <w:tabs>
          <w:tab w:val="left" w:pos="993"/>
          <w:tab w:val="left" w:pos="1276"/>
          <w:tab w:val="left" w:pos="1701"/>
          <w:tab w:val="left" w:pos="1843"/>
        </w:tabs>
        <w:spacing w:before="120" w:after="120"/>
        <w:ind w:right="-1"/>
        <w:jc w:val="both"/>
        <w:rPr>
          <w:rFonts w:ascii="Times New Roman" w:hAnsi="Times New Roman"/>
          <w:b/>
          <w:bCs/>
          <w:sz w:val="24"/>
          <w:szCs w:val="24"/>
        </w:rPr>
      </w:pPr>
    </w:p>
    <w:p w:rsidR="00640EC7" w:rsidRPr="00323094" w:rsidRDefault="00FE0484" w:rsidP="00FC2432">
      <w:pPr>
        <w:pStyle w:val="a4"/>
        <w:numPr>
          <w:ilvl w:val="0"/>
          <w:numId w:val="3"/>
        </w:numPr>
        <w:tabs>
          <w:tab w:val="left" w:pos="-7371"/>
        </w:tabs>
        <w:spacing w:before="120" w:after="120"/>
        <w:ind w:left="993" w:right="-1" w:hanging="993"/>
        <w:jc w:val="both"/>
        <w:rPr>
          <w:rFonts w:ascii="Times New Roman" w:hAnsi="Times New Roman"/>
          <w:b/>
          <w:bCs/>
          <w:sz w:val="24"/>
          <w:szCs w:val="24"/>
        </w:rPr>
      </w:pPr>
      <w:bookmarkStart w:id="24" w:name="_Ref304030573"/>
      <w:r w:rsidRPr="00323094">
        <w:rPr>
          <w:rFonts w:ascii="Times New Roman" w:hAnsi="Times New Roman" w:cs="Times New Roman"/>
          <w:b/>
          <w:bCs/>
          <w:caps/>
          <w:sz w:val="24"/>
          <w:szCs w:val="24"/>
        </w:rPr>
        <w:t>страхование</w:t>
      </w:r>
      <w:bookmarkEnd w:id="24"/>
    </w:p>
    <w:p w:rsidR="002B5F86" w:rsidRPr="00323094" w:rsidRDefault="002B5F86" w:rsidP="007C1AE0">
      <w:pPr>
        <w:pStyle w:val="a4"/>
        <w:numPr>
          <w:ilvl w:val="1"/>
          <w:numId w:val="3"/>
        </w:numPr>
        <w:tabs>
          <w:tab w:val="left" w:pos="-1985"/>
          <w:tab w:val="left" w:pos="993"/>
        </w:tabs>
        <w:spacing w:before="120" w:after="120"/>
        <w:ind w:left="993" w:right="-1" w:hanging="993"/>
        <w:jc w:val="both"/>
        <w:rPr>
          <w:rFonts w:ascii="Times New Roman" w:hAnsi="Times New Roman"/>
          <w:b/>
          <w:bCs/>
          <w:sz w:val="24"/>
          <w:szCs w:val="24"/>
        </w:rPr>
      </w:pPr>
      <w:bookmarkStart w:id="25" w:name="двенадцатьдваодин"/>
      <w:r w:rsidRPr="00323094">
        <w:rPr>
          <w:rFonts w:ascii="Times New Roman" w:hAnsi="Times New Roman" w:cs="Times New Roman"/>
          <w:color w:val="000000"/>
          <w:sz w:val="24"/>
          <w:szCs w:val="24"/>
        </w:rPr>
        <w:t xml:space="preserve">Без ущерба для </w:t>
      </w:r>
      <w:r w:rsidRPr="00323094">
        <w:rPr>
          <w:rFonts w:ascii="Times New Roman" w:hAnsi="Times New Roman" w:cs="Times New Roman"/>
          <w:sz w:val="24"/>
          <w:szCs w:val="24"/>
        </w:rPr>
        <w:t>ответственности</w:t>
      </w:r>
      <w:r w:rsidRPr="00323094">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w:t>
      </w:r>
      <w:r w:rsidR="009B3AC3" w:rsidRPr="00323094">
        <w:rPr>
          <w:rFonts w:ascii="Times New Roman" w:hAnsi="Times New Roman" w:cs="Times New Roman"/>
          <w:color w:val="000000"/>
          <w:sz w:val="24"/>
          <w:szCs w:val="24"/>
        </w:rPr>
        <w:t xml:space="preserve"> чем за 10</w:t>
      </w:r>
      <w:r w:rsidRPr="00323094">
        <w:rPr>
          <w:rFonts w:ascii="Times New Roman" w:hAnsi="Times New Roman" w:cs="Times New Roman"/>
          <w:color w:val="000000"/>
          <w:sz w:val="24"/>
          <w:szCs w:val="24"/>
        </w:rPr>
        <w:t xml:space="preserve"> </w:t>
      </w:r>
      <w:bookmarkEnd w:id="25"/>
      <w:r w:rsidRPr="00323094">
        <w:rPr>
          <w:rFonts w:ascii="Times New Roman" w:hAnsi="Times New Roman" w:cs="Times New Roman"/>
          <w:color w:val="000000"/>
          <w:sz w:val="24"/>
          <w:szCs w:val="24"/>
        </w:rPr>
        <w:t>(</w:t>
      </w:r>
      <w:r w:rsidR="009B3AC3" w:rsidRPr="00323094">
        <w:rPr>
          <w:rFonts w:ascii="Times New Roman" w:hAnsi="Times New Roman" w:cs="Times New Roman"/>
          <w:color w:val="000000"/>
          <w:sz w:val="24"/>
          <w:szCs w:val="24"/>
        </w:rPr>
        <w:t>Десять</w:t>
      </w:r>
      <w:r w:rsidRPr="00323094">
        <w:rPr>
          <w:rFonts w:ascii="Times New Roman" w:hAnsi="Times New Roman" w:cs="Times New Roman"/>
          <w:color w:val="000000"/>
          <w:sz w:val="24"/>
          <w:szCs w:val="24"/>
        </w:rPr>
        <w:t xml:space="preserve">) дней </w:t>
      </w:r>
      <w:r w:rsidR="009B3AC3" w:rsidRPr="00323094">
        <w:rPr>
          <w:rFonts w:ascii="Times New Roman" w:hAnsi="Times New Roman" w:cs="Times New Roman"/>
          <w:color w:val="000000"/>
          <w:sz w:val="24"/>
          <w:szCs w:val="24"/>
        </w:rPr>
        <w:t>до</w:t>
      </w:r>
      <w:r w:rsidRPr="00323094">
        <w:rPr>
          <w:rFonts w:ascii="Times New Roman" w:hAnsi="Times New Roman" w:cs="Times New Roman"/>
          <w:color w:val="000000"/>
          <w:sz w:val="24"/>
          <w:szCs w:val="24"/>
        </w:rPr>
        <w:t xml:space="preserve"> даты </w:t>
      </w:r>
      <w:r w:rsidR="009B3AC3" w:rsidRPr="00323094">
        <w:rPr>
          <w:rFonts w:ascii="Times New Roman" w:hAnsi="Times New Roman" w:cs="Times New Roman"/>
          <w:color w:val="000000"/>
          <w:sz w:val="24"/>
          <w:szCs w:val="24"/>
        </w:rPr>
        <w:t>начала</w:t>
      </w:r>
      <w:r w:rsidR="004B4630" w:rsidRPr="00323094">
        <w:rPr>
          <w:rFonts w:ascii="Times New Roman" w:hAnsi="Times New Roman" w:cs="Times New Roman"/>
          <w:color w:val="000000"/>
          <w:sz w:val="24"/>
          <w:szCs w:val="24"/>
        </w:rPr>
        <w:t xml:space="preserve"> выполнения</w:t>
      </w:r>
      <w:r w:rsidR="009B3AC3" w:rsidRPr="00323094">
        <w:rPr>
          <w:rFonts w:ascii="Times New Roman" w:hAnsi="Times New Roman" w:cs="Times New Roman"/>
          <w:color w:val="000000"/>
          <w:sz w:val="24"/>
          <w:szCs w:val="24"/>
        </w:rPr>
        <w:t xml:space="preserve"> Строительно-монтажных работ</w:t>
      </w:r>
      <w:r w:rsidR="004B4630" w:rsidRPr="00323094">
        <w:rPr>
          <w:rFonts w:ascii="Times New Roman" w:hAnsi="Times New Roman" w:cs="Times New Roman"/>
          <w:color w:val="000000"/>
          <w:sz w:val="24"/>
          <w:szCs w:val="24"/>
        </w:rPr>
        <w:t xml:space="preserve"> (начальный срок выполнения Строительно-монтажных работ)</w:t>
      </w:r>
      <w:r w:rsidR="009B3AC3" w:rsidRPr="00323094">
        <w:rPr>
          <w:rFonts w:ascii="Times New Roman" w:hAnsi="Times New Roman" w:cs="Times New Roman"/>
          <w:color w:val="000000"/>
          <w:sz w:val="24"/>
          <w:szCs w:val="24"/>
        </w:rPr>
        <w:t>, указанной в п</w:t>
      </w:r>
      <w:r w:rsidR="00995B4A">
        <w:rPr>
          <w:rFonts w:ascii="Times New Roman" w:hAnsi="Times New Roman" w:cs="Times New Roman"/>
          <w:color w:val="000000"/>
          <w:sz w:val="24"/>
          <w:szCs w:val="24"/>
        </w:rPr>
        <w:t>ункте 6.1</w:t>
      </w:r>
      <w:r w:rsidR="004B4630" w:rsidRPr="00323094">
        <w:rPr>
          <w:rFonts w:ascii="Times New Roman" w:hAnsi="Times New Roman" w:cs="Times New Roman"/>
          <w:color w:val="000000"/>
          <w:sz w:val="24"/>
          <w:szCs w:val="24"/>
        </w:rPr>
        <w:t xml:space="preserve"> настоящего Договора,</w:t>
      </w:r>
      <w:r w:rsidR="009B3AC3"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обязан заключить договор</w:t>
      </w:r>
      <w:r w:rsidR="003B3378" w:rsidRPr="00323094">
        <w:rPr>
          <w:rFonts w:ascii="Times New Roman" w:hAnsi="Times New Roman" w:cs="Times New Roman"/>
          <w:color w:val="000000"/>
          <w:sz w:val="24"/>
          <w:szCs w:val="24"/>
        </w:rPr>
        <w:t xml:space="preserve"> (договоры)</w:t>
      </w:r>
      <w:r w:rsidRPr="00323094">
        <w:rPr>
          <w:rFonts w:ascii="Times New Roman" w:hAnsi="Times New Roman" w:cs="Times New Roman"/>
          <w:color w:val="000000"/>
          <w:sz w:val="24"/>
          <w:szCs w:val="24"/>
        </w:rPr>
        <w:t xml:space="preserve"> страхования рисков</w:t>
      </w:r>
      <w:r w:rsidR="00676ACB" w:rsidRPr="00323094">
        <w:rPr>
          <w:rFonts w:ascii="Times New Roman" w:hAnsi="Times New Roman" w:cs="Times New Roman"/>
          <w:color w:val="000000"/>
          <w:sz w:val="24"/>
          <w:szCs w:val="24"/>
        </w:rPr>
        <w:t xml:space="preserve"> на сумму не менее </w:t>
      </w:r>
      <w:r w:rsidR="00E074E0" w:rsidRPr="00323094">
        <w:rPr>
          <w:rFonts w:ascii="Times New Roman" w:hAnsi="Times New Roman" w:cs="Times New Roman"/>
          <w:color w:val="000000"/>
          <w:sz w:val="24"/>
          <w:szCs w:val="24"/>
        </w:rPr>
        <w:t>цены Договора,</w:t>
      </w:r>
      <w:r w:rsidRPr="00323094">
        <w:rPr>
          <w:rFonts w:ascii="Times New Roman" w:hAnsi="Times New Roman" w:cs="Times New Roman"/>
          <w:color w:val="000000"/>
          <w:sz w:val="24"/>
          <w:szCs w:val="24"/>
        </w:rPr>
        <w:t xml:space="preserve"> в том числе:</w:t>
      </w:r>
    </w:p>
    <w:p w:rsidR="002B5F86" w:rsidRPr="00323094" w:rsidRDefault="002B5F86" w:rsidP="00A93F0D">
      <w:pPr>
        <w:pStyle w:val="a4"/>
        <w:numPr>
          <w:ilvl w:val="0"/>
          <w:numId w:val="74"/>
        </w:numPr>
        <w:tabs>
          <w:tab w:val="left" w:pos="-1985"/>
        </w:tabs>
        <w:spacing w:before="120" w:after="120"/>
        <w:ind w:left="1418" w:right="-1" w:hanging="425"/>
        <w:jc w:val="both"/>
        <w:rPr>
          <w:rFonts w:ascii="Times New Roman" w:hAnsi="Times New Roman"/>
          <w:b/>
          <w:bCs/>
          <w:sz w:val="24"/>
          <w:szCs w:val="24"/>
        </w:rPr>
      </w:pPr>
      <w:r w:rsidRPr="00323094">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Pr="00323094" w:rsidDel="00667F25">
        <w:rPr>
          <w:rFonts w:ascii="Times New Roman" w:hAnsi="Times New Roman" w:cs="Times New Roman"/>
          <w:color w:val="000000"/>
          <w:sz w:val="24"/>
          <w:szCs w:val="24"/>
        </w:rPr>
        <w:t xml:space="preserve"> </w:t>
      </w:r>
      <w:r w:rsidR="0024063B" w:rsidRPr="00323094">
        <w:rPr>
          <w:rFonts w:ascii="Times New Roman" w:hAnsi="Times New Roman" w:cs="Times New Roman"/>
          <w:color w:val="000000"/>
          <w:sz w:val="24"/>
          <w:szCs w:val="24"/>
        </w:rPr>
        <w:t>О</w:t>
      </w:r>
      <w:r w:rsidRPr="00323094">
        <w:rPr>
          <w:rFonts w:ascii="Times New Roman" w:hAnsi="Times New Roman" w:cs="Times New Roman"/>
          <w:color w:val="000000"/>
          <w:sz w:val="24"/>
          <w:szCs w:val="24"/>
        </w:rPr>
        <w:t xml:space="preserve">бъект (его незавершенное производство), Материалы, Оборудование, </w:t>
      </w:r>
      <w:r w:rsidR="009B3AC3" w:rsidRPr="00323094">
        <w:rPr>
          <w:rFonts w:ascii="Times New Roman" w:hAnsi="Times New Roman" w:cs="Times New Roman"/>
          <w:color w:val="000000"/>
          <w:sz w:val="24"/>
          <w:szCs w:val="24"/>
        </w:rPr>
        <w:t xml:space="preserve">строительные элементы, объекты, находящиеся на </w:t>
      </w:r>
      <w:r w:rsidRPr="00323094">
        <w:rPr>
          <w:rFonts w:ascii="Times New Roman" w:hAnsi="Times New Roman" w:cs="Times New Roman"/>
          <w:color w:val="000000"/>
          <w:sz w:val="24"/>
          <w:szCs w:val="24"/>
        </w:rPr>
        <w:t>Строительной площадк</w:t>
      </w:r>
      <w:r w:rsidR="009B3AC3" w:rsidRPr="00323094">
        <w:rPr>
          <w:rFonts w:ascii="Times New Roman" w:hAnsi="Times New Roman" w:cs="Times New Roman"/>
          <w:color w:val="000000"/>
          <w:sz w:val="24"/>
          <w:szCs w:val="24"/>
        </w:rPr>
        <w:t>е</w:t>
      </w:r>
      <w:r w:rsidRPr="00323094">
        <w:rPr>
          <w:rFonts w:ascii="Times New Roman" w:hAnsi="Times New Roman" w:cs="Times New Roman"/>
          <w:color w:val="000000"/>
          <w:sz w:val="24"/>
          <w:szCs w:val="24"/>
        </w:rPr>
        <w:t xml:space="preserve"> (временные здания и сооружения, складские помещения, строительные леса, инженерные коммуникации и т.п.), </w:t>
      </w:r>
      <w:r w:rsidR="009B3AC3" w:rsidRPr="00323094">
        <w:rPr>
          <w:rFonts w:ascii="Times New Roman" w:hAnsi="Times New Roman" w:cs="Times New Roman"/>
          <w:color w:val="000000"/>
          <w:sz w:val="24"/>
          <w:szCs w:val="24"/>
        </w:rPr>
        <w:t xml:space="preserve">иное имущество, используемое при </w:t>
      </w:r>
      <w:r w:rsidR="009B3AC3" w:rsidRPr="00323094">
        <w:rPr>
          <w:rFonts w:ascii="Times New Roman" w:hAnsi="Times New Roman" w:cs="Times New Roman"/>
          <w:color w:val="000000"/>
          <w:sz w:val="24"/>
          <w:szCs w:val="24"/>
        </w:rPr>
        <w:lastRenderedPageBreak/>
        <w:t xml:space="preserve">строительстве, </w:t>
      </w:r>
      <w:r w:rsidRPr="00323094">
        <w:rPr>
          <w:rFonts w:ascii="Times New Roman" w:hAnsi="Times New Roman" w:cs="Times New Roman"/>
          <w:color w:val="000000"/>
          <w:sz w:val="24"/>
          <w:szCs w:val="24"/>
        </w:rPr>
        <w:t>расходы по расчистке указанной в договоре страхования территории от обломков (остатков) имущества, пострадавшего в результате страхового случая;</w:t>
      </w:r>
    </w:p>
    <w:p w:rsidR="002B5F86" w:rsidRPr="00323094" w:rsidRDefault="002B5F86" w:rsidP="00A93F0D">
      <w:pPr>
        <w:pStyle w:val="a4"/>
        <w:numPr>
          <w:ilvl w:val="0"/>
          <w:numId w:val="74"/>
        </w:numPr>
        <w:tabs>
          <w:tab w:val="left" w:pos="-1985"/>
        </w:tabs>
        <w:spacing w:before="120" w:after="120"/>
        <w:ind w:left="1418" w:right="-1" w:hanging="425"/>
        <w:jc w:val="both"/>
        <w:rPr>
          <w:rFonts w:ascii="Times New Roman" w:hAnsi="Times New Roman"/>
          <w:b/>
          <w:bCs/>
          <w:sz w:val="24"/>
          <w:szCs w:val="24"/>
        </w:rPr>
      </w:pPr>
      <w:r w:rsidRPr="00323094">
        <w:rPr>
          <w:rFonts w:ascii="Times New Roman" w:hAnsi="Times New Roman" w:cs="Times New Roman"/>
          <w:color w:val="000000"/>
          <w:sz w:val="24"/>
          <w:szCs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w:t>
      </w:r>
    </w:p>
    <w:p w:rsidR="003B3378" w:rsidRPr="00323094" w:rsidRDefault="004B4630" w:rsidP="007C1AE0">
      <w:pPr>
        <w:pStyle w:val="a4"/>
        <w:numPr>
          <w:ilvl w:val="1"/>
          <w:numId w:val="3"/>
        </w:numPr>
        <w:tabs>
          <w:tab w:val="left" w:pos="-1985"/>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w:t>
      </w:r>
      <w:r w:rsidRPr="00323094">
        <w:rPr>
          <w:rFonts w:ascii="Times New Roman" w:hAnsi="Times New Roman"/>
          <w:sz w:val="24"/>
          <w:szCs w:val="24"/>
        </w:rPr>
        <w:t>договор</w:t>
      </w:r>
      <w:r w:rsidR="0024063B" w:rsidRPr="00323094">
        <w:rPr>
          <w:rFonts w:ascii="Times New Roman" w:hAnsi="Times New Roman"/>
          <w:sz w:val="24"/>
          <w:szCs w:val="24"/>
        </w:rPr>
        <w:t>а (договоров) страхования</w:t>
      </w:r>
      <w:r w:rsidRPr="00323094">
        <w:rPr>
          <w:rFonts w:ascii="Times New Roman" w:hAnsi="Times New Roman"/>
          <w:sz w:val="24"/>
          <w:szCs w:val="24"/>
        </w:rPr>
        <w:t xml:space="preserve"> </w:t>
      </w:r>
      <w:r w:rsidR="003B3378" w:rsidRPr="00323094">
        <w:rPr>
          <w:rFonts w:ascii="Times New Roman" w:hAnsi="Times New Roman"/>
          <w:sz w:val="24"/>
          <w:szCs w:val="24"/>
        </w:rPr>
        <w:t xml:space="preserve">(а также страховых полисов при их наличии) </w:t>
      </w:r>
      <w:r w:rsidRPr="00323094">
        <w:rPr>
          <w:rFonts w:ascii="Times New Roman" w:hAnsi="Times New Roman"/>
          <w:sz w:val="24"/>
          <w:szCs w:val="24"/>
        </w:rPr>
        <w:t>и копии платежных документов, подтверждающих полную оплату по договор</w:t>
      </w:r>
      <w:r w:rsidR="0024063B" w:rsidRPr="00323094">
        <w:rPr>
          <w:rFonts w:ascii="Times New Roman" w:hAnsi="Times New Roman"/>
          <w:sz w:val="24"/>
          <w:szCs w:val="24"/>
        </w:rPr>
        <w:t>у</w:t>
      </w:r>
      <w:r w:rsidRPr="00323094">
        <w:rPr>
          <w:rFonts w:ascii="Times New Roman" w:hAnsi="Times New Roman"/>
          <w:sz w:val="24"/>
          <w:szCs w:val="24"/>
        </w:rPr>
        <w:t xml:space="preserve"> </w:t>
      </w:r>
      <w:r w:rsidR="0024063B" w:rsidRPr="00323094">
        <w:rPr>
          <w:rFonts w:ascii="Times New Roman" w:hAnsi="Times New Roman"/>
          <w:sz w:val="24"/>
          <w:szCs w:val="24"/>
        </w:rPr>
        <w:t xml:space="preserve">(договорам) </w:t>
      </w:r>
      <w:r w:rsidRPr="00323094">
        <w:rPr>
          <w:rFonts w:ascii="Times New Roman" w:hAnsi="Times New Roman"/>
          <w:sz w:val="24"/>
          <w:szCs w:val="24"/>
        </w:rPr>
        <w:t>страхования</w:t>
      </w:r>
      <w:r w:rsidR="003B3378" w:rsidRPr="00323094">
        <w:rPr>
          <w:rFonts w:ascii="Times New Roman" w:hAnsi="Times New Roman"/>
          <w:sz w:val="24"/>
          <w:szCs w:val="24"/>
        </w:rPr>
        <w:t xml:space="preserve"> не позднее </w:t>
      </w:r>
      <w:r w:rsidR="003B3378" w:rsidRPr="00323094">
        <w:rPr>
          <w:rFonts w:ascii="Times New Roman" w:hAnsi="Times New Roman" w:cs="Times New Roman"/>
          <w:color w:val="000000"/>
          <w:sz w:val="24"/>
          <w:szCs w:val="24"/>
        </w:rPr>
        <w:t>10 (Десяти) дней с даты начала выполнения Строительно-монтажных работ (начальный срок выполнения Строительно-монтажных р</w:t>
      </w:r>
      <w:r w:rsidR="002C07E9" w:rsidRPr="00323094">
        <w:rPr>
          <w:rFonts w:ascii="Times New Roman" w:hAnsi="Times New Roman" w:cs="Times New Roman"/>
          <w:color w:val="000000"/>
          <w:sz w:val="24"/>
          <w:szCs w:val="24"/>
        </w:rPr>
        <w:t>абот), указанной в пункт</w:t>
      </w:r>
      <w:r w:rsidR="00AD4572">
        <w:rPr>
          <w:rFonts w:ascii="Times New Roman" w:hAnsi="Times New Roman" w:cs="Times New Roman"/>
          <w:color w:val="000000"/>
          <w:sz w:val="24"/>
          <w:szCs w:val="24"/>
        </w:rPr>
        <w:t>е 6.1</w:t>
      </w:r>
      <w:r w:rsidR="003B3378" w:rsidRPr="00323094">
        <w:rPr>
          <w:rFonts w:ascii="Times New Roman" w:hAnsi="Times New Roman" w:cs="Times New Roman"/>
          <w:color w:val="000000"/>
          <w:sz w:val="24"/>
          <w:szCs w:val="24"/>
        </w:rPr>
        <w:t xml:space="preserve"> настоящего Договора</w:t>
      </w:r>
      <w:r w:rsidRPr="00323094">
        <w:rPr>
          <w:rFonts w:ascii="Times New Roman" w:hAnsi="Times New Roman"/>
          <w:sz w:val="24"/>
          <w:szCs w:val="24"/>
        </w:rPr>
        <w:t xml:space="preserve">. </w:t>
      </w:r>
      <w:r w:rsidR="003B3378" w:rsidRPr="00323094">
        <w:rPr>
          <w:rFonts w:ascii="Times New Roman" w:hAnsi="Times New Roman" w:cs="Times New Roman"/>
          <w:color w:val="000000"/>
          <w:sz w:val="24"/>
          <w:szCs w:val="24"/>
        </w:rPr>
        <w:t xml:space="preserve">В случае нарушения Генеральным подрядчиком данной обязанности, Заказчик вправе приостановить финансирование по Договору, а также взыскать с Генерального подрядчика пени в соответствии с условиями Договора. </w:t>
      </w:r>
    </w:p>
    <w:p w:rsidR="00691DEA" w:rsidRPr="00323094" w:rsidRDefault="004B4630" w:rsidP="007C1AE0">
      <w:pPr>
        <w:pStyle w:val="a4"/>
        <w:numPr>
          <w:ilvl w:val="1"/>
          <w:numId w:val="3"/>
        </w:numPr>
        <w:tabs>
          <w:tab w:val="left" w:pos="-1985"/>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Договоры страхования должен быть без франшизы. </w:t>
      </w:r>
    </w:p>
    <w:p w:rsidR="007A2B27" w:rsidRPr="00323094" w:rsidRDefault="004B4630" w:rsidP="007C1AE0">
      <w:pPr>
        <w:pStyle w:val="a4"/>
        <w:numPr>
          <w:ilvl w:val="1"/>
          <w:numId w:val="3"/>
        </w:numPr>
        <w:tabs>
          <w:tab w:val="left" w:pos="-2127"/>
        </w:tabs>
        <w:spacing w:before="120" w:after="120"/>
        <w:ind w:left="993" w:right="-1" w:hanging="993"/>
        <w:jc w:val="both"/>
        <w:rPr>
          <w:rFonts w:ascii="Times New Roman" w:hAnsi="Times New Roman"/>
          <w:color w:val="000000"/>
          <w:sz w:val="24"/>
          <w:szCs w:val="24"/>
        </w:rPr>
      </w:pPr>
      <w:bookmarkStart w:id="26" w:name="_Ref346982331"/>
      <w:bookmarkStart w:id="27" w:name="_Ref346982399"/>
      <w:r w:rsidRPr="00323094">
        <w:rPr>
          <w:rFonts w:ascii="Times New Roman" w:hAnsi="Times New Roman"/>
          <w:color w:val="000000"/>
          <w:sz w:val="24"/>
          <w:szCs w:val="24"/>
        </w:rPr>
        <w:t>Договор</w:t>
      </w:r>
      <w:r w:rsidR="0024063B" w:rsidRPr="00323094">
        <w:rPr>
          <w:rFonts w:ascii="Times New Roman" w:hAnsi="Times New Roman"/>
          <w:color w:val="000000"/>
          <w:sz w:val="24"/>
          <w:szCs w:val="24"/>
        </w:rPr>
        <w:t xml:space="preserve"> (договоры) </w:t>
      </w:r>
      <w:r w:rsidRPr="00323094">
        <w:rPr>
          <w:rFonts w:ascii="Times New Roman" w:hAnsi="Times New Roman"/>
          <w:color w:val="000000"/>
          <w:sz w:val="24"/>
          <w:szCs w:val="24"/>
        </w:rPr>
        <w:t xml:space="preserve">страхования должен быть действительным в течение всего срока выполнения Строительно-монтажных работ, до момента передачи Объекта Заказчику, за исключением страхования риска гражданской ответственности Генерального подрядчика, который должен также </w:t>
      </w:r>
      <w:r w:rsidR="003B3378" w:rsidRPr="00323094">
        <w:rPr>
          <w:rFonts w:ascii="Times New Roman" w:hAnsi="Times New Roman"/>
          <w:color w:val="000000"/>
          <w:sz w:val="24"/>
          <w:szCs w:val="24"/>
        </w:rPr>
        <w:t>быть застрахован и в течение</w:t>
      </w:r>
      <w:r w:rsidRPr="00323094">
        <w:rPr>
          <w:rFonts w:ascii="Times New Roman" w:hAnsi="Times New Roman"/>
          <w:color w:val="000000"/>
          <w:sz w:val="24"/>
          <w:szCs w:val="24"/>
        </w:rPr>
        <w:t xml:space="preserve"> Гарантийн</w:t>
      </w:r>
      <w:r w:rsidR="003B3378" w:rsidRPr="00323094">
        <w:rPr>
          <w:rFonts w:ascii="Times New Roman" w:hAnsi="Times New Roman"/>
          <w:color w:val="000000"/>
          <w:sz w:val="24"/>
          <w:szCs w:val="24"/>
        </w:rPr>
        <w:t>ого</w:t>
      </w:r>
      <w:r w:rsidRPr="00323094">
        <w:rPr>
          <w:rFonts w:ascii="Times New Roman" w:hAnsi="Times New Roman"/>
          <w:color w:val="000000"/>
          <w:sz w:val="24"/>
          <w:szCs w:val="24"/>
        </w:rPr>
        <w:t xml:space="preserve"> период</w:t>
      </w:r>
      <w:r w:rsidR="003B3378" w:rsidRPr="00323094">
        <w:rPr>
          <w:rFonts w:ascii="Times New Roman" w:hAnsi="Times New Roman"/>
          <w:color w:val="000000"/>
          <w:sz w:val="24"/>
          <w:szCs w:val="24"/>
        </w:rPr>
        <w:t>а</w:t>
      </w:r>
      <w:r w:rsidRPr="00323094">
        <w:rPr>
          <w:rFonts w:ascii="Times New Roman" w:hAnsi="Times New Roman"/>
          <w:color w:val="000000"/>
          <w:sz w:val="24"/>
          <w:szCs w:val="24"/>
        </w:rPr>
        <w:t xml:space="preserve"> (с учетом его продления) согласно условиям настоящего Договора. </w:t>
      </w:r>
      <w:bookmarkEnd w:id="26"/>
      <w:r w:rsidRPr="00323094">
        <w:rPr>
          <w:rFonts w:ascii="Times New Roman" w:hAnsi="Times New Roman"/>
          <w:color w:val="000000"/>
          <w:sz w:val="24"/>
          <w:szCs w:val="24"/>
        </w:rPr>
        <w:t>Генеральный подрядчик самостоятельно несет расходы по договор</w:t>
      </w:r>
      <w:r w:rsidR="0024063B" w:rsidRPr="00323094">
        <w:rPr>
          <w:rFonts w:ascii="Times New Roman" w:hAnsi="Times New Roman"/>
          <w:color w:val="000000"/>
          <w:sz w:val="24"/>
          <w:szCs w:val="24"/>
        </w:rPr>
        <w:t>у</w:t>
      </w:r>
      <w:r w:rsidRPr="00323094">
        <w:rPr>
          <w:rFonts w:ascii="Times New Roman" w:hAnsi="Times New Roman"/>
          <w:color w:val="000000"/>
          <w:sz w:val="24"/>
          <w:szCs w:val="24"/>
        </w:rPr>
        <w:t xml:space="preserve"> </w:t>
      </w:r>
      <w:r w:rsidR="0024063B" w:rsidRPr="00323094">
        <w:rPr>
          <w:rFonts w:ascii="Times New Roman" w:hAnsi="Times New Roman"/>
          <w:color w:val="000000"/>
          <w:sz w:val="24"/>
          <w:szCs w:val="24"/>
        </w:rPr>
        <w:t xml:space="preserve">(договорам) </w:t>
      </w:r>
      <w:r w:rsidRPr="00323094">
        <w:rPr>
          <w:rFonts w:ascii="Times New Roman" w:hAnsi="Times New Roman"/>
          <w:color w:val="000000"/>
          <w:sz w:val="24"/>
          <w:szCs w:val="24"/>
        </w:rPr>
        <w:t>страхования.</w:t>
      </w:r>
    </w:p>
    <w:p w:rsidR="004B4630" w:rsidRPr="00323094" w:rsidRDefault="004B4630" w:rsidP="007C1AE0">
      <w:pPr>
        <w:pStyle w:val="a4"/>
        <w:numPr>
          <w:ilvl w:val="1"/>
          <w:numId w:val="3"/>
        </w:numPr>
        <w:tabs>
          <w:tab w:val="left" w:pos="-2127"/>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 </w:t>
      </w:r>
    </w:p>
    <w:p w:rsidR="004B4630" w:rsidRPr="00323094"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застраховать риск случайной гибели или случайного повреждения результатов строительных работ и риск гражданской ответственности в страховой компании с рейтингом </w:t>
      </w:r>
      <w:bookmarkStart w:id="28" w:name="_Toc303089693"/>
      <w:bookmarkStart w:id="29" w:name="_Toc303670266"/>
      <w:bookmarkStart w:id="30" w:name="_Toc303677099"/>
      <w:r w:rsidRPr="00323094">
        <w:rPr>
          <w:rFonts w:ascii="Times New Roman" w:hAnsi="Times New Roman"/>
          <w:color w:val="000000"/>
          <w:sz w:val="24"/>
          <w:szCs w:val="24"/>
        </w:rPr>
        <w:t xml:space="preserve">не ниже В+ по шкале агентства Standard&amp;Poor’s Ratings Group (или не менее аналогичного рейтинга агентств Fitch, Inc. или Moody’s Investors Service, Inc. или РА «Эксперт»), и согласованной с Заказчиком. </w:t>
      </w:r>
      <w:bookmarkEnd w:id="28"/>
      <w:bookmarkEnd w:id="29"/>
      <w:bookmarkEnd w:id="30"/>
      <w:r w:rsidRPr="00323094">
        <w:rPr>
          <w:rFonts w:ascii="Times New Roman" w:hAnsi="Times New Roman"/>
          <w:color w:val="000000"/>
          <w:sz w:val="24"/>
          <w:szCs w:val="24"/>
        </w:rPr>
        <w:t>Страховая компания должна быть резидентом РФ.</w:t>
      </w:r>
    </w:p>
    <w:p w:rsidR="003B3378" w:rsidRPr="00323094"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
    <w:p w:rsidR="003B3378" w:rsidRPr="00323094"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bookmarkStart w:id="31" w:name="_Ref346982387"/>
      <w:r w:rsidRPr="00323094">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(страховые полисы) каких – либо изменений, Генеральный подрядчик </w:t>
      </w:r>
      <w:r w:rsidRPr="00323094">
        <w:rPr>
          <w:rFonts w:ascii="Times New Roman" w:hAnsi="Times New Roman" w:cs="Times New Roman"/>
          <w:color w:val="000000"/>
          <w:sz w:val="24"/>
          <w:szCs w:val="24"/>
        </w:rPr>
        <w:lastRenderedPageBreak/>
        <w:t xml:space="preserve">обязан письменно известить об этом Заказчика за 30 (Тридцать) дней до даты окончания действия договора страхования (страхового полиса) и/или, соответственно, даты внесения изменений с указанием причины внесения этих изменений. </w:t>
      </w:r>
      <w:bookmarkEnd w:id="31"/>
      <w:r w:rsidRPr="00323094">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(страхового полиса) в течение 2 (Двух) дней с момента истечения срока действия ранее заключенного договора страхования (страхового полиса).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 а также взыскать с Генерального подрядчика пени в соответствии с условиями Договора.</w:t>
      </w:r>
    </w:p>
    <w:p w:rsidR="003B3378" w:rsidRPr="00323094"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от обязательств, предусмотренных настоящим Договором. 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(страховым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 </w:t>
      </w:r>
    </w:p>
    <w:p w:rsidR="003B3378" w:rsidRPr="00323094"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обеспечить, чтобы договоры страхования, заключенные Генеральным подрядчиком, исключали переход к страховщику права требования в отношении Заказчика (суброгация). </w:t>
      </w:r>
    </w:p>
    <w:p w:rsidR="003B3378" w:rsidRPr="00323094" w:rsidRDefault="003B3378" w:rsidP="00FC2432">
      <w:pPr>
        <w:tabs>
          <w:tab w:val="left" w:pos="-1701"/>
        </w:tabs>
        <w:spacing w:before="120" w:after="120"/>
        <w:ind w:right="-1"/>
        <w:jc w:val="both"/>
        <w:rPr>
          <w:rFonts w:ascii="Times New Roman" w:hAnsi="Times New Roman"/>
          <w:color w:val="000000"/>
          <w:sz w:val="24"/>
          <w:szCs w:val="24"/>
        </w:rPr>
      </w:pPr>
    </w:p>
    <w:bookmarkEnd w:id="27"/>
    <w:p w:rsidR="003B3378" w:rsidRPr="00323094" w:rsidRDefault="003B3378" w:rsidP="00FC2432">
      <w:pPr>
        <w:pStyle w:val="a4"/>
        <w:numPr>
          <w:ilvl w:val="0"/>
          <w:numId w:val="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bCs/>
          <w:caps/>
          <w:sz w:val="24"/>
          <w:szCs w:val="24"/>
        </w:rPr>
        <w:t>ГАРАНТИЙНЫЙ ПЕРИОД</w:t>
      </w:r>
    </w:p>
    <w:p w:rsidR="003A1DAE" w:rsidRPr="00323094" w:rsidRDefault="003B3378"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w:t>
      </w:r>
      <w:r w:rsidR="002C07E9" w:rsidRPr="00323094">
        <w:rPr>
          <w:rFonts w:ascii="Times New Roman" w:hAnsi="Times New Roman" w:cs="Times New Roman"/>
          <w:snapToGrid w:val="0"/>
          <w:color w:val="000000"/>
          <w:sz w:val="24"/>
          <w:szCs w:val="24"/>
        </w:rPr>
        <w:t>астоящим Договором или Рабочей</w:t>
      </w:r>
      <w:r w:rsidRPr="00323094">
        <w:rPr>
          <w:rFonts w:ascii="Times New Roman" w:hAnsi="Times New Roman" w:cs="Times New Roman"/>
          <w:snapToGrid w:val="0"/>
          <w:color w:val="000000"/>
          <w:sz w:val="24"/>
          <w:szCs w:val="24"/>
        </w:rPr>
        <w:t xml:space="preserve"> документацией.</w:t>
      </w:r>
    </w:p>
    <w:p w:rsidR="003B3378" w:rsidRPr="00323094" w:rsidRDefault="003B3378"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napToGrid w:val="0"/>
          <w:color w:val="000000"/>
          <w:sz w:val="24"/>
          <w:szCs w:val="24"/>
        </w:rPr>
        <w:t>подрядчик гарантирует и несет ответственность за:</w:t>
      </w:r>
    </w:p>
    <w:p w:rsidR="003B3378" w:rsidRPr="00323094" w:rsidRDefault="003B3378" w:rsidP="00A93F0D">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sidRPr="00323094">
        <w:rPr>
          <w:rFonts w:ascii="Times New Roman" w:hAnsi="Times New Roman"/>
          <w:color w:val="000000"/>
          <w:sz w:val="24"/>
          <w:szCs w:val="24"/>
        </w:rPr>
        <w:t>;</w:t>
      </w:r>
    </w:p>
    <w:p w:rsidR="009062B5" w:rsidRPr="00323094" w:rsidRDefault="009062B5" w:rsidP="00A93F0D">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но не </w:t>
      </w:r>
      <w:r w:rsidRPr="00323094">
        <w:rPr>
          <w:rFonts w:ascii="Times New Roman" w:hAnsi="Times New Roman"/>
          <w:color w:val="000000"/>
          <w:sz w:val="24"/>
          <w:szCs w:val="24"/>
        </w:rPr>
        <w:lastRenderedPageBreak/>
        <w:t>ограничиваясь, с требованиями надзорных органов Российской Федерации, Правилами проекта;</w:t>
      </w:r>
    </w:p>
    <w:p w:rsidR="009062B5" w:rsidRPr="00323094" w:rsidRDefault="009062B5" w:rsidP="00A93F0D">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своевременное устранение Недостатков и Дефектов, выявленных при предварительной приемке Работ и в Гарантийный период;</w:t>
      </w:r>
    </w:p>
    <w:p w:rsidR="009062B5" w:rsidRPr="00323094" w:rsidRDefault="009062B5" w:rsidP="00A93F0D">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возможность использования Объекта для целей, установленных в настоящем Договоре и Исходных данных. </w:t>
      </w:r>
    </w:p>
    <w:p w:rsidR="009062B5" w:rsidRPr="00323094"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Гарантийный период на результаты Строительно-монтажных работ</w:t>
      </w:r>
      <w:r w:rsidRPr="00323094">
        <w:rPr>
          <w:rFonts w:ascii="Times New Roman" w:hAnsi="Times New Roman" w:cs="Times New Roman"/>
          <w:snapToGrid w:val="0"/>
          <w:sz w:val="24"/>
          <w:szCs w:val="24"/>
        </w:rPr>
        <w:t xml:space="preserve"> </w:t>
      </w:r>
      <w:r w:rsidRPr="00323094">
        <w:rPr>
          <w:rFonts w:ascii="Times New Roman" w:hAnsi="Times New Roman" w:cs="Times New Roman"/>
          <w:snapToGrid w:val="0"/>
          <w:color w:val="000000"/>
          <w:sz w:val="24"/>
          <w:szCs w:val="24"/>
        </w:rPr>
        <w:t>равен 24 (Двадцати четырем) месяцам с момента ввода Объекта в эксплуатацию (выдачи Разрешения на ввод Объекта в эксплуатацию)</w:t>
      </w:r>
      <w:r w:rsidR="002C07E9" w:rsidRPr="00323094">
        <w:rPr>
          <w:rFonts w:ascii="Times New Roman" w:hAnsi="Times New Roman" w:cs="Times New Roman"/>
          <w:snapToGrid w:val="0"/>
          <w:color w:val="000000"/>
          <w:sz w:val="24"/>
          <w:szCs w:val="24"/>
        </w:rPr>
        <w:t xml:space="preserve">, либо </w:t>
      </w:r>
      <w:r w:rsidR="008E1061" w:rsidRPr="00323094">
        <w:rPr>
          <w:rFonts w:ascii="Times New Roman" w:hAnsi="Times New Roman" w:cs="Times New Roman"/>
          <w:snapToGrid w:val="0"/>
          <w:color w:val="000000"/>
          <w:sz w:val="24"/>
          <w:szCs w:val="24"/>
        </w:rPr>
        <w:t xml:space="preserve">с даты </w:t>
      </w:r>
      <w:r w:rsidR="002C07E9" w:rsidRPr="00323094">
        <w:rPr>
          <w:rFonts w:ascii="Times New Roman" w:hAnsi="Times New Roman" w:cs="Times New Roman"/>
          <w:snapToGrid w:val="0"/>
          <w:color w:val="000000"/>
          <w:sz w:val="24"/>
          <w:szCs w:val="24"/>
        </w:rPr>
        <w:t>досрочного расторжения (прекращения) договора (отказа Заказчика от исполнения договора)</w:t>
      </w:r>
      <w:r w:rsidRPr="00323094">
        <w:rPr>
          <w:rFonts w:ascii="Times New Roman" w:hAnsi="Times New Roman" w:cs="Times New Roman"/>
          <w:snapToGrid w:val="0"/>
          <w:color w:val="000000"/>
          <w:sz w:val="24"/>
          <w:szCs w:val="24"/>
        </w:rPr>
        <w:t>.</w:t>
      </w:r>
    </w:p>
    <w:p w:rsidR="009062B5" w:rsidRPr="00323094"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В случае если Гарантийный период на какой-либо элемент Работ или Оборудование, составляет больше 24 (Двадцати четырех) месяцев, Генеральный подрядчик несет гарантийные обязательства по такому элементу Работ на протяжении его Гарантийного периода.</w:t>
      </w:r>
    </w:p>
    <w:p w:rsidR="009062B5" w:rsidRPr="00323094"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Гарантийный период в отношении таких Оборудования и Материалов применяется только в части монтажа, а также Оборудования, поставленного Генеральным подрядчиком или его Субподрядчиками,  по которому гарантийный срок не истек. </w:t>
      </w:r>
    </w:p>
    <w:p w:rsidR="009062B5" w:rsidRPr="00323094"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24 (Двадцать четыре) месяца, прикладываются Генеральным подрядчиком к Исполнительной документации в виде дополнения к гарантийным обязательствам Генерального подрядчика и на срок не менее указанного в соответствующей документации.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9062B5" w:rsidRPr="00323094"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sz w:val="24"/>
          <w:szCs w:val="24"/>
        </w:rPr>
        <w:t xml:space="preserve"> подрядчик соглашается устранять Недостатки в результатах Работ, обнаруженные в течение Гарантийного периода (далее «</w:t>
      </w:r>
      <w:r w:rsidRPr="00323094">
        <w:rPr>
          <w:rFonts w:ascii="Times New Roman" w:hAnsi="Times New Roman" w:cs="Times New Roman"/>
          <w:b/>
          <w:sz w:val="24"/>
          <w:szCs w:val="24"/>
        </w:rPr>
        <w:t>Гарантийные работы</w:t>
      </w:r>
      <w:r w:rsidRPr="00323094">
        <w:rPr>
          <w:rFonts w:ascii="Times New Roman" w:hAnsi="Times New Roman" w:cs="Times New Roman"/>
          <w:sz w:val="24"/>
          <w:szCs w:val="24"/>
        </w:rPr>
        <w:t>») согласно следующим условиям:</w:t>
      </w:r>
    </w:p>
    <w:p w:rsidR="009062B5" w:rsidRPr="00323094" w:rsidRDefault="009062B5"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p>
    <w:p w:rsidR="009062B5" w:rsidRPr="00323094" w:rsidRDefault="009062B5"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lastRenderedPageBreak/>
        <w:t>Заказчик уведомляет Генерального подрядчика в письменной форме об обнаруженном Дефекте посредством отправления по факсу</w:t>
      </w:r>
      <w:r w:rsidRPr="00323094">
        <w:rPr>
          <w:rFonts w:ascii="Times New Roman" w:hAnsi="Times New Roman"/>
          <w:color w:val="0000FF"/>
          <w:sz w:val="24"/>
          <w:szCs w:val="24"/>
        </w:rPr>
        <w:t xml:space="preserve"> </w:t>
      </w:r>
      <w:r w:rsidRPr="00323094">
        <w:rPr>
          <w:rFonts w:ascii="Times New Roman" w:hAnsi="Times New Roman"/>
          <w:sz w:val="24"/>
          <w:szCs w:val="24"/>
        </w:rPr>
        <w:t>гарантийной заявки на устранение повреждения и/или ущерба;</w:t>
      </w:r>
    </w:p>
    <w:p w:rsidR="009062B5" w:rsidRPr="00323094" w:rsidRDefault="009062B5"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ответственное лицо бригады Генерального подрядчика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p>
    <w:p w:rsidR="009062B5" w:rsidRPr="00323094" w:rsidRDefault="009062B5"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в течение 24 часов, следующих после осмотра Дефекта (время осмотра Дефекта указано в гарантийной заявке),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 и/или не направляет своего представителя в срок, указанный в настоящем пункте  Договора, срок проведения Гарантийных работ начинается с даты отправки Заказчиком гарантийной заявки Генеральному подрядчику. План Гарантийных работ включает в себя:</w:t>
      </w:r>
    </w:p>
    <w:p w:rsidR="00603038" w:rsidRPr="00323094" w:rsidRDefault="00603038" w:rsidP="00A93F0D">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график производства Гарантийных работ и/или поставки Материалов;</w:t>
      </w:r>
    </w:p>
    <w:p w:rsidR="00603038" w:rsidRPr="00323094" w:rsidRDefault="00603038" w:rsidP="00A93F0D">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методы производства Гарантийных работ;</w:t>
      </w:r>
    </w:p>
    <w:p w:rsidR="00603038" w:rsidRPr="00323094" w:rsidRDefault="00603038" w:rsidP="00A93F0D">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количество лиц бригады, необходимых для производства данных работ;</w:t>
      </w:r>
    </w:p>
    <w:p w:rsidR="00603038" w:rsidRPr="00323094" w:rsidRDefault="00603038" w:rsidP="00A93F0D">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описание используемых Материалов;</w:t>
      </w:r>
    </w:p>
    <w:p w:rsidR="00603038" w:rsidRPr="00323094" w:rsidRDefault="00603038"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подрядчик недостаточно полно и качественно устранит Дефект, или рабочие часы могут создать любые неудобства для третьих лиц;</w:t>
      </w:r>
    </w:p>
    <w:p w:rsidR="00603038" w:rsidRPr="00323094" w:rsidRDefault="00603038"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p>
    <w:p w:rsidR="00603038" w:rsidRPr="00323094" w:rsidRDefault="00603038"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для замены дефектной или поврежденной работы и/или Материала Генеральный подрядчик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подрядчик, чтобы применить другой, письменно согласует этот Материал с Заказчиком;</w:t>
      </w:r>
    </w:p>
    <w:p w:rsidR="00603038" w:rsidRPr="00323094" w:rsidRDefault="00603038"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после завершения Гарантийных работ, выполненных согласно утвержденному плану, Генеральный подрядчик приглашает Заказчика на инспекцию;</w:t>
      </w:r>
    </w:p>
    <w:p w:rsidR="00603038" w:rsidRPr="00323094" w:rsidRDefault="00603038"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sidRPr="00323094">
        <w:rPr>
          <w:rFonts w:ascii="Times New Roman" w:hAnsi="Times New Roman"/>
          <w:sz w:val="24"/>
          <w:szCs w:val="24"/>
        </w:rPr>
        <w:t>Д</w:t>
      </w:r>
      <w:r w:rsidRPr="00323094">
        <w:rPr>
          <w:rFonts w:ascii="Times New Roman" w:hAnsi="Times New Roman"/>
          <w:sz w:val="24"/>
          <w:szCs w:val="24"/>
        </w:rPr>
        <w:t xml:space="preserve">вух) дней с даты инспекции, предоставляет Генеральному </w:t>
      </w:r>
      <w:r w:rsidR="00FA697D" w:rsidRPr="00323094">
        <w:rPr>
          <w:rFonts w:ascii="Times New Roman" w:hAnsi="Times New Roman"/>
          <w:sz w:val="24"/>
          <w:szCs w:val="24"/>
        </w:rPr>
        <w:t>п</w:t>
      </w:r>
      <w:r w:rsidRPr="00323094">
        <w:rPr>
          <w:rFonts w:ascii="Times New Roman" w:hAnsi="Times New Roman"/>
          <w:sz w:val="24"/>
          <w:szCs w:val="24"/>
        </w:rPr>
        <w:t xml:space="preserve">одрядчику свои </w:t>
      </w:r>
      <w:r w:rsidRPr="00323094">
        <w:rPr>
          <w:rFonts w:ascii="Times New Roman" w:hAnsi="Times New Roman"/>
          <w:sz w:val="24"/>
          <w:szCs w:val="24"/>
        </w:rPr>
        <w:lastRenderedPageBreak/>
        <w:t>обоснованные претензии к Гарантийной работе</w:t>
      </w:r>
      <w:r w:rsidR="00FA697D" w:rsidRPr="00323094">
        <w:rPr>
          <w:rFonts w:ascii="Times New Roman" w:hAnsi="Times New Roman"/>
          <w:sz w:val="24"/>
          <w:szCs w:val="24"/>
        </w:rPr>
        <w:t>.</w:t>
      </w:r>
      <w:r w:rsidRPr="00323094">
        <w:rPr>
          <w:rFonts w:ascii="Times New Roman" w:hAnsi="Times New Roman"/>
          <w:sz w:val="24"/>
          <w:szCs w:val="24"/>
        </w:rPr>
        <w:t xml:space="preserve"> Генеральный </w:t>
      </w:r>
      <w:r w:rsidR="00FA697D" w:rsidRPr="00323094">
        <w:rPr>
          <w:rFonts w:ascii="Times New Roman" w:hAnsi="Times New Roman"/>
          <w:sz w:val="24"/>
          <w:szCs w:val="24"/>
        </w:rPr>
        <w:t>п</w:t>
      </w:r>
      <w:r w:rsidRPr="00323094">
        <w:rPr>
          <w:rFonts w:ascii="Times New Roman" w:hAnsi="Times New Roman"/>
          <w:sz w:val="24"/>
          <w:szCs w:val="24"/>
        </w:rPr>
        <w:t>одрядчик устраняет причину таких претензий и повторно назначает инспекцию завершенной Гарантийной работы согласно описанной выше процедуре</w:t>
      </w:r>
      <w:r w:rsidR="00FA697D" w:rsidRPr="00323094">
        <w:rPr>
          <w:rFonts w:ascii="Times New Roman" w:hAnsi="Times New Roman"/>
          <w:sz w:val="24"/>
          <w:szCs w:val="24"/>
        </w:rPr>
        <w:t>;</w:t>
      </w:r>
    </w:p>
    <w:p w:rsidR="00FA697D" w:rsidRPr="00323094" w:rsidRDefault="00FA697D" w:rsidP="00A93F0D">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после завершения Гарантийных работ Генеральный подрядчик должен провести полную уборку места производства работ. </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Обнаруженные в Гарантийный период Недостатки или Дефекты Работ Генеральный п</w:t>
      </w:r>
      <w:r w:rsidRPr="00323094">
        <w:rPr>
          <w:rFonts w:ascii="Times New Roman" w:hAnsi="Times New Roman" w:cs="Times New Roman"/>
          <w:sz w:val="24"/>
          <w:szCs w:val="24"/>
        </w:rPr>
        <w:t>одрядчик</w:t>
      </w:r>
      <w:r w:rsidRPr="00323094">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дней. Гарантия качества результата Работ распространяется на все составляющие результата Работ. Гарантийный период на все Работы, в которых обнаружен Недостаток или Дефект, продлевается на период устранения таких Дефектов и/или Недостатков.</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При отказе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napToGrid w:val="0"/>
          <w:color w:val="000000"/>
          <w:sz w:val="24"/>
          <w:szCs w:val="24"/>
        </w:rPr>
        <w:t xml:space="preserve">подрядчика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в пункте </w:t>
      </w:r>
      <w:r w:rsidRPr="00323094">
        <w:rPr>
          <w:rFonts w:ascii="Times New Roman" w:hAnsi="Times New Roman" w:cs="Times New Roman"/>
          <w:sz w:val="24"/>
          <w:szCs w:val="24"/>
        </w:rPr>
        <w:t>19.</w:t>
      </w:r>
      <w:r w:rsidR="00DC4CAD" w:rsidRPr="00323094">
        <w:rPr>
          <w:rFonts w:ascii="Times New Roman" w:hAnsi="Times New Roman" w:cs="Times New Roman"/>
          <w:sz w:val="24"/>
          <w:szCs w:val="24"/>
        </w:rPr>
        <w:t>8</w:t>
      </w:r>
      <w:r w:rsidRPr="00323094">
        <w:rPr>
          <w:rFonts w:ascii="Times New Roman" w:hAnsi="Times New Roman" w:cs="Times New Roman"/>
          <w:sz w:val="24"/>
          <w:szCs w:val="24"/>
        </w:rPr>
        <w:t>.</w:t>
      </w:r>
      <w:r w:rsidRPr="00323094">
        <w:rPr>
          <w:rFonts w:ascii="Times New Roman" w:hAnsi="Times New Roman" w:cs="Times New Roman"/>
          <w:snapToGrid w:val="0"/>
          <w:color w:val="000000"/>
          <w:sz w:val="24"/>
          <w:szCs w:val="24"/>
        </w:rPr>
        <w:t xml:space="preserve"> Договора, или если </w:t>
      </w:r>
      <w:r w:rsidRPr="00323094">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w:t>
      </w:r>
      <w:r w:rsidRPr="00323094">
        <w:rPr>
          <w:rFonts w:ascii="Times New Roman" w:hAnsi="Times New Roman" w:cs="Times New Roman"/>
          <w:color w:val="000000"/>
          <w:sz w:val="24"/>
          <w:szCs w:val="24"/>
        </w:rPr>
        <w:br/>
        <w:t xml:space="preserve">/ Дефектов другому лицу за счет Генерального подрядчика, а также потребовать от Генерального подрядчика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323094">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подрядчика, если бы такие Недостатки устранялись его силами. </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Недостатков /</w:t>
      </w:r>
      <w:r w:rsidRPr="00323094">
        <w:rPr>
          <w:rFonts w:ascii="Times New Roman" w:hAnsi="Times New Roman" w:cs="Times New Roman"/>
          <w:color w:val="000000"/>
          <w:sz w:val="24"/>
          <w:szCs w:val="24"/>
        </w:rPr>
        <w:br/>
        <w:t xml:space="preserve">/ 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подрядчик обязан возместить разницу между фактически понесенными Заказчиком затратами и суммой Гарантийного удержания в течение 3 (Трех) Рабочих дней с даты направления Заказчиком соответствующего уведомления. </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lastRenderedPageBreak/>
        <w:t xml:space="preserve">В том случае, если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выполняет Работы зная, что это противоречит </w:t>
      </w:r>
      <w:r w:rsidR="00DC4CAD" w:rsidRPr="00323094">
        <w:rPr>
          <w:rFonts w:ascii="Times New Roman" w:hAnsi="Times New Roman" w:cs="Times New Roman"/>
          <w:snapToGrid w:val="0"/>
          <w:color w:val="000000"/>
          <w:sz w:val="24"/>
          <w:szCs w:val="24"/>
        </w:rPr>
        <w:t>Нормам</w:t>
      </w:r>
      <w:r w:rsidRPr="00323094">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принимает на себя всю полноту ответственности в отношении таких Работ и соответствующих издержек. </w:t>
      </w:r>
    </w:p>
    <w:p w:rsidR="00CF0E01" w:rsidRPr="00323094"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323094" w:rsidRDefault="00FA697D" w:rsidP="00FC2432">
      <w:pPr>
        <w:pStyle w:val="a4"/>
        <w:numPr>
          <w:ilvl w:val="0"/>
          <w:numId w:val="3"/>
        </w:numPr>
        <w:tabs>
          <w:tab w:val="left" w:pos="-1843"/>
          <w:tab w:val="left" w:pos="-1701"/>
        </w:tabs>
        <w:spacing w:before="120" w:after="120"/>
        <w:ind w:left="993" w:right="-1" w:hanging="993"/>
        <w:jc w:val="both"/>
        <w:rPr>
          <w:rFonts w:ascii="Times New Roman" w:hAnsi="Times New Roman" w:cs="Times New Roman"/>
          <w:b/>
          <w:bCs/>
          <w:caps/>
          <w:sz w:val="24"/>
          <w:szCs w:val="24"/>
        </w:rPr>
      </w:pPr>
      <w:bookmarkStart w:id="32" w:name="_Ref303778934"/>
      <w:r w:rsidRPr="00323094">
        <w:rPr>
          <w:rFonts w:ascii="Times New Roman" w:hAnsi="Times New Roman" w:cs="Times New Roman"/>
          <w:b/>
          <w:color w:val="000000"/>
          <w:sz w:val="24"/>
          <w:szCs w:val="24"/>
        </w:rPr>
        <w:t>ВНЕСЕНИЕ ИЗМЕНЕНИЙ</w:t>
      </w:r>
      <w:bookmarkEnd w:id="32"/>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FA697D" w:rsidRPr="00323094" w:rsidRDefault="00FA697D" w:rsidP="00FC2432">
      <w:pPr>
        <w:pStyle w:val="a4"/>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В случае если внесение изменений инициирует Заказчик, то он направляет Генеральному подрядчику описание требуемого изменения и запрос о предоставлении Генеральным подрядчиком Заявки на внесение изменений. Генеральный подрядчик в течение 5 (Пяти)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Генеральный подрядчик имеет право отказаться от выполнения такого изменения, только если он не имеет необходимых лицензий и / или свидетельств о допуске выданных соответствующими организациями к выполнению Работ по такому изменению. </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В случае если внесение изменений инициирует Генеральный подрядчик, то он представляет Заказчику Заявку на внесение изменений с указанием стоимости и сроков выполнения работ по изменению.</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Заказчик должен ответить Генеральному подрядчику в течение 5 (Пяти)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подрядчика, то она будет считаться не согласованной. В случае, если Заказчик письменно согласовывает представленную Генеральным подрядчиком Заявку на внесение изменений, она является основанием для подписания соответствующего дополнительного соглашения к Договору. </w:t>
      </w:r>
    </w:p>
    <w:p w:rsidR="00FA697D" w:rsidRPr="00323094"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Стороны договорились, что стоимость дополнительных Работ определяется на основании сметы, составленной с применением ФЕР-2001.</w:t>
      </w:r>
    </w:p>
    <w:p w:rsidR="00FA697D" w:rsidRPr="00323094" w:rsidRDefault="00FA697D" w:rsidP="00FC2432">
      <w:pPr>
        <w:pStyle w:val="a4"/>
        <w:tabs>
          <w:tab w:val="left" w:pos="993"/>
          <w:tab w:val="left" w:pos="1276"/>
        </w:tabs>
        <w:spacing w:before="120" w:after="120"/>
        <w:ind w:left="709"/>
        <w:jc w:val="both"/>
        <w:rPr>
          <w:rFonts w:ascii="Times New Roman" w:hAnsi="Times New Roman" w:cs="Times New Roman"/>
          <w:sz w:val="24"/>
          <w:szCs w:val="24"/>
        </w:rPr>
      </w:pPr>
    </w:p>
    <w:p w:rsidR="001F3812" w:rsidRPr="00323094" w:rsidRDefault="00145B02" w:rsidP="00FC2432">
      <w:pPr>
        <w:pStyle w:val="a4"/>
        <w:numPr>
          <w:ilvl w:val="0"/>
          <w:numId w:val="3"/>
        </w:numPr>
        <w:tabs>
          <w:tab w:val="left" w:pos="-1843"/>
        </w:tabs>
        <w:spacing w:before="120" w:after="120"/>
        <w:ind w:left="993" w:right="-1" w:hanging="993"/>
        <w:jc w:val="both"/>
        <w:rPr>
          <w:rFonts w:ascii="Times New Roman" w:hAnsi="Times New Roman"/>
          <w:b/>
          <w:bCs/>
          <w:caps/>
          <w:sz w:val="24"/>
          <w:szCs w:val="24"/>
        </w:rPr>
      </w:pPr>
      <w:bookmarkStart w:id="33" w:name="_Ref317060863"/>
      <w:r w:rsidRPr="00323094">
        <w:rPr>
          <w:rFonts w:ascii="Times New Roman" w:hAnsi="Times New Roman"/>
          <w:b/>
          <w:color w:val="000000"/>
          <w:sz w:val="24"/>
          <w:szCs w:val="24"/>
        </w:rPr>
        <w:t>ОТВЕТСТВЕННОСТЬ СТОРОН</w:t>
      </w:r>
      <w:bookmarkEnd w:id="33"/>
    </w:p>
    <w:p w:rsidR="00FA697D" w:rsidRPr="00323094" w:rsidRDefault="00FA697D" w:rsidP="00FC2432">
      <w:pPr>
        <w:pStyle w:val="a4"/>
        <w:numPr>
          <w:ilvl w:val="1"/>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Общие положения.</w:t>
      </w:r>
    </w:p>
    <w:p w:rsidR="00FA697D" w:rsidRPr="00323094"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lastRenderedPageBreak/>
        <w:t>В случае неисполнения Сторонами своих обязательств по настоящему Договору они несут ответственность в соответствии с Нормами, а также положениями настоящего Договора.</w:t>
      </w:r>
    </w:p>
    <w:p w:rsidR="00FA697D" w:rsidRPr="00323094"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 </w:t>
      </w:r>
    </w:p>
    <w:p w:rsidR="00FA697D" w:rsidRPr="00323094"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Уплата</w:t>
      </w:r>
      <w:r w:rsidRPr="00323094">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p>
    <w:p w:rsidR="00FA697D" w:rsidRPr="00323094"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обязан в полном объеме возместить Заказчику убытки (в том числе упущенную выгоду), понесенные Заказчиком в результате:</w:t>
      </w:r>
    </w:p>
    <w:p w:rsidR="00FA697D" w:rsidRPr="00323094" w:rsidRDefault="00FA697D" w:rsidP="00A93F0D">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травмы или гибели любого лица (в том числе работников Заказчика), произошедшие вследствие или в ходе производства Работ;</w:t>
      </w:r>
    </w:p>
    <w:p w:rsidR="00FA697D" w:rsidRPr="00323094" w:rsidRDefault="00FA697D" w:rsidP="00A93F0D">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повреждения или ущерба, нанесенного любому движимому или недвижимому имуществу Заказчика или третьих лиц, переданному Заказчиком Генеральному 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«Сколково»),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 выполнения Работ, или в связи с Работами, или в какой-либо их части;</w:t>
      </w:r>
    </w:p>
    <w:p w:rsidR="00FA697D" w:rsidRPr="00323094" w:rsidRDefault="007A74ED" w:rsidP="00A93F0D">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уничтожения или повреждения имущества, возникших в ходе или в результате выполнения Работ;</w:t>
      </w:r>
    </w:p>
    <w:p w:rsidR="007A74ED" w:rsidRPr="00323094" w:rsidRDefault="007A74ED" w:rsidP="00A93F0D">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транспортировки поставляемых Генеральным подрядчиком Материалов и Оборудования для выполнения Работ до Строительной площадки;</w:t>
      </w:r>
    </w:p>
    <w:p w:rsidR="007A74ED" w:rsidRPr="00323094" w:rsidRDefault="007A74ED" w:rsidP="00A93F0D">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утраты или повреждения имущества третьих лиц, Оборудования либо Материалов, самого Объекта.</w:t>
      </w:r>
    </w:p>
    <w:p w:rsidR="007A74ED" w:rsidRPr="00323094" w:rsidRDefault="007A74E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некачественного выполнения Работ Генеральным подрядчиком Заказчик вправе потребовать от Генерального подрядчика компенсации стоимости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7A74ED" w:rsidRPr="00323094" w:rsidRDefault="007A74E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p>
    <w:p w:rsidR="007A74ED" w:rsidRPr="00323094" w:rsidRDefault="007A74ED" w:rsidP="00A93F0D">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полностью останавливает выполнение Работ до их окончания (за исключением Обстоятельств непреодолимой силы), или</w:t>
      </w:r>
    </w:p>
    <w:p w:rsidR="007A74ED" w:rsidRPr="00323094" w:rsidRDefault="007A74ED" w:rsidP="00A93F0D">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323094" w:rsidRDefault="0074034F" w:rsidP="00A93F0D">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 xml:space="preserve">Генеральный подрядчик отказывается или систематически не выполняет свои обязательства (после получения письменного уведомления от Заказчика), </w:t>
      </w:r>
      <w:r w:rsidRPr="00323094">
        <w:rPr>
          <w:rFonts w:ascii="Times New Roman" w:hAnsi="Times New Roman"/>
          <w:color w:val="000000"/>
          <w:sz w:val="24"/>
          <w:szCs w:val="24"/>
        </w:rPr>
        <w:lastRenderedPageBreak/>
        <w:t xml:space="preserve">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 </w:t>
      </w:r>
    </w:p>
    <w:p w:rsidR="0074034F"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 и назначив разумный срок для устранения недостатков. 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дней и более с момента получения такого уведомления, или при повторении подобного инцидента, Заказчик имеет право нанимать и оплачивать работу другим лицам для продолжения выполнения Работ и / или устранения Недостатков, Дефектов, усадок или других неполадок в Работах. </w:t>
      </w:r>
    </w:p>
    <w:p w:rsidR="0074034F" w:rsidRPr="00323094" w:rsidRDefault="0074034F" w:rsidP="00FC2432">
      <w:pPr>
        <w:tabs>
          <w:tab w:val="left" w:pos="-1843"/>
        </w:tabs>
        <w:spacing w:before="120" w:after="120"/>
        <w:ind w:left="993" w:right="-1"/>
        <w:jc w:val="both"/>
        <w:rPr>
          <w:rFonts w:ascii="Times New Roman" w:hAnsi="Times New Roman"/>
          <w:b/>
          <w:bCs/>
          <w:caps/>
          <w:sz w:val="24"/>
          <w:szCs w:val="24"/>
        </w:rPr>
      </w:pPr>
      <w:r w:rsidRPr="00323094">
        <w:rPr>
          <w:rFonts w:ascii="Times New Roman" w:hAnsi="Times New Roman"/>
          <w:color w:val="000000"/>
          <w:sz w:val="24"/>
          <w:szCs w:val="24"/>
        </w:rPr>
        <w:t xml:space="preserve">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Генерального подрядчика (при условии документального подтверждения затраченных сумм), как описано выше. </w:t>
      </w:r>
    </w:p>
    <w:p w:rsidR="00FA697D"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 </w:t>
      </w:r>
    </w:p>
    <w:p w:rsidR="0074034F" w:rsidRPr="00323094" w:rsidRDefault="0074034F"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 </w:t>
      </w:r>
    </w:p>
    <w:p w:rsidR="0074034F" w:rsidRPr="00323094" w:rsidRDefault="0074034F" w:rsidP="00FC2432">
      <w:pPr>
        <w:pStyle w:val="a4"/>
        <w:numPr>
          <w:ilvl w:val="1"/>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Неустойка.</w:t>
      </w:r>
    </w:p>
    <w:p w:rsidR="00CA4FFC" w:rsidRPr="00323094" w:rsidRDefault="00CA4FFC" w:rsidP="00CA4FFC">
      <w:pPr>
        <w:pStyle w:val="a4"/>
        <w:numPr>
          <w:ilvl w:val="2"/>
          <w:numId w:val="3"/>
        </w:numPr>
        <w:tabs>
          <w:tab w:val="left" w:pos="-1843"/>
        </w:tabs>
        <w:spacing w:after="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Просрочка более чем на </w:t>
      </w:r>
      <w:r w:rsidR="00B138C1" w:rsidRPr="00323094">
        <w:rPr>
          <w:rFonts w:ascii="Times New Roman" w:hAnsi="Times New Roman" w:cs="Times New Roman"/>
          <w:color w:val="000000"/>
          <w:sz w:val="24"/>
          <w:szCs w:val="24"/>
        </w:rPr>
        <w:t>5 (пять) Календарных</w:t>
      </w:r>
      <w:r w:rsidRPr="00323094">
        <w:rPr>
          <w:rFonts w:ascii="Times New Roman" w:hAnsi="Times New Roman" w:cs="Times New Roman"/>
          <w:color w:val="000000"/>
          <w:sz w:val="24"/>
          <w:szCs w:val="24"/>
        </w:rPr>
        <w:t xml:space="preserve"> дней в выполнении Работ со стороны Генерального подрядчика, в том числе задержка окончания Работ по Контрольным точкам, указанным в Графике выполнения работ, в устранении выявленных и оформленных должным образом Заказчиком Недостатков и Дефектов, влекут за собой наложение штрафных санкций на Генерального Подрядчика из расчета соответственно:</w:t>
      </w:r>
    </w:p>
    <w:p w:rsidR="00CA4FFC" w:rsidRPr="00323094" w:rsidRDefault="00CA4FFC" w:rsidP="00A93F0D">
      <w:pPr>
        <w:pStyle w:val="a4"/>
        <w:numPr>
          <w:ilvl w:val="0"/>
          <w:numId w:val="80"/>
        </w:numPr>
        <w:tabs>
          <w:tab w:val="left" w:pos="-1843"/>
        </w:tabs>
        <w:spacing w:after="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0,05 % (Пять сотых процента) от стоимости соответствующих Работ, за каждый день просрочки с </w:t>
      </w:r>
      <w:r w:rsidR="00B138C1" w:rsidRPr="00323094">
        <w:rPr>
          <w:rFonts w:ascii="Times New Roman" w:hAnsi="Times New Roman" w:cs="Times New Roman"/>
          <w:color w:val="000000"/>
          <w:sz w:val="24"/>
          <w:szCs w:val="24"/>
        </w:rPr>
        <w:t>1-ого</w:t>
      </w:r>
      <w:r w:rsidRPr="00323094">
        <w:rPr>
          <w:rFonts w:ascii="Times New Roman" w:hAnsi="Times New Roman" w:cs="Times New Roman"/>
          <w:color w:val="000000"/>
          <w:sz w:val="24"/>
          <w:szCs w:val="24"/>
        </w:rPr>
        <w:t xml:space="preserve"> по </w:t>
      </w:r>
      <w:r w:rsidR="00B138C1" w:rsidRPr="00323094">
        <w:rPr>
          <w:rFonts w:ascii="Times New Roman" w:hAnsi="Times New Roman" w:cs="Times New Roman"/>
          <w:color w:val="000000"/>
          <w:sz w:val="24"/>
          <w:szCs w:val="24"/>
        </w:rPr>
        <w:t>10-й день</w:t>
      </w:r>
      <w:r w:rsidRPr="00323094">
        <w:rPr>
          <w:rFonts w:ascii="Times New Roman" w:hAnsi="Times New Roman" w:cs="Times New Roman"/>
          <w:color w:val="000000"/>
          <w:sz w:val="24"/>
          <w:szCs w:val="24"/>
        </w:rPr>
        <w:t xml:space="preserve"> просрочки;</w:t>
      </w:r>
    </w:p>
    <w:p w:rsidR="00CA4FFC" w:rsidRPr="00323094" w:rsidRDefault="00CA4FFC" w:rsidP="00A93F0D">
      <w:pPr>
        <w:pStyle w:val="a4"/>
        <w:numPr>
          <w:ilvl w:val="0"/>
          <w:numId w:val="80"/>
        </w:numPr>
        <w:tabs>
          <w:tab w:val="left" w:pos="-1843"/>
        </w:tabs>
        <w:spacing w:after="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0,1 % (Одна десятая процента) от стоимости соответствующих Работ, за каждый день просрочки с </w:t>
      </w:r>
      <w:r w:rsidR="00B138C1" w:rsidRPr="00323094">
        <w:rPr>
          <w:rFonts w:ascii="Times New Roman" w:hAnsi="Times New Roman" w:cs="Times New Roman"/>
          <w:color w:val="000000"/>
          <w:sz w:val="24"/>
          <w:szCs w:val="24"/>
        </w:rPr>
        <w:t>11-ого</w:t>
      </w:r>
      <w:r w:rsidRPr="00323094">
        <w:rPr>
          <w:rFonts w:ascii="Times New Roman" w:hAnsi="Times New Roman" w:cs="Times New Roman"/>
          <w:color w:val="000000"/>
          <w:sz w:val="24"/>
          <w:szCs w:val="24"/>
        </w:rPr>
        <w:t xml:space="preserve"> по </w:t>
      </w:r>
      <w:r w:rsidR="00B138C1" w:rsidRPr="00323094">
        <w:rPr>
          <w:rFonts w:ascii="Times New Roman" w:hAnsi="Times New Roman" w:cs="Times New Roman"/>
          <w:color w:val="000000"/>
          <w:sz w:val="24"/>
          <w:szCs w:val="24"/>
        </w:rPr>
        <w:t>20-й день</w:t>
      </w:r>
      <w:r w:rsidRPr="00323094">
        <w:rPr>
          <w:rFonts w:ascii="Times New Roman" w:hAnsi="Times New Roman" w:cs="Times New Roman"/>
          <w:color w:val="000000"/>
          <w:sz w:val="24"/>
          <w:szCs w:val="24"/>
        </w:rPr>
        <w:t xml:space="preserve"> просрочки;</w:t>
      </w:r>
    </w:p>
    <w:p w:rsidR="00CA4FFC" w:rsidRPr="00323094" w:rsidRDefault="00CA4FFC" w:rsidP="00A93F0D">
      <w:pPr>
        <w:pStyle w:val="a4"/>
        <w:numPr>
          <w:ilvl w:val="0"/>
          <w:numId w:val="80"/>
        </w:numPr>
        <w:tabs>
          <w:tab w:val="left" w:pos="-1843"/>
        </w:tabs>
        <w:spacing w:after="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0,5 % (Пять десятых процента) от стоимости соответствующих Работ, за каждый день просрочки с </w:t>
      </w:r>
      <w:r w:rsidR="00B138C1" w:rsidRPr="00323094">
        <w:rPr>
          <w:rFonts w:ascii="Times New Roman" w:hAnsi="Times New Roman" w:cs="Times New Roman"/>
          <w:color w:val="000000"/>
          <w:sz w:val="24"/>
          <w:szCs w:val="24"/>
        </w:rPr>
        <w:t xml:space="preserve">21-ого </w:t>
      </w:r>
      <w:r w:rsidRPr="00323094">
        <w:rPr>
          <w:rFonts w:ascii="Times New Roman" w:hAnsi="Times New Roman" w:cs="Times New Roman"/>
          <w:color w:val="000000"/>
          <w:sz w:val="24"/>
          <w:szCs w:val="24"/>
        </w:rPr>
        <w:t xml:space="preserve">дня просрочки и далее. </w:t>
      </w:r>
    </w:p>
    <w:p w:rsidR="00CA4FFC" w:rsidRPr="00323094" w:rsidRDefault="00CA4FFC" w:rsidP="00CA4FFC">
      <w:pPr>
        <w:pStyle w:val="a4"/>
        <w:tabs>
          <w:tab w:val="left" w:pos="-1843"/>
        </w:tabs>
        <w:spacing w:after="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При просрочке Генерального подрядчика в устранении выявленных Заказчиком Недостатков и Дефектов, указанные в настоящем пункте пени рассчитываются от стоимости Работ, в отношении которых выявлены Недостатки и Дефекты.</w:t>
      </w:r>
    </w:p>
    <w:p w:rsidR="00CD478D" w:rsidRPr="00323094" w:rsidRDefault="00CD478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уплатить Заказчику штраф в размере </w:t>
      </w:r>
      <w:r w:rsidR="00936AF2" w:rsidRPr="00323094">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Приложением </w:t>
      </w:r>
      <w:r w:rsidR="00D36E50" w:rsidRPr="00323094">
        <w:rPr>
          <w:rFonts w:ascii="Times New Roman" w:hAnsi="Times New Roman" w:cs="Times New Roman"/>
          <w:color w:val="000000"/>
          <w:sz w:val="24"/>
          <w:szCs w:val="24"/>
        </w:rPr>
        <w:t>3</w:t>
      </w:r>
      <w:r w:rsidR="00936AF2" w:rsidRPr="00323094">
        <w:rPr>
          <w:rFonts w:ascii="Times New Roman" w:hAnsi="Times New Roman" w:cs="Times New Roman"/>
          <w:color w:val="000000"/>
          <w:sz w:val="24"/>
          <w:szCs w:val="24"/>
        </w:rPr>
        <w:t xml:space="preserve"> «График освоения и финансирования» к настоящему Договору в месяце нарушения </w:t>
      </w:r>
      <w:r w:rsidRPr="00323094">
        <w:rPr>
          <w:rFonts w:ascii="Times New Roman" w:hAnsi="Times New Roman" w:cs="Times New Roman"/>
          <w:color w:val="000000"/>
          <w:sz w:val="24"/>
          <w:szCs w:val="24"/>
        </w:rPr>
        <w:t>за каждое нарушение в случае</w:t>
      </w:r>
      <w:r w:rsidR="00936AF2" w:rsidRPr="00323094">
        <w:rPr>
          <w:rFonts w:ascii="Times New Roman" w:hAnsi="Times New Roman" w:cs="Times New Roman"/>
          <w:color w:val="000000"/>
          <w:sz w:val="24"/>
          <w:szCs w:val="24"/>
        </w:rPr>
        <w:t>:</w:t>
      </w:r>
    </w:p>
    <w:p w:rsidR="00936AF2" w:rsidRPr="00323094" w:rsidRDefault="00936AF2" w:rsidP="00A93F0D">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просрочки в предоставлении Исполнительной документации на выполненные </w:t>
      </w:r>
      <w:r w:rsidR="00DC4CAD"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аботы более 3 (трех) дней;</w:t>
      </w:r>
    </w:p>
    <w:p w:rsidR="00936AF2" w:rsidRPr="00323094" w:rsidRDefault="00DC4CAD" w:rsidP="00A93F0D">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н</w:t>
      </w:r>
      <w:r w:rsidR="00936AF2" w:rsidRPr="00323094">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323094" w:rsidRDefault="00936AF2" w:rsidP="00A93F0D">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 процессе производства Работ отступлениями от требований Рабочей документации и нормативно-технической документации, условий настоящего Договора. </w:t>
      </w:r>
    </w:p>
    <w:p w:rsidR="00936AF2" w:rsidRPr="00323094" w:rsidRDefault="00936AF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 в соответствии с пунктом 13.2.3. настоящего Договора Генеральный подрядчик уплачивает Заказчику пени в размере 0,05 % (Пять сотых процента) от Цены договора за каждый день просрочки. </w:t>
      </w:r>
    </w:p>
    <w:p w:rsidR="00213D30" w:rsidRPr="00323094" w:rsidRDefault="00213D30"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более чем на 5 (Пять) дней в заключении (продлении) Генеральным подрядчиком договоров страхования, </w:t>
      </w:r>
      <w:r w:rsidR="00817B3E" w:rsidRPr="00323094">
        <w:rPr>
          <w:rFonts w:ascii="Times New Roman" w:hAnsi="Times New Roman"/>
          <w:color w:val="000000"/>
          <w:sz w:val="24"/>
          <w:szCs w:val="24"/>
        </w:rPr>
        <w:t>указанных в пункте 18.1</w:t>
      </w:r>
      <w:r w:rsidRPr="00323094">
        <w:rPr>
          <w:rFonts w:ascii="Times New Roman" w:hAnsi="Times New Roman"/>
          <w:color w:val="000000"/>
          <w:sz w:val="24"/>
          <w:szCs w:val="24"/>
        </w:rPr>
        <w:t xml:space="preserve"> настоящего Договора</w:t>
      </w:r>
      <w:r w:rsidR="00B53247" w:rsidRPr="00323094">
        <w:rPr>
          <w:rFonts w:ascii="Times New Roman" w:hAnsi="Times New Roman"/>
          <w:color w:val="000000"/>
          <w:sz w:val="24"/>
          <w:szCs w:val="24"/>
        </w:rPr>
        <w:t xml:space="preserve"> и (или) просрочку более, чем на 5 (Пять) дней в предоставлении копии </w:t>
      </w:r>
      <w:r w:rsidR="00B53247" w:rsidRPr="00323094">
        <w:rPr>
          <w:rFonts w:ascii="Times New Roman" w:hAnsi="Times New Roman"/>
          <w:sz w:val="24"/>
          <w:szCs w:val="24"/>
        </w:rPr>
        <w:t>договора (договоров) страхования, а также иных документов, предусмотренных пунктом 18.2 настоящего Договора</w:t>
      </w:r>
      <w:r w:rsidRPr="00323094">
        <w:rPr>
          <w:rFonts w:ascii="Times New Roman" w:hAnsi="Times New Roman"/>
          <w:color w:val="000000"/>
          <w:sz w:val="24"/>
          <w:szCs w:val="24"/>
        </w:rPr>
        <w:t>, Генеральный подрядчик уплачивает Заказчику пени в размере 0,05 % (Пять сотых процента) от суммы стра</w:t>
      </w:r>
      <w:r w:rsidR="00817B3E" w:rsidRPr="00323094">
        <w:rPr>
          <w:rFonts w:ascii="Times New Roman" w:hAnsi="Times New Roman"/>
          <w:color w:val="000000"/>
          <w:sz w:val="24"/>
          <w:szCs w:val="24"/>
        </w:rPr>
        <w:t>хования, указанной в пункте 18.1</w:t>
      </w:r>
      <w:r w:rsidRPr="00323094">
        <w:rPr>
          <w:rFonts w:ascii="Times New Roman" w:hAnsi="Times New Roman"/>
          <w:color w:val="000000"/>
          <w:sz w:val="24"/>
          <w:szCs w:val="24"/>
        </w:rPr>
        <w:t xml:space="preserve"> настоящего Договора за каждый день просрочки.</w:t>
      </w:r>
    </w:p>
    <w:p w:rsidR="00936AF2" w:rsidRPr="00323094" w:rsidRDefault="00936AF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просрочку в представлении достоверных отчетных документов и (или) документов о планировании, в том числе предусмотренных пунктом 14.4. настоящего Договора, обязанность представления которых предусмотрена настоящим Договором, Генеральный </w:t>
      </w:r>
      <w:r w:rsidR="00BF6362"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уплачивает Заказчику пени в размере </w:t>
      </w:r>
      <w:r w:rsidR="00BF6362" w:rsidRPr="00323094">
        <w:rPr>
          <w:rFonts w:ascii="Times New Roman" w:hAnsi="Times New Roman" w:cs="Times New Roman"/>
          <w:color w:val="000000"/>
          <w:sz w:val="24"/>
          <w:szCs w:val="24"/>
        </w:rPr>
        <w:t>10 000</w:t>
      </w:r>
      <w:r w:rsidRPr="00323094">
        <w:rPr>
          <w:rFonts w:ascii="Times New Roman" w:hAnsi="Times New Roman" w:cs="Times New Roman"/>
          <w:color w:val="000000"/>
          <w:sz w:val="24"/>
          <w:szCs w:val="24"/>
        </w:rPr>
        <w:t xml:space="preserve"> </w:t>
      </w:r>
      <w:r w:rsidR="00BF6362" w:rsidRPr="00323094">
        <w:rPr>
          <w:rFonts w:ascii="Times New Roman" w:hAnsi="Times New Roman" w:cs="Times New Roman"/>
          <w:color w:val="000000"/>
          <w:sz w:val="24"/>
          <w:szCs w:val="24"/>
        </w:rPr>
        <w:t xml:space="preserve">(Десять тысяч) </w:t>
      </w:r>
      <w:r w:rsidRPr="00323094">
        <w:rPr>
          <w:rFonts w:ascii="Times New Roman" w:hAnsi="Times New Roman" w:cs="Times New Roman"/>
          <w:color w:val="000000"/>
          <w:sz w:val="24"/>
          <w:szCs w:val="24"/>
        </w:rPr>
        <w:t>рублей за каждый день просрочки, за каждое нарушение</w:t>
      </w:r>
      <w:r w:rsidR="00BF6362" w:rsidRPr="00323094">
        <w:rPr>
          <w:rFonts w:ascii="Times New Roman" w:hAnsi="Times New Roman" w:cs="Times New Roman"/>
          <w:color w:val="000000"/>
          <w:sz w:val="24"/>
          <w:szCs w:val="24"/>
        </w:rPr>
        <w:t>.</w:t>
      </w:r>
    </w:p>
    <w:p w:rsidR="00BF6362" w:rsidRPr="00323094"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15.1.2. настоящего Договора, Генеральный подрядчик уплачивает Заказчику штраф в размере 100 000 (Сто тысяч) рублей за каждого Субподрядчика. </w:t>
      </w:r>
    </w:p>
    <w:p w:rsidR="00BF6362" w:rsidRPr="00323094"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В случае обнаружения Заказчиком факта завышения Генеральным подрядчиком стоимости выполненных Работ или в случае нецелевого использования полученного от </w:t>
      </w:r>
      <w:r w:rsidRPr="00323094">
        <w:rPr>
          <w:rFonts w:ascii="Times New Roman" w:hAnsi="Times New Roman" w:cs="Times New Roman"/>
          <w:color w:val="000000"/>
          <w:sz w:val="24"/>
          <w:szCs w:val="24"/>
        </w:rPr>
        <w:lastRenderedPageBreak/>
        <w:t>Заказчика Авансового платежа, Генеральный подрядчик обязан в течение 15 (Пятнадцати) дней с даты получения требования Заказчика возвратить сумму завышения стоимости Работ и / или сумму средств, использованных нецелевым образом, а также уплатить Заказчику пени в размере 0,1 % (Одна десятая процента) рублей</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за каждый день пользования денежными средствами с момента получения денежных средств до момента возврата их Заказчику.</w:t>
      </w:r>
    </w:p>
    <w:p w:rsidR="00BF6362" w:rsidRPr="00323094"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каждое единичное нарушение требований любого из нижеперечисленных условий Заказчик вправе наложить на Генерального подрядчика штраф в размере 50 000 (Пятьдесят тысяч)</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 xml:space="preserve">рублей. </w:t>
      </w:r>
      <w:r w:rsidRPr="00323094">
        <w:rPr>
          <w:rFonts w:ascii="Times New Roman" w:hAnsi="Times New Roman" w:cs="Times New Roman"/>
          <w:sz w:val="24"/>
          <w:szCs w:val="24"/>
        </w:rPr>
        <w:t>Перечень нарушений, за которые взимается вышеуказанный штраф:</w:t>
      </w:r>
    </w:p>
    <w:p w:rsidR="00BF6362" w:rsidRPr="00323094" w:rsidRDefault="00BF6362"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w:t>
      </w:r>
      <w:r w:rsidR="00AD4572">
        <w:rPr>
          <w:rFonts w:ascii="Times New Roman" w:hAnsi="Times New Roman"/>
          <w:sz w:val="24"/>
          <w:szCs w:val="24"/>
        </w:rPr>
        <w:t xml:space="preserve">установленных законодательством Российской Федерации и/или </w:t>
      </w:r>
      <w:r w:rsidRPr="00323094">
        <w:rPr>
          <w:rFonts w:ascii="Times New Roman" w:hAnsi="Times New Roman"/>
          <w:sz w:val="24"/>
          <w:szCs w:val="24"/>
        </w:rPr>
        <w:t>предусмотренных настоящим Договором;</w:t>
      </w:r>
    </w:p>
    <w:p w:rsidR="00BF6362" w:rsidRPr="00323094" w:rsidRDefault="00BF6362"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идентификации сотрудников, предусмотренных настоящим Договором, указанных в пункте 15.2.8. Договора;</w:t>
      </w:r>
    </w:p>
    <w:p w:rsidR="00BF6362" w:rsidRPr="00323094" w:rsidRDefault="00BF6362"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промышленной, пожарной безопасности</w:t>
      </w:r>
      <w:r w:rsidR="00D4119B" w:rsidRPr="00323094">
        <w:rPr>
          <w:rFonts w:ascii="Times New Roman" w:hAnsi="Times New Roman"/>
          <w:sz w:val="24"/>
          <w:szCs w:val="24"/>
        </w:rPr>
        <w:t>, санитарных норм и правил</w:t>
      </w:r>
      <w:r w:rsidRPr="00323094">
        <w:rPr>
          <w:rFonts w:ascii="Times New Roman" w:hAnsi="Times New Roman"/>
          <w:sz w:val="24"/>
          <w:szCs w:val="24"/>
        </w:rPr>
        <w:t xml:space="preserve"> при выполнении Работ, в том числе на территории строительных городков;</w:t>
      </w:r>
    </w:p>
    <w:p w:rsidR="00BF6362" w:rsidRPr="00323094" w:rsidRDefault="00BF6362"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p>
    <w:p w:rsidR="00BF6362" w:rsidRPr="00323094" w:rsidRDefault="00BF6362"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оформлению Графика выполнения работ, предусмотренных пунктом 6.</w:t>
      </w:r>
      <w:r w:rsidR="003E3C53" w:rsidRPr="00323094">
        <w:rPr>
          <w:rFonts w:ascii="Times New Roman" w:hAnsi="Times New Roman"/>
          <w:sz w:val="24"/>
          <w:szCs w:val="24"/>
        </w:rPr>
        <w:t>5</w:t>
      </w:r>
      <w:r w:rsidRPr="00323094">
        <w:rPr>
          <w:rFonts w:ascii="Times New Roman" w:hAnsi="Times New Roman"/>
          <w:sz w:val="24"/>
          <w:szCs w:val="24"/>
        </w:rPr>
        <w:t xml:space="preserve"> настоящего Договора</w:t>
      </w:r>
      <w:r w:rsidR="003E3C53" w:rsidRPr="00323094">
        <w:rPr>
          <w:rFonts w:ascii="Times New Roman" w:hAnsi="Times New Roman"/>
          <w:sz w:val="24"/>
          <w:szCs w:val="24"/>
        </w:rPr>
        <w:t>;</w:t>
      </w:r>
    </w:p>
    <w:p w:rsidR="003E3C53" w:rsidRPr="00323094" w:rsidRDefault="003E3C53"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непосещение еженедельного или внеочередного Совещания по Проекту или иного совещания, на которое приглашен Генеральный подрядчик;</w:t>
      </w:r>
    </w:p>
    <w:p w:rsidR="00D4119B" w:rsidRPr="00323094" w:rsidRDefault="003E3C53" w:rsidP="00A93F0D">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просрочка в предоставлении КС-6а, КС-2, КС-3 и прочих документов, необходимых для приемки и оплаты Заказчиком Работ согласно Разделу 7 настоящего Договора</w:t>
      </w:r>
      <w:r w:rsidR="00D4119B" w:rsidRPr="00323094">
        <w:rPr>
          <w:rFonts w:ascii="Times New Roman" w:hAnsi="Times New Roman"/>
          <w:color w:val="000000"/>
          <w:sz w:val="24"/>
          <w:szCs w:val="24"/>
        </w:rPr>
        <w:t>;</w:t>
      </w:r>
    </w:p>
    <w:p w:rsidR="00D4119B" w:rsidRPr="00323094" w:rsidRDefault="00D4119B" w:rsidP="00A93F0D">
      <w:pPr>
        <w:pStyle w:val="a4"/>
        <w:numPr>
          <w:ilvl w:val="0"/>
          <w:numId w:val="82"/>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нарушение обязанности Генерального </w:t>
      </w:r>
      <w:r w:rsidR="002D7474">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предоставлению Заказчику информации о всех случаях аварий, пожаров, инцидентов, травматизма, гибели работников Генерального </w:t>
      </w:r>
      <w:r w:rsidR="002D7474">
        <w:rPr>
          <w:rFonts w:ascii="Times New Roman" w:hAnsi="Times New Roman"/>
          <w:color w:val="000000"/>
          <w:sz w:val="24"/>
          <w:szCs w:val="24"/>
        </w:rPr>
        <w:t>п</w:t>
      </w:r>
      <w:r w:rsidRPr="00323094">
        <w:rPr>
          <w:rFonts w:ascii="Times New Roman" w:hAnsi="Times New Roman"/>
          <w:color w:val="000000"/>
          <w:sz w:val="24"/>
          <w:szCs w:val="24"/>
        </w:rPr>
        <w:t>одрядчика, Субподрядчиков и других организаций, произошедших при выполнении Работ в соответствии с настоящим Договором, в том числе непредоставление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323094" w:rsidRDefault="00D4119B" w:rsidP="00A93F0D">
      <w:pPr>
        <w:pStyle w:val="a4"/>
        <w:numPr>
          <w:ilvl w:val="0"/>
          <w:numId w:val="82"/>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невыполнение требований локальных нормативно-правовых актов Заказчика, переданных Генеральному </w:t>
      </w:r>
      <w:r w:rsidR="002D7474">
        <w:rPr>
          <w:rFonts w:ascii="Times New Roman" w:hAnsi="Times New Roman"/>
          <w:color w:val="000000"/>
          <w:sz w:val="24"/>
          <w:szCs w:val="24"/>
        </w:rPr>
        <w:t>п</w:t>
      </w:r>
      <w:r w:rsidRPr="00323094">
        <w:rPr>
          <w:rFonts w:ascii="Times New Roman" w:hAnsi="Times New Roman"/>
          <w:color w:val="000000"/>
          <w:sz w:val="24"/>
          <w:szCs w:val="24"/>
        </w:rPr>
        <w:t>одрядчику и обязательных к выполнению в соответствии с условиями настоящего Договора.</w:t>
      </w:r>
    </w:p>
    <w:p w:rsidR="003E3C53" w:rsidRPr="00323094" w:rsidRDefault="003E3C53" w:rsidP="00FC2432">
      <w:pPr>
        <w:tabs>
          <w:tab w:val="left" w:pos="-1843"/>
        </w:tabs>
        <w:spacing w:before="120" w:after="120"/>
        <w:ind w:left="993" w:right="-1"/>
        <w:jc w:val="both"/>
        <w:rPr>
          <w:rFonts w:ascii="Times New Roman" w:hAnsi="Times New Roman"/>
          <w:sz w:val="24"/>
          <w:szCs w:val="24"/>
        </w:rPr>
      </w:pPr>
      <w:r w:rsidRPr="00323094">
        <w:rPr>
          <w:rFonts w:ascii="Times New Roman" w:hAnsi="Times New Roman"/>
          <w:sz w:val="24"/>
          <w:szCs w:val="24"/>
        </w:rPr>
        <w:t>В случае выявления Заказчиком нарушения Заказчик:</w:t>
      </w:r>
    </w:p>
    <w:p w:rsidR="003E3C53" w:rsidRPr="00323094" w:rsidRDefault="003E3C53" w:rsidP="00A93F0D">
      <w:pPr>
        <w:pStyle w:val="a4"/>
        <w:numPr>
          <w:ilvl w:val="0"/>
          <w:numId w:val="83"/>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lastRenderedPageBreak/>
        <w:t>направляет в адрес Генерального подрядчика письменное уведомление о нарушении; или</w:t>
      </w:r>
    </w:p>
    <w:p w:rsidR="003E3C53" w:rsidRPr="00323094" w:rsidRDefault="003E3C53" w:rsidP="00A93F0D">
      <w:pPr>
        <w:pStyle w:val="a4"/>
        <w:numPr>
          <w:ilvl w:val="0"/>
          <w:numId w:val="83"/>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подписывает с представителем Генерального подрядчика либо самостоятельно в одностороннем порядке соответствующий акт</w:t>
      </w:r>
      <w:r w:rsidR="00817B3E" w:rsidRPr="00323094">
        <w:rPr>
          <w:rFonts w:ascii="Times New Roman" w:hAnsi="Times New Roman"/>
          <w:sz w:val="24"/>
          <w:szCs w:val="24"/>
        </w:rPr>
        <w:t xml:space="preserve"> (предписание)</w:t>
      </w:r>
      <w:r w:rsidRPr="00323094">
        <w:rPr>
          <w:rFonts w:ascii="Times New Roman" w:hAnsi="Times New Roman"/>
          <w:sz w:val="24"/>
          <w:szCs w:val="24"/>
        </w:rPr>
        <w:t xml:space="preserve"> о выявлении нарушения. </w:t>
      </w:r>
    </w:p>
    <w:p w:rsidR="008615D4" w:rsidRPr="00323094" w:rsidRDefault="008615D4" w:rsidP="00FC2432">
      <w:pPr>
        <w:autoSpaceDE w:val="0"/>
        <w:autoSpaceDN w:val="0"/>
        <w:adjustRightInd w:val="0"/>
        <w:spacing w:before="120" w:after="120"/>
        <w:ind w:left="993" w:right="-1"/>
        <w:jc w:val="both"/>
        <w:rPr>
          <w:rFonts w:ascii="Times New Roman" w:hAnsi="Times New Roman"/>
          <w:sz w:val="24"/>
          <w:szCs w:val="24"/>
        </w:rPr>
      </w:pPr>
      <w:r w:rsidRPr="00323094">
        <w:rPr>
          <w:rFonts w:ascii="Times New Roman" w:hAnsi="Times New Roman"/>
          <w:sz w:val="24"/>
          <w:szCs w:val="24"/>
        </w:rPr>
        <w:t xml:space="preserve">Стороны согласны с тем, что если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в течение 3 (</w:t>
      </w:r>
      <w:r w:rsidR="003E3C53" w:rsidRPr="00323094">
        <w:rPr>
          <w:rFonts w:ascii="Times New Roman" w:hAnsi="Times New Roman"/>
          <w:sz w:val="24"/>
          <w:szCs w:val="24"/>
        </w:rPr>
        <w:t>Т</w:t>
      </w:r>
      <w:r w:rsidRPr="00323094">
        <w:rPr>
          <w:rFonts w:ascii="Times New Roman" w:hAnsi="Times New Roman"/>
          <w:sz w:val="24"/>
          <w:szCs w:val="24"/>
        </w:rPr>
        <w:t xml:space="preserve">рех) дней с момента получения уведомления или подписания акта </w:t>
      </w:r>
      <w:r w:rsidR="00817B3E" w:rsidRPr="00323094">
        <w:rPr>
          <w:rFonts w:ascii="Times New Roman" w:hAnsi="Times New Roman"/>
          <w:sz w:val="24"/>
          <w:szCs w:val="24"/>
        </w:rPr>
        <w:t xml:space="preserve">(предписания) </w:t>
      </w:r>
      <w:r w:rsidRPr="00323094">
        <w:rPr>
          <w:rFonts w:ascii="Times New Roman" w:hAnsi="Times New Roman"/>
          <w:sz w:val="24"/>
          <w:szCs w:val="24"/>
        </w:rPr>
        <w:t>не докажет</w:t>
      </w:r>
      <w:r w:rsidR="00E47F9D" w:rsidRPr="00323094">
        <w:rPr>
          <w:rFonts w:ascii="Times New Roman" w:hAnsi="Times New Roman"/>
          <w:sz w:val="24"/>
          <w:szCs w:val="24"/>
        </w:rPr>
        <w:t>, что он не должен нести ответственность за такое нарушение</w:t>
      </w:r>
      <w:r w:rsidRPr="00323094">
        <w:rPr>
          <w:rFonts w:ascii="Times New Roman" w:hAnsi="Times New Roman"/>
          <w:sz w:val="24"/>
          <w:szCs w:val="24"/>
        </w:rPr>
        <w:t xml:space="preserve">,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обязан выплатить Заказчику штраф в со</w:t>
      </w:r>
      <w:r w:rsidR="00921E76" w:rsidRPr="00323094">
        <w:rPr>
          <w:rFonts w:ascii="Times New Roman" w:hAnsi="Times New Roman"/>
          <w:sz w:val="24"/>
          <w:szCs w:val="24"/>
        </w:rPr>
        <w:t>ответствии с условиями настоящего</w:t>
      </w:r>
      <w:r w:rsidRPr="00323094">
        <w:rPr>
          <w:rFonts w:ascii="Times New Roman" w:hAnsi="Times New Roman"/>
          <w:sz w:val="24"/>
          <w:szCs w:val="24"/>
        </w:rPr>
        <w:t xml:space="preserve"> </w:t>
      </w:r>
      <w:r w:rsidR="00921E76" w:rsidRPr="00323094">
        <w:rPr>
          <w:rFonts w:ascii="Times New Roman" w:hAnsi="Times New Roman"/>
          <w:sz w:val="24"/>
          <w:szCs w:val="24"/>
        </w:rPr>
        <w:t xml:space="preserve">пункта </w:t>
      </w:r>
      <w:r w:rsidRPr="00323094">
        <w:rPr>
          <w:rFonts w:ascii="Times New Roman" w:hAnsi="Times New Roman"/>
          <w:sz w:val="24"/>
          <w:szCs w:val="24"/>
        </w:rPr>
        <w:t>Договора.</w:t>
      </w:r>
    </w:p>
    <w:p w:rsidR="008615D4" w:rsidRPr="00323094" w:rsidRDefault="008615D4" w:rsidP="00FC2432">
      <w:pPr>
        <w:tabs>
          <w:tab w:val="left" w:pos="-1985"/>
        </w:tabs>
        <w:spacing w:before="120" w:after="120"/>
        <w:ind w:left="993" w:right="-1"/>
        <w:jc w:val="both"/>
        <w:rPr>
          <w:rFonts w:ascii="Times New Roman" w:hAnsi="Times New Roman"/>
          <w:sz w:val="24"/>
          <w:szCs w:val="24"/>
        </w:rPr>
      </w:pPr>
      <w:r w:rsidRPr="00323094">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r w:rsidR="00817B3E" w:rsidRPr="00323094">
        <w:rPr>
          <w:rFonts w:ascii="Times New Roman" w:hAnsi="Times New Roman"/>
          <w:sz w:val="24"/>
          <w:szCs w:val="24"/>
        </w:rPr>
        <w:t xml:space="preserve"> При повторном выявлении нарушении, такое нарушение рассматривается как новое единичное нарушение.</w:t>
      </w:r>
    </w:p>
    <w:p w:rsidR="00B512FA" w:rsidRPr="00323094" w:rsidRDefault="0067140C"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В случае применения к Заказчику санкций уполномоченными</w:t>
      </w:r>
      <w:r w:rsidR="003E3C53" w:rsidRPr="00323094">
        <w:rPr>
          <w:rFonts w:ascii="Times New Roman" w:hAnsi="Times New Roman"/>
          <w:sz w:val="24"/>
          <w:szCs w:val="24"/>
        </w:rPr>
        <w:t xml:space="preserve"> Государственными</w:t>
      </w:r>
      <w:r w:rsidRPr="00323094">
        <w:rPr>
          <w:rFonts w:ascii="Times New Roman" w:hAnsi="Times New Roman"/>
          <w:sz w:val="24"/>
          <w:szCs w:val="24"/>
        </w:rPr>
        <w:t xml:space="preserve"> органами, если основанием применения санкций явилось нарушение Генеральным </w:t>
      </w:r>
      <w:r w:rsidR="003E3C53" w:rsidRPr="00323094">
        <w:rPr>
          <w:rFonts w:ascii="Times New Roman" w:hAnsi="Times New Roman"/>
          <w:sz w:val="24"/>
          <w:szCs w:val="24"/>
        </w:rPr>
        <w:t>п</w:t>
      </w:r>
      <w:r w:rsidRPr="00323094">
        <w:rPr>
          <w:rFonts w:ascii="Times New Roman" w:hAnsi="Times New Roman"/>
          <w:sz w:val="24"/>
          <w:szCs w:val="24"/>
        </w:rPr>
        <w:t xml:space="preserve">одрядчиком своих обязательств по настоящему Договору, Генеральный </w:t>
      </w:r>
      <w:r w:rsidR="003E3C53" w:rsidRPr="00323094">
        <w:rPr>
          <w:rFonts w:ascii="Times New Roman" w:hAnsi="Times New Roman"/>
          <w:sz w:val="24"/>
          <w:szCs w:val="24"/>
        </w:rPr>
        <w:t>п</w:t>
      </w:r>
      <w:r w:rsidRPr="00323094">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34" w:name="_Ref346981888"/>
    </w:p>
    <w:p w:rsidR="003E3C53" w:rsidRPr="00323094" w:rsidRDefault="003E3C53"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themeColor="text1"/>
          <w:sz w:val="24"/>
          <w:szCs w:val="24"/>
        </w:rPr>
        <w:t>При просрочке оплаты Работ Заказчиком более чем на 10 (Десять) дней Генеральный подрядчик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Генеральному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w:t>
      </w:r>
    </w:p>
    <w:p w:rsidR="00B512FA" w:rsidRPr="00323094" w:rsidRDefault="00B512FA" w:rsidP="00FC2432">
      <w:pPr>
        <w:pStyle w:val="a4"/>
        <w:tabs>
          <w:tab w:val="left" w:pos="-1843"/>
        </w:tabs>
        <w:spacing w:before="120" w:after="120"/>
        <w:ind w:left="993" w:right="-1"/>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 xml:space="preserve">При этом Генеральный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одрядчика в соответствии с настоящим Договором.</w:t>
      </w:r>
      <w:bookmarkEnd w:id="34"/>
    </w:p>
    <w:p w:rsidR="00C66629" w:rsidRPr="00323094" w:rsidRDefault="00C66629"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 xml:space="preserve">При просрочке Подрядчиком оплаты </w:t>
      </w:r>
      <w:r w:rsidR="00E17F8B" w:rsidRPr="00323094">
        <w:rPr>
          <w:rFonts w:ascii="Times New Roman" w:hAnsi="Times New Roman" w:cs="Times New Roman"/>
          <w:color w:val="000000" w:themeColor="text1"/>
          <w:sz w:val="24"/>
          <w:szCs w:val="24"/>
        </w:rPr>
        <w:t>у</w:t>
      </w:r>
      <w:r w:rsidRPr="00323094">
        <w:rPr>
          <w:rFonts w:ascii="Times New Roman" w:hAnsi="Times New Roman" w:cs="Times New Roman"/>
          <w:color w:val="000000" w:themeColor="text1"/>
          <w:sz w:val="24"/>
          <w:szCs w:val="24"/>
        </w:rPr>
        <w:t xml:space="preserve">слуг </w:t>
      </w:r>
      <w:r w:rsidR="00E17F8B" w:rsidRPr="00323094">
        <w:rPr>
          <w:rFonts w:ascii="Times New Roman" w:hAnsi="Times New Roman" w:cs="Times New Roman"/>
          <w:color w:val="000000" w:themeColor="text1"/>
          <w:sz w:val="24"/>
          <w:szCs w:val="24"/>
        </w:rPr>
        <w:t>Заказчика,</w:t>
      </w:r>
      <w:r w:rsidRPr="00323094">
        <w:rPr>
          <w:rFonts w:ascii="Times New Roman" w:hAnsi="Times New Roman" w:cs="Times New Roman"/>
          <w:color w:val="000000" w:themeColor="text1"/>
          <w:sz w:val="24"/>
          <w:szCs w:val="24"/>
        </w:rPr>
        <w:t xml:space="preserve"> </w:t>
      </w:r>
      <w:r w:rsidR="00E17F8B" w:rsidRPr="00323094">
        <w:rPr>
          <w:rFonts w:ascii="Times New Roman" w:hAnsi="Times New Roman" w:cs="Times New Roman"/>
          <w:color w:val="000000" w:themeColor="text1"/>
          <w:sz w:val="24"/>
          <w:szCs w:val="24"/>
        </w:rPr>
        <w:t xml:space="preserve">определенных в ст. 9 настоящего Договора, </w:t>
      </w:r>
      <w:r w:rsidRPr="00323094">
        <w:rPr>
          <w:rFonts w:ascii="Times New Roman" w:hAnsi="Times New Roman" w:cs="Times New Roman"/>
          <w:color w:val="000000" w:themeColor="text1"/>
          <w:sz w:val="24"/>
          <w:szCs w:val="24"/>
        </w:rPr>
        <w:t xml:space="preserve"> более чем на 10 (Десять) дней</w:t>
      </w:r>
      <w:r w:rsidR="00E17F8B" w:rsidRPr="00323094">
        <w:rPr>
          <w:rFonts w:ascii="Times New Roman" w:hAnsi="Times New Roman" w:cs="Times New Roman"/>
          <w:color w:val="000000" w:themeColor="text1"/>
          <w:sz w:val="24"/>
          <w:szCs w:val="24"/>
        </w:rPr>
        <w:t>,</w:t>
      </w:r>
      <w:r w:rsidRPr="00323094">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3247" w:rsidRPr="00323094" w:rsidRDefault="00B53247"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877B7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что было установлено проведенным расследованием, </w:t>
      </w:r>
      <w:r w:rsidR="00877B7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обязан уплатить по требованию Заказчика единовременный штраф в размере </w:t>
      </w:r>
      <w:r w:rsidRPr="00323094">
        <w:rPr>
          <w:rFonts w:ascii="Times New Roman" w:hAnsi="Times New Roman" w:cs="Times New Roman"/>
          <w:sz w:val="24"/>
          <w:szCs w:val="24"/>
        </w:rPr>
        <w:lastRenderedPageBreak/>
        <w:t>500 000 (пятьсот тысяч) рублей за каждый установленный случай в течение 10 дней с момента получения соответствующего требования Заказчика.</w:t>
      </w:r>
    </w:p>
    <w:p w:rsidR="00877B74" w:rsidRPr="00323094" w:rsidRDefault="00877B74"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Если в ходе выполнения Работ произошёл несчастный случай с временной или стойкой утратой трудоспособности работником Генерального подрядчика по обстоятельствам, зависящим от Генерального подрядчика, что было установлено проведенным расследованием, Генеральный </w:t>
      </w:r>
      <w:r w:rsidRPr="00323094">
        <w:rPr>
          <w:rFonts w:ascii="Times New Roman" w:hAnsi="Times New Roman"/>
          <w:sz w:val="24"/>
          <w:szCs w:val="24"/>
        </w:rPr>
        <w:t xml:space="preserve">подрядчик обязан уплатить по требованию Заказчика единовременный штраф в размере 100 000 (сто тысяч) рублей за каждый установленный случай в течение 10 </w:t>
      </w:r>
      <w:r w:rsidR="004E377D">
        <w:rPr>
          <w:rFonts w:ascii="Times New Roman" w:hAnsi="Times New Roman"/>
          <w:sz w:val="24"/>
          <w:szCs w:val="24"/>
        </w:rPr>
        <w:t xml:space="preserve">(десяти) </w:t>
      </w:r>
      <w:r w:rsidRPr="00323094">
        <w:rPr>
          <w:rFonts w:ascii="Times New Roman" w:hAnsi="Times New Roman"/>
          <w:sz w:val="24"/>
          <w:szCs w:val="24"/>
        </w:rPr>
        <w:t>дней с момента получения соответствующего требования Заказчика</w:t>
      </w:r>
      <w:r w:rsidR="002E2815" w:rsidRPr="00323094">
        <w:rPr>
          <w:rFonts w:ascii="Times New Roman" w:hAnsi="Times New Roman"/>
          <w:sz w:val="24"/>
          <w:szCs w:val="24"/>
        </w:rPr>
        <w:t>.</w:t>
      </w:r>
    </w:p>
    <w:p w:rsidR="00B512FA" w:rsidRPr="00323094" w:rsidRDefault="00B512FA"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w:t>
      </w:r>
      <w:r w:rsidR="00817B3E" w:rsidRPr="00323094">
        <w:rPr>
          <w:rFonts w:ascii="Times New Roman" w:hAnsi="Times New Roman"/>
          <w:sz w:val="24"/>
          <w:szCs w:val="24"/>
        </w:rPr>
        <w:t xml:space="preserve"> </w:t>
      </w:r>
      <w:r w:rsidRPr="00323094">
        <w:rPr>
          <w:rFonts w:ascii="Times New Roman" w:hAnsi="Times New Roman"/>
          <w:sz w:val="24"/>
          <w:szCs w:val="24"/>
        </w:rPr>
        <w:t>об уплате таких неустоек</w:t>
      </w:r>
      <w:r w:rsidR="00817B3E" w:rsidRPr="00323094">
        <w:rPr>
          <w:rFonts w:ascii="Times New Roman" w:hAnsi="Times New Roman"/>
          <w:sz w:val="24"/>
          <w:szCs w:val="24"/>
        </w:rPr>
        <w:t xml:space="preserve"> (претензии)</w:t>
      </w:r>
      <w:r w:rsidRPr="00323094">
        <w:rPr>
          <w:rFonts w:ascii="Times New Roman" w:hAnsi="Times New Roman"/>
          <w:sz w:val="24"/>
          <w:szCs w:val="24"/>
        </w:rPr>
        <w:t>, в течение 15 (Пятнадцати) дней с момента получения второй Стороной соответствующего требования.</w:t>
      </w:r>
    </w:p>
    <w:p w:rsidR="00B512FA" w:rsidRPr="00323094" w:rsidRDefault="008615D4"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Заказчик вправе удержать сумм</w:t>
      </w:r>
      <w:r w:rsidR="002F7516" w:rsidRPr="00323094">
        <w:rPr>
          <w:rFonts w:ascii="Times New Roman" w:hAnsi="Times New Roman" w:cs="Times New Roman"/>
          <w:sz w:val="24"/>
          <w:szCs w:val="24"/>
        </w:rPr>
        <w:t>ы</w:t>
      </w:r>
      <w:r w:rsidR="00703F34" w:rsidRPr="00323094">
        <w:rPr>
          <w:rFonts w:ascii="Times New Roman" w:hAnsi="Times New Roman" w:cs="Times New Roman"/>
          <w:sz w:val="24"/>
          <w:szCs w:val="24"/>
        </w:rPr>
        <w:t xml:space="preserve"> </w:t>
      </w:r>
      <w:r w:rsidR="00921E76" w:rsidRPr="00323094">
        <w:rPr>
          <w:rFonts w:ascii="Times New Roman" w:hAnsi="Times New Roman" w:cs="Times New Roman"/>
          <w:sz w:val="24"/>
          <w:szCs w:val="24"/>
        </w:rPr>
        <w:t>неустоек</w:t>
      </w:r>
      <w:r w:rsidR="00703F34" w:rsidRPr="00323094">
        <w:rPr>
          <w:rFonts w:ascii="Times New Roman" w:hAnsi="Times New Roman" w:cs="Times New Roman"/>
          <w:sz w:val="24"/>
          <w:szCs w:val="24"/>
        </w:rPr>
        <w:t xml:space="preserve"> из сумм</w:t>
      </w:r>
      <w:r w:rsidRPr="00323094">
        <w:rPr>
          <w:rFonts w:ascii="Times New Roman" w:hAnsi="Times New Roman" w:cs="Times New Roman"/>
          <w:sz w:val="24"/>
          <w:szCs w:val="24"/>
        </w:rPr>
        <w:t xml:space="preserve"> платежей по Договору,</w:t>
      </w:r>
      <w:r w:rsidR="00921E76" w:rsidRPr="00323094">
        <w:rPr>
          <w:rFonts w:ascii="Times New Roman" w:hAnsi="Times New Roman" w:cs="Times New Roman"/>
          <w:sz w:val="24"/>
          <w:szCs w:val="24"/>
        </w:rPr>
        <w:t xml:space="preserve"> при этом, не позднее, чем за 5</w:t>
      </w:r>
      <w:r w:rsidRPr="00323094">
        <w:rPr>
          <w:rFonts w:ascii="Times New Roman" w:hAnsi="Times New Roman" w:cs="Times New Roman"/>
          <w:sz w:val="24"/>
          <w:szCs w:val="24"/>
        </w:rPr>
        <w:t xml:space="preserve"> (</w:t>
      </w:r>
      <w:r w:rsidR="003E3C53" w:rsidRPr="00323094">
        <w:rPr>
          <w:rFonts w:ascii="Times New Roman" w:hAnsi="Times New Roman" w:cs="Times New Roman"/>
          <w:sz w:val="24"/>
          <w:szCs w:val="24"/>
        </w:rPr>
        <w:t>П</w:t>
      </w:r>
      <w:r w:rsidR="00921E76" w:rsidRPr="00323094">
        <w:rPr>
          <w:rFonts w:ascii="Times New Roman" w:hAnsi="Times New Roman" w:cs="Times New Roman"/>
          <w:sz w:val="24"/>
          <w:szCs w:val="24"/>
        </w:rPr>
        <w:t>ять</w:t>
      </w:r>
      <w:r w:rsidRPr="00323094">
        <w:rPr>
          <w:rFonts w:ascii="Times New Roman" w:hAnsi="Times New Roman" w:cs="Times New Roman"/>
          <w:sz w:val="24"/>
          <w:szCs w:val="24"/>
        </w:rPr>
        <w:t xml:space="preserve">) дней до даты удержания Заказчик должен представить Генеральному </w:t>
      </w:r>
      <w:r w:rsidR="003E3C53" w:rsidRPr="00323094">
        <w:rPr>
          <w:rFonts w:ascii="Times New Roman" w:hAnsi="Times New Roman" w:cs="Times New Roman"/>
          <w:sz w:val="24"/>
          <w:szCs w:val="24"/>
        </w:rPr>
        <w:t>п</w:t>
      </w:r>
      <w:r w:rsidRPr="00323094">
        <w:rPr>
          <w:rFonts w:ascii="Times New Roman" w:hAnsi="Times New Roman" w:cs="Times New Roman"/>
          <w:sz w:val="24"/>
          <w:szCs w:val="24"/>
        </w:rPr>
        <w:t>одрядчик</w:t>
      </w:r>
      <w:r w:rsidR="00A42FD1" w:rsidRPr="00323094">
        <w:rPr>
          <w:rFonts w:ascii="Times New Roman" w:hAnsi="Times New Roman" w:cs="Times New Roman"/>
          <w:sz w:val="24"/>
          <w:szCs w:val="24"/>
        </w:rPr>
        <w:t xml:space="preserve">у расчет суммы </w:t>
      </w:r>
      <w:r w:rsidR="0067140C" w:rsidRPr="00323094">
        <w:rPr>
          <w:rFonts w:ascii="Times New Roman" w:hAnsi="Times New Roman" w:cs="Times New Roman"/>
          <w:sz w:val="24"/>
          <w:szCs w:val="24"/>
        </w:rPr>
        <w:t>неустойки</w:t>
      </w:r>
      <w:r w:rsidR="00A42FD1" w:rsidRPr="00323094">
        <w:rPr>
          <w:rFonts w:ascii="Times New Roman" w:hAnsi="Times New Roman" w:cs="Times New Roman"/>
          <w:sz w:val="24"/>
          <w:szCs w:val="24"/>
        </w:rPr>
        <w:t>.</w:t>
      </w:r>
    </w:p>
    <w:p w:rsidR="00EC6705" w:rsidRPr="00323094" w:rsidRDefault="00EC6705" w:rsidP="00EC6705">
      <w:pPr>
        <w:pStyle w:val="a4"/>
        <w:tabs>
          <w:tab w:val="left" w:pos="-1985"/>
        </w:tabs>
        <w:spacing w:before="120" w:after="120"/>
        <w:ind w:left="993" w:right="-1"/>
        <w:jc w:val="both"/>
        <w:rPr>
          <w:rFonts w:ascii="Times New Roman" w:hAnsi="Times New Roman"/>
          <w:sz w:val="24"/>
          <w:szCs w:val="24"/>
        </w:rPr>
      </w:pPr>
    </w:p>
    <w:p w:rsidR="003E3C53" w:rsidRPr="00323094" w:rsidRDefault="003E3C53" w:rsidP="00FC2432">
      <w:pPr>
        <w:pStyle w:val="a4"/>
        <w:numPr>
          <w:ilvl w:val="0"/>
          <w:numId w:val="3"/>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b/>
          <w:bCs/>
          <w:caps/>
          <w:sz w:val="24"/>
          <w:szCs w:val="24"/>
        </w:rPr>
        <w:t>РАСТОРЖЕНИЕ ДОГОВОРА</w:t>
      </w:r>
    </w:p>
    <w:p w:rsidR="00EE5190" w:rsidRPr="00323094" w:rsidRDefault="003E3C53" w:rsidP="00FC2432">
      <w:pPr>
        <w:pStyle w:val="a4"/>
        <w:numPr>
          <w:ilvl w:val="1"/>
          <w:numId w:val="3"/>
        </w:numPr>
        <w:spacing w:before="120" w:after="120"/>
        <w:ind w:left="993" w:right="-1" w:hanging="993"/>
        <w:jc w:val="both"/>
        <w:rPr>
          <w:rFonts w:ascii="Times New Roman" w:hAnsi="Times New Roman"/>
          <w:sz w:val="24"/>
          <w:szCs w:val="24"/>
        </w:rPr>
      </w:pPr>
      <w:r w:rsidRPr="00323094">
        <w:rPr>
          <w:rFonts w:ascii="Times New Roman" w:hAnsi="Times New Roman"/>
          <w:color w:val="000000"/>
          <w:sz w:val="24"/>
          <w:szCs w:val="24"/>
        </w:rPr>
        <w:t>Настоящий Договор может быть прекращен по соглашению Сторон.</w:t>
      </w:r>
    </w:p>
    <w:p w:rsidR="003E3C53" w:rsidRPr="00323094" w:rsidRDefault="003E3C53" w:rsidP="00FC2432">
      <w:pPr>
        <w:pStyle w:val="a4"/>
        <w:numPr>
          <w:ilvl w:val="1"/>
          <w:numId w:val="3"/>
        </w:numPr>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одрядчику, в следующих случаях</w:t>
      </w:r>
      <w:r w:rsidR="00B57284" w:rsidRPr="00323094">
        <w:rPr>
          <w:rFonts w:ascii="Times New Roman" w:hAnsi="Times New Roman" w:cs="Times New Roman"/>
          <w:color w:val="000000"/>
          <w:sz w:val="24"/>
          <w:szCs w:val="24"/>
        </w:rPr>
        <w:t>:</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задержка Генеральным подрядчиком или его Субподрядчиками начала выполнения Работ более чем на неделю по причинам, не зависящим от Заказчика;</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 (в том числе, любых сроков, предусмотренных Графиком выполнения работ) более, чем на 10 (Десять) дней;</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несоблюдение Генеральным подрядчиком обоснованных требований Заказчика об устранении обнаруженных Недостатков в процессе выполнения Работ;</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отзыв или приостановление действия лицензий и/или разрешений (допусков) Генерального подрядчика, необходимых для выполнения Работ по Договору;</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передача Генеральным подрядчиком полного объема Работ одному Субподрядчику или иное нарушение Генеральным подрядчиком предусмотренной настоящим Договором процедуры привлечения Субподрядчиков или Поставщиков;</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lastRenderedPageBreak/>
        <w:t>нарушение Генеральным подрядчиком условий и сроков предоставления (продления) договоров страхования, а также в случае недействительности или прекращения действия договоров страхования по любым основаниям;</w:t>
      </w:r>
    </w:p>
    <w:p w:rsidR="00B57284" w:rsidRPr="00323094" w:rsidRDefault="00B57284"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предложение Генеральным подрядчиком взятки или подарка представителям Заказчика с целью выполнения или невыполнения ими определенных действий в связи с настоящим Договором, либо демонстрации расположения к любому физическому или юридическому лицу в связи с настоящим Договором или реализацией Проекта;</w:t>
      </w:r>
    </w:p>
    <w:p w:rsidR="00E3255C" w:rsidRPr="00323094" w:rsidRDefault="00E3255C" w:rsidP="00A93F0D">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 xml:space="preserve">в иных случаях, предусмотренных настоящим Договором или Нормами. </w:t>
      </w:r>
    </w:p>
    <w:p w:rsidR="00E3255C" w:rsidRPr="00323094" w:rsidRDefault="00E3255C" w:rsidP="00FC2432">
      <w:pPr>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831562" w:rsidRPr="00323094">
        <w:rPr>
          <w:rFonts w:ascii="Times New Roman" w:hAnsi="Times New Roman"/>
          <w:color w:val="000000"/>
          <w:sz w:val="24"/>
          <w:szCs w:val="24"/>
        </w:rPr>
        <w:t xml:space="preserve">22.4. </w:t>
      </w:r>
      <w:r w:rsidRPr="00323094">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Pr="00323094"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стороны Генерального подрядчика, письменно уведомив Генерального подрядчика об этом за 30 (Тридцать) дней до предполагаемой даты прекращения настоящего Договора. При этом Заказчик уплачивает Генеральному подрядчику часть Цены договора, соответствующую стоимости выполненных Генеральным подрядчиком и принятых Заказчиком Работ.</w:t>
      </w:r>
    </w:p>
    <w:p w:rsidR="00E3255C" w:rsidRPr="00323094"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Рабочих дней с момента получения требования Заказчика о представлении акта. Заказчик в течение 5 (Пяти) Рабочих дней с момента получения рассматривает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E3255C" w:rsidRPr="00323094"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с даты подписания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w:t>
      </w:r>
      <w:r w:rsidRPr="00323094">
        <w:rPr>
          <w:rFonts w:ascii="Times New Roman" w:hAnsi="Times New Roman"/>
          <w:color w:val="000000"/>
          <w:sz w:val="24"/>
          <w:szCs w:val="24"/>
        </w:rPr>
        <w:lastRenderedPageBreak/>
        <w:t xml:space="preserve">Заказчиком Работ, поставленного Оборудования над суммой денежных средств, уплаченных Заказчиком Генеральному подрядчику (с учетом Авансового платежа), Заказчик обязан в течение 10 (Десяти) Рабочих дней с даты подписания акта сверки взаиморасчетов уплатить Генеральному подрядчику сумму такого превышения. </w:t>
      </w:r>
    </w:p>
    <w:p w:rsidR="00E3255C" w:rsidRPr="00323094"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В случае если Генеральный подрядчик не подпишет согласованный Заказчиком акт сверки взаиморасчетов в течение 50 (Пятидесяти)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 </w:t>
      </w:r>
    </w:p>
    <w:p w:rsidR="00E3255C" w:rsidRPr="00323094" w:rsidRDefault="00E3255C" w:rsidP="00FC2432">
      <w:pPr>
        <w:pStyle w:val="a4"/>
        <w:numPr>
          <w:ilvl w:val="1"/>
          <w:numId w:val="3"/>
        </w:numPr>
        <w:spacing w:before="120" w:after="120"/>
        <w:ind w:left="993" w:right="-1" w:hanging="993"/>
        <w:jc w:val="both"/>
        <w:rPr>
          <w:rFonts w:ascii="Times New Roman" w:hAnsi="Times New Roman"/>
          <w:b/>
          <w:color w:val="000000"/>
          <w:sz w:val="24"/>
          <w:szCs w:val="24"/>
        </w:rPr>
      </w:pPr>
      <w:r w:rsidRPr="00323094">
        <w:rPr>
          <w:rFonts w:ascii="Times New Roman" w:hAnsi="Times New Roman"/>
          <w:b/>
          <w:color w:val="000000"/>
          <w:sz w:val="24"/>
          <w:szCs w:val="24"/>
        </w:rPr>
        <w:t>Последствия расторжения Договора.</w:t>
      </w:r>
    </w:p>
    <w:p w:rsidR="00E3255C" w:rsidRPr="00323094"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323094">
        <w:rPr>
          <w:rFonts w:ascii="Times New Roman" w:hAnsi="Times New Roman"/>
          <w:color w:val="000000"/>
          <w:sz w:val="24"/>
          <w:szCs w:val="24"/>
        </w:rPr>
        <w:t xml:space="preserve">Генеральный подрядчик, если этого требует Заказчик, в течение 10 (Десяти) дней с момента расторжения настоящего Договора по любому основанию безвозмездно передает Заказчику права требования по любому договору поставки Материалов и Оборудования и/или на выполнение каких-либо Работ по настоящему Договору. Генеральный подрядчик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 </w:t>
      </w:r>
    </w:p>
    <w:p w:rsidR="00E3255C" w:rsidRPr="00323094"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случае расторжения Договора по любому основанию Генеральный подрядчик (если отсутствует иное Указание от Заказчика) освобождает Строительную площадку от всех принадлежащих ему  временных зданий, сооружений, инструментов, оборудования, товаров или Материалов. Если в течение 10 (Десяти) дней Генеральный подрядчик не выполнит данного требования, Заказчик имеет право убрать со Строительной площадки любое имущество Генерального подрядчика. Все возникшие расходы, в том числе расходы на хранение, несет в этом случае Генеральный подрядчик. </w:t>
      </w:r>
    </w:p>
    <w:p w:rsidR="00E3255C" w:rsidRPr="00323094"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подрядчик обязан передать Заказчику по требованию последнего: всю полученную от Заказчика документацию, в том числе </w:t>
      </w:r>
      <w:r w:rsidR="00F4630D">
        <w:rPr>
          <w:rFonts w:ascii="Times New Roman" w:hAnsi="Times New Roman" w:cs="Times New Roman"/>
          <w:color w:val="000000"/>
          <w:sz w:val="24"/>
          <w:szCs w:val="24"/>
        </w:rPr>
        <w:t xml:space="preserve">рабочую </w:t>
      </w:r>
      <w:r w:rsidRPr="00323094">
        <w:rPr>
          <w:rFonts w:ascii="Times New Roman" w:hAnsi="Times New Roman" w:cs="Times New Roman"/>
          <w:color w:val="000000"/>
          <w:sz w:val="24"/>
          <w:szCs w:val="24"/>
        </w:rPr>
        <w:t xml:space="preserve">документацию, </w:t>
      </w:r>
      <w:r w:rsidR="003C3711" w:rsidRPr="00323094">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323094">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sidRPr="00323094">
        <w:rPr>
          <w:rFonts w:ascii="Times New Roman" w:hAnsi="Times New Roman" w:cs="Times New Roman"/>
          <w:color w:val="000000"/>
          <w:sz w:val="24"/>
          <w:szCs w:val="24"/>
        </w:rPr>
        <w:t>, незавершенное производство Объекта, Материалы и Оборудование</w:t>
      </w:r>
      <w:r w:rsidRPr="00323094">
        <w:rPr>
          <w:rFonts w:ascii="Times New Roman" w:hAnsi="Times New Roman" w:cs="Times New Roman"/>
          <w:color w:val="000000"/>
          <w:sz w:val="24"/>
          <w:szCs w:val="24"/>
        </w:rPr>
        <w:t xml:space="preserve"> в полном объеме</w:t>
      </w:r>
      <w:r w:rsidR="003C3711" w:rsidRPr="00323094">
        <w:rPr>
          <w:rFonts w:ascii="Times New Roman" w:hAnsi="Times New Roman" w:cs="Times New Roman"/>
          <w:color w:val="000000"/>
          <w:sz w:val="24"/>
          <w:szCs w:val="24"/>
        </w:rPr>
        <w:t xml:space="preserve">. </w:t>
      </w:r>
    </w:p>
    <w:p w:rsidR="003C3711" w:rsidRPr="00323094" w:rsidRDefault="003C3711" w:rsidP="00FC2432">
      <w:pPr>
        <w:pStyle w:val="a4"/>
        <w:numPr>
          <w:ilvl w:val="2"/>
          <w:numId w:val="3"/>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Генеральный подрядчик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
    <w:p w:rsidR="003C3711" w:rsidRPr="00323094" w:rsidRDefault="003C3711" w:rsidP="00FC2432">
      <w:pPr>
        <w:pStyle w:val="a4"/>
        <w:numPr>
          <w:ilvl w:val="2"/>
          <w:numId w:val="3"/>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lastRenderedPageBreak/>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5A404A" w:rsidRPr="00323094" w:rsidRDefault="005A404A" w:rsidP="00FC2432">
      <w:pPr>
        <w:tabs>
          <w:tab w:val="left" w:pos="993"/>
          <w:tab w:val="left" w:pos="1276"/>
        </w:tabs>
        <w:spacing w:before="120" w:after="120"/>
        <w:ind w:right="-1"/>
        <w:jc w:val="both"/>
        <w:rPr>
          <w:rFonts w:ascii="Times New Roman" w:hAnsi="Times New Roman"/>
          <w:color w:val="000000"/>
          <w:sz w:val="24"/>
          <w:szCs w:val="24"/>
        </w:rPr>
      </w:pPr>
    </w:p>
    <w:p w:rsidR="003C3711" w:rsidRPr="00323094" w:rsidRDefault="003C3711" w:rsidP="00FC2432">
      <w:pPr>
        <w:pStyle w:val="a4"/>
        <w:numPr>
          <w:ilvl w:val="0"/>
          <w:numId w:val="3"/>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caps/>
          <w:color w:val="000000"/>
          <w:sz w:val="24"/>
          <w:szCs w:val="24"/>
        </w:rPr>
        <w:t>УВЕДОМЛЕНИЯ И КОРРЕСПОНДЕНЦИЯ</w:t>
      </w:r>
    </w:p>
    <w:p w:rsidR="003C3711" w:rsidRPr="00323094" w:rsidRDefault="003C3711" w:rsidP="00FC2432">
      <w:pPr>
        <w:pStyle w:val="a4"/>
        <w:numPr>
          <w:ilvl w:val="1"/>
          <w:numId w:val="3"/>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уполномоченным лицом. Любое уведомление считается направленным должным образом:</w:t>
      </w:r>
    </w:p>
    <w:p w:rsidR="003C3711" w:rsidRPr="00323094" w:rsidRDefault="003C3711" w:rsidP="00A93F0D">
      <w:pPr>
        <w:pStyle w:val="a4"/>
        <w:numPr>
          <w:ilvl w:val="0"/>
          <w:numId w:val="85"/>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23094" w:rsidRDefault="003C3711" w:rsidP="00A93F0D">
      <w:pPr>
        <w:pStyle w:val="a4"/>
        <w:numPr>
          <w:ilvl w:val="0"/>
          <w:numId w:val="85"/>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w:t>
      </w:r>
      <w:r w:rsidRPr="00323094">
        <w:rPr>
          <w:rFonts w:ascii="Times New Roman" w:hAnsi="Times New Roman" w:cs="Times New Roman"/>
          <w:sz w:val="24"/>
          <w:szCs w:val="24"/>
        </w:rPr>
        <w:t>доставки</w:t>
      </w:r>
      <w:r w:rsidRPr="00323094">
        <w:rPr>
          <w:rFonts w:ascii="Times New Roman" w:hAnsi="Times New Roman" w:cs="Times New Roman"/>
          <w:color w:val="000000"/>
          <w:sz w:val="24"/>
          <w:szCs w:val="24"/>
        </w:rPr>
        <w:t xml:space="preserve"> с курьером, в момент доставки. </w:t>
      </w:r>
    </w:p>
    <w:p w:rsidR="003C3711" w:rsidRPr="00323094" w:rsidRDefault="003C3711"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3C3711" w:rsidRPr="00323094"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Стороны обязаны незамедлительно уведомлять друг друга обо всех могущих повлиять на исполнение Договора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основание освобождения от исполнения обязательств и (или) от ответственности. </w:t>
      </w:r>
    </w:p>
    <w:p w:rsidR="00F86A8A" w:rsidRPr="00323094"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F86A8A" w:rsidRPr="00323094"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Уведомления </w:t>
      </w:r>
      <w:r w:rsidRPr="00323094">
        <w:rPr>
          <w:rFonts w:ascii="Times New Roman" w:hAnsi="Times New Roman" w:cs="Times New Roman"/>
          <w:color w:val="000000"/>
          <w:sz w:val="24"/>
          <w:szCs w:val="24"/>
        </w:rPr>
        <w:t xml:space="preserve">от одной Стороны другой Стороне должны передаваться в письменной форме по следующим адресам: </w:t>
      </w:r>
    </w:p>
    <w:p w:rsidR="00F86A8A" w:rsidRPr="00323094" w:rsidRDefault="00F86A8A" w:rsidP="00FC2432">
      <w:pPr>
        <w:pStyle w:val="a4"/>
        <w:numPr>
          <w:ilvl w:val="2"/>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23094" w:rsidTr="00FE5EDC">
        <w:trPr>
          <w:trHeight w:val="185"/>
        </w:trPr>
        <w:tc>
          <w:tcPr>
            <w:tcW w:w="2948" w:type="dxa"/>
          </w:tcPr>
          <w:p w:rsidR="00F86A8A" w:rsidRPr="00323094"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18"/>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80"/>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86A8A" w:rsidRPr="00323094" w:rsidRDefault="00F86A8A"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86A8A" w:rsidRPr="00323094" w:rsidRDefault="00F86A8A" w:rsidP="00C830D5">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bl>
    <w:p w:rsidR="00F86A8A" w:rsidRPr="00323094" w:rsidRDefault="00FE5EDC" w:rsidP="00FC2432">
      <w:pPr>
        <w:pStyle w:val="a4"/>
        <w:numPr>
          <w:ilvl w:val="2"/>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2948"/>
        <w:gridCol w:w="6373"/>
      </w:tblGrid>
      <w:tr w:rsidR="00FE5EDC" w:rsidRPr="00323094" w:rsidTr="00FE5EDC">
        <w:trPr>
          <w:trHeight w:val="185"/>
        </w:trPr>
        <w:tc>
          <w:tcPr>
            <w:tcW w:w="2948" w:type="dxa"/>
          </w:tcPr>
          <w:p w:rsidR="00FE5EDC" w:rsidRPr="00323094"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lastRenderedPageBreak/>
              <w:t>Место нахождения:</w:t>
            </w:r>
          </w:p>
        </w:tc>
        <w:tc>
          <w:tcPr>
            <w:tcW w:w="6373" w:type="dxa"/>
          </w:tcPr>
          <w:p w:rsidR="00FE5EDC" w:rsidRPr="00323094" w:rsidRDefault="004203CE"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4203CE">
              <w:rPr>
                <w:rFonts w:ascii="Times New Roman" w:hAnsi="Times New Roman"/>
                <w:sz w:val="24"/>
                <w:szCs w:val="24"/>
              </w:rPr>
              <w:t>Российская Федерация, 143026, г. Москва, территория инновационного центра «Сколково», ул. Луговая, д.</w:t>
            </w:r>
            <w:r>
              <w:rPr>
                <w:rFonts w:ascii="Times New Roman" w:hAnsi="Times New Roman"/>
                <w:sz w:val="24"/>
                <w:szCs w:val="24"/>
                <w:lang w:val="en-US"/>
              </w:rPr>
              <w:t xml:space="preserve"> </w:t>
            </w:r>
            <w:r w:rsidRPr="004203CE">
              <w:rPr>
                <w:rFonts w:ascii="Times New Roman" w:hAnsi="Times New Roman"/>
                <w:sz w:val="24"/>
                <w:szCs w:val="24"/>
              </w:rPr>
              <w:t>4, кор. 2</w:t>
            </w:r>
          </w:p>
        </w:tc>
      </w:tr>
      <w:tr w:rsidR="00FE5EDC" w:rsidRPr="00323094" w:rsidTr="00FE5EDC">
        <w:trPr>
          <w:trHeight w:val="218"/>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E5EDC" w:rsidRPr="00323094" w:rsidRDefault="004203CE"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4203CE">
              <w:rPr>
                <w:rFonts w:ascii="Times New Roman" w:hAnsi="Times New Roman"/>
                <w:sz w:val="24"/>
                <w:szCs w:val="24"/>
              </w:rPr>
              <w:t>Российская Федерация, 143026, г. Москва, территория инновационного центра «Сколково», ул. Луговая, д.</w:t>
            </w:r>
            <w:r>
              <w:rPr>
                <w:rFonts w:ascii="Times New Roman" w:hAnsi="Times New Roman"/>
                <w:sz w:val="24"/>
                <w:szCs w:val="24"/>
                <w:lang w:val="en-US"/>
              </w:rPr>
              <w:t xml:space="preserve"> </w:t>
            </w:r>
            <w:r w:rsidRPr="004203CE">
              <w:rPr>
                <w:rFonts w:ascii="Times New Roman" w:hAnsi="Times New Roman"/>
                <w:sz w:val="24"/>
                <w:szCs w:val="24"/>
              </w:rPr>
              <w:t>4, кор. 2</w:t>
            </w:r>
          </w:p>
        </w:tc>
      </w:tr>
      <w:tr w:rsidR="00FE5EDC" w:rsidRPr="00323094" w:rsidTr="00FE5EDC">
        <w:trPr>
          <w:trHeight w:val="280"/>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E5EDC" w:rsidRPr="00323094" w:rsidRDefault="00FE5EDC"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color w:val="000000" w:themeColor="text1"/>
                <w:sz w:val="24"/>
                <w:szCs w:val="24"/>
              </w:rPr>
              <w:t xml:space="preserve">Лумельскому Александру </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E5EDC" w:rsidRPr="004203CE" w:rsidRDefault="00FE5EDC" w:rsidP="004203CE">
            <w:pPr>
              <w:tabs>
                <w:tab w:val="left" w:pos="9214"/>
              </w:tabs>
              <w:snapToGrid w:val="0"/>
              <w:spacing w:before="120" w:after="120"/>
              <w:jc w:val="both"/>
              <w:rPr>
                <w:rFonts w:ascii="Times New Roman" w:hAnsi="Times New Roman"/>
                <w:color w:val="000000" w:themeColor="text1"/>
                <w:lang w:val="en-US"/>
              </w:rPr>
            </w:pPr>
            <w:r w:rsidRPr="00323094">
              <w:rPr>
                <w:rFonts w:ascii="Times New Roman" w:hAnsi="Times New Roman"/>
                <w:color w:val="000000" w:themeColor="text1"/>
              </w:rPr>
              <w:t>+7 (495) </w:t>
            </w:r>
            <w:r w:rsidR="004203CE">
              <w:rPr>
                <w:rFonts w:ascii="Times New Roman" w:hAnsi="Times New Roman"/>
                <w:color w:val="000000" w:themeColor="text1"/>
                <w:lang w:val="en-US"/>
              </w:rPr>
              <w:t>956 00 33</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E5EDC" w:rsidRPr="004203CE" w:rsidRDefault="00FE5EDC" w:rsidP="004203CE">
            <w:pPr>
              <w:tabs>
                <w:tab w:val="left" w:pos="9214"/>
              </w:tabs>
              <w:snapToGrid w:val="0"/>
              <w:spacing w:before="120" w:after="120"/>
              <w:jc w:val="both"/>
              <w:rPr>
                <w:rFonts w:ascii="Times New Roman" w:hAnsi="Times New Roman"/>
                <w:color w:val="000000" w:themeColor="text1"/>
                <w:lang w:val="en-US"/>
              </w:rPr>
            </w:pPr>
            <w:r w:rsidRPr="00323094">
              <w:rPr>
                <w:rFonts w:ascii="Times New Roman" w:hAnsi="Times New Roman"/>
                <w:color w:val="000000" w:themeColor="text1"/>
              </w:rPr>
              <w:t>+7 (495) </w:t>
            </w:r>
            <w:r w:rsidR="004203CE">
              <w:rPr>
                <w:rFonts w:ascii="Times New Roman" w:hAnsi="Times New Roman"/>
                <w:color w:val="000000" w:themeColor="text1"/>
                <w:lang w:val="en-US"/>
              </w:rPr>
              <w:t>956 00 33</w:t>
            </w:r>
          </w:p>
        </w:tc>
      </w:tr>
    </w:tbl>
    <w:p w:rsidR="00FE5EDC" w:rsidRPr="00323094" w:rsidRDefault="00FE5EDC"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протоколы встреч и / 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Заказчиком Генерального подрядчика.</w:t>
      </w:r>
    </w:p>
    <w:p w:rsidR="00C830D5" w:rsidRPr="00323094" w:rsidRDefault="00C830D5" w:rsidP="00C830D5">
      <w:pPr>
        <w:pStyle w:val="a4"/>
        <w:tabs>
          <w:tab w:val="left" w:pos="-1985"/>
          <w:tab w:val="left" w:pos="-1843"/>
        </w:tabs>
        <w:spacing w:before="120" w:after="120"/>
        <w:ind w:left="993" w:right="-1"/>
        <w:jc w:val="both"/>
        <w:rPr>
          <w:rFonts w:ascii="Times New Roman" w:hAnsi="Times New Roman" w:cs="Times New Roman"/>
          <w:b/>
          <w:bCs/>
          <w:caps/>
          <w:color w:val="000000"/>
          <w:sz w:val="24"/>
          <w:szCs w:val="24"/>
        </w:rPr>
      </w:pPr>
    </w:p>
    <w:p w:rsidR="00FE5EDC" w:rsidRPr="00323094" w:rsidRDefault="00FE5EDC" w:rsidP="00A93F0D">
      <w:pPr>
        <w:pStyle w:val="a4"/>
        <w:numPr>
          <w:ilvl w:val="0"/>
          <w:numId w:val="28"/>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323094">
        <w:rPr>
          <w:rFonts w:ascii="Times New Roman" w:hAnsi="Times New Roman" w:cs="Times New Roman"/>
          <w:b/>
          <w:bCs/>
          <w:caps/>
          <w:color w:val="000000"/>
          <w:sz w:val="24"/>
          <w:szCs w:val="24"/>
        </w:rPr>
        <w:t>ОБСТОЯТЕЛЬСТВА НЕПРЕОДОЛИМОЙ СИЛЫ</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323094">
        <w:rPr>
          <w:rFonts w:ascii="Times New Roman" w:hAnsi="Times New Roman" w:cs="Times New Roman"/>
          <w:sz w:val="24"/>
          <w:szCs w:val="24"/>
        </w:rPr>
        <w:t>разумными</w:t>
      </w:r>
      <w:r w:rsidRPr="00323094">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требований Норм), касающихся деятельности, являющейся предметом настоящего Договора; землетрясениями; наводнениями; пожарами и другими стихийными бедствиями согласно Нормам.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Затронутая Обстоятельствами непреодолимой силы Сторона без промедления, но не позднее, чем через 10 (Десять)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(Десять) дней, известить путем направления письменного уведомления другую Сторону о прекращении этих обстоятельств. По совершении </w:t>
      </w:r>
      <w:r w:rsidRPr="00323094">
        <w:rPr>
          <w:rFonts w:ascii="Times New Roman" w:hAnsi="Times New Roman" w:cs="Times New Roman"/>
          <w:color w:val="000000"/>
          <w:sz w:val="24"/>
          <w:szCs w:val="24"/>
        </w:rPr>
        <w:lastRenderedPageBreak/>
        <w:t xml:space="preserve">действий, указанных в настоящей статье Договора, Стороны в кратчайшие сроки согласовывают действия, которые должны быть предприняты Сторонами. </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 </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течение 10 (Десяти)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 </w:t>
      </w:r>
    </w:p>
    <w:p w:rsidR="00FE5EDC" w:rsidRPr="00323094"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323094" w:rsidRDefault="00FE5EDC" w:rsidP="00A93F0D">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ПРИМЕНИМОЕ ПРАВО И РАЗРЕШЕНИЕ СПОРОВ</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Настоящий Договор регулируется в соответствии с законодательством Российской Федерации. </w:t>
      </w:r>
    </w:p>
    <w:p w:rsidR="00FE5EDC" w:rsidRPr="00323094" w:rsidRDefault="00F44F13"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Все споры Сторон,</w:t>
      </w:r>
      <w:r w:rsidR="003A4894" w:rsidRPr="00323094">
        <w:rPr>
          <w:rFonts w:ascii="Times New Roman" w:hAnsi="Times New Roman" w:cs="Times New Roman"/>
          <w:color w:val="000000"/>
          <w:sz w:val="24"/>
          <w:szCs w:val="24"/>
        </w:rPr>
        <w:t xml:space="preserve"> возникающие на основании и в связи с Договором, в том числе с его заключением, изменением, расторжением и недействительностью, разрешаются путем переговоров в претензионном порядке</w:t>
      </w:r>
      <w:r w:rsidR="00FE5EDC" w:rsidRPr="00323094">
        <w:rPr>
          <w:rFonts w:ascii="Times New Roman" w:hAnsi="Times New Roman" w:cs="Times New Roman"/>
          <w:color w:val="000000"/>
          <w:sz w:val="24"/>
          <w:szCs w:val="24"/>
        </w:rPr>
        <w:t>.</w:t>
      </w:r>
      <w:r w:rsidR="00E6058C" w:rsidRPr="00323094">
        <w:rPr>
          <w:rFonts w:ascii="Times New Roman" w:hAnsi="Times New Roman" w:cs="Times New Roman"/>
          <w:color w:val="000000"/>
          <w:sz w:val="24"/>
          <w:szCs w:val="24"/>
        </w:rPr>
        <w:t xml:space="preserve"> Срок ответа на претензию 10 (десять) календарных дней с момента получения претензии.</w:t>
      </w:r>
      <w:r w:rsidR="00FE5EDC" w:rsidRPr="00323094">
        <w:rPr>
          <w:rFonts w:ascii="Times New Roman" w:hAnsi="Times New Roman" w:cs="Times New Roman"/>
          <w:color w:val="000000"/>
          <w:sz w:val="24"/>
          <w:szCs w:val="24"/>
        </w:rPr>
        <w:t xml:space="preserve"> В случае невозможности разре</w:t>
      </w:r>
      <w:r w:rsidR="00E6058C" w:rsidRPr="00323094">
        <w:rPr>
          <w:rFonts w:ascii="Times New Roman" w:hAnsi="Times New Roman" w:cs="Times New Roman"/>
          <w:color w:val="000000"/>
          <w:sz w:val="24"/>
          <w:szCs w:val="24"/>
        </w:rPr>
        <w:t xml:space="preserve">шения споров путем переговоров в претензионном порядке, споры </w:t>
      </w:r>
      <w:r w:rsidR="00FE5EDC" w:rsidRPr="00323094">
        <w:rPr>
          <w:rFonts w:ascii="Times New Roman" w:hAnsi="Times New Roman" w:cs="Times New Roman"/>
          <w:color w:val="000000"/>
          <w:sz w:val="24"/>
          <w:szCs w:val="24"/>
        </w:rPr>
        <w:t xml:space="preserve">передаются на рассмотрение в Арбитражный суд города Москвы. </w:t>
      </w:r>
    </w:p>
    <w:p w:rsidR="00FE5EDC" w:rsidRPr="00323094" w:rsidRDefault="00FE5EDC" w:rsidP="00FC2432">
      <w:pPr>
        <w:pStyle w:val="a4"/>
        <w:tabs>
          <w:tab w:val="left" w:pos="-1985"/>
          <w:tab w:val="left" w:pos="-1843"/>
        </w:tabs>
        <w:spacing w:before="120" w:after="120"/>
        <w:ind w:left="993" w:right="-1"/>
        <w:jc w:val="both"/>
        <w:rPr>
          <w:rFonts w:ascii="Times New Roman" w:hAnsi="Times New Roman"/>
          <w:b/>
          <w:bCs/>
          <w:caps/>
          <w:color w:val="000000"/>
          <w:sz w:val="24"/>
          <w:szCs w:val="24"/>
        </w:rPr>
      </w:pPr>
    </w:p>
    <w:p w:rsidR="00FE5EDC" w:rsidRPr="00323094" w:rsidRDefault="00FE5EDC" w:rsidP="00A93F0D">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Конфиденциальность</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другой Стороной,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Федерации уполномоченным органам власти.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 xml:space="preserve">подрядчик обязуется не использовать и не упоминать, прямо или косвенно, в рекламных и иных целях настоящий Договор, его Стороны и существо </w:t>
      </w:r>
      <w:r w:rsidRPr="00323094">
        <w:rPr>
          <w:rFonts w:ascii="Times New Roman" w:hAnsi="Times New Roman" w:cs="Times New Roman"/>
          <w:noProof/>
          <w:color w:val="000000"/>
          <w:sz w:val="24"/>
          <w:szCs w:val="24"/>
        </w:rPr>
        <w:lastRenderedPageBreak/>
        <w:t>обязательств по Договору, за исключением случаев, когда им было получено предварительное письменное согласие Заказчика.</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sidRPr="00323094">
        <w:rPr>
          <w:rFonts w:ascii="Times New Roman" w:hAnsi="Times New Roman" w:cs="Times New Roman"/>
          <w:noProof/>
          <w:color w:val="000000"/>
          <w:sz w:val="24"/>
          <w:szCs w:val="24"/>
        </w:rPr>
        <w:t xml:space="preserve">Заказчика </w:t>
      </w:r>
      <w:r w:rsidRPr="00323094">
        <w:rPr>
          <w:rFonts w:ascii="Times New Roman" w:hAnsi="Times New Roman" w:cs="Times New Roman"/>
          <w:noProof/>
          <w:color w:val="000000"/>
          <w:sz w:val="24"/>
          <w:szCs w:val="24"/>
        </w:rPr>
        <w:t>третьим лицам в целях оценки соответствия данной документации требованиям настоящего Договора и действующего законодательства Российской Федерации.</w:t>
      </w:r>
    </w:p>
    <w:p w:rsidR="00FE5EDC" w:rsidRPr="00323094" w:rsidRDefault="00FE5EDC"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noProof/>
          <w:color w:val="000000"/>
          <w:sz w:val="24"/>
          <w:szCs w:val="24"/>
        </w:rPr>
        <w:t xml:space="preserve">, а также не будет допускать осуществления указанных действий любыми иными лицами без предварительного письменного согласования с Заказчиком. Фотосъемка производится Генеральным </w:t>
      </w:r>
      <w:r w:rsidR="004F042D" w:rsidRPr="00323094">
        <w:rPr>
          <w:rFonts w:ascii="Times New Roman" w:hAnsi="Times New Roman" w:cs="Times New Roman"/>
          <w:noProof/>
          <w:color w:val="000000"/>
          <w:sz w:val="24"/>
          <w:szCs w:val="24"/>
        </w:rPr>
        <w:t>п</w:t>
      </w:r>
      <w:r w:rsidRPr="00323094">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F44F13" w:rsidRPr="00323094">
        <w:rPr>
          <w:rFonts w:ascii="Times New Roman" w:hAnsi="Times New Roman" w:cs="Times New Roman"/>
          <w:noProof/>
          <w:color w:val="000000"/>
          <w:sz w:val="24"/>
          <w:szCs w:val="24"/>
        </w:rPr>
        <w:t>14.4.3</w:t>
      </w:r>
      <w:r w:rsidRPr="00323094">
        <w:rPr>
          <w:rFonts w:ascii="Times New Roman" w:hAnsi="Times New Roman" w:cs="Times New Roman"/>
          <w:noProof/>
          <w:color w:val="000000"/>
          <w:sz w:val="24"/>
          <w:szCs w:val="24"/>
        </w:rPr>
        <w:t xml:space="preserve"> Договора</w:t>
      </w:r>
      <w:r w:rsidR="004F042D" w:rsidRPr="00323094">
        <w:rPr>
          <w:rFonts w:ascii="Times New Roman" w:hAnsi="Times New Roman" w:cs="Times New Roman"/>
          <w:noProof/>
          <w:color w:val="000000"/>
          <w:sz w:val="24"/>
          <w:szCs w:val="24"/>
        </w:rPr>
        <w:t>.</w:t>
      </w:r>
    </w:p>
    <w:p w:rsidR="004F042D" w:rsidRPr="00323094" w:rsidRDefault="004F042D"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использовать любую документацию, включая документацию, переданную Заказчиком Генеральному подрядчику,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4F042D" w:rsidRPr="00323094" w:rsidRDefault="004F042D" w:rsidP="00A93F0D">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случае ликвидации или реорганизации одной из Сторон Договора ликвидируемая либо 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 либо реорганизации соответствующей Стороны. Ликвидируемая либо реорганизуемая Сторона должна письменно уведомить другую Сторону о своей ликвидации либо реорганизации не позднее, чем за 2 (Два) месяца до ликвидации либо реорганизации соответствующей Стороны. </w:t>
      </w:r>
    </w:p>
    <w:p w:rsidR="00FE5EDC" w:rsidRPr="00323094" w:rsidRDefault="00FE5EDC" w:rsidP="00FC2432">
      <w:pPr>
        <w:pStyle w:val="a4"/>
        <w:tabs>
          <w:tab w:val="left" w:pos="-1985"/>
          <w:tab w:val="left" w:pos="-1843"/>
        </w:tabs>
        <w:spacing w:before="120" w:after="120"/>
        <w:ind w:left="480" w:right="-1"/>
        <w:jc w:val="both"/>
        <w:rPr>
          <w:rFonts w:ascii="Times New Roman" w:hAnsi="Times New Roman"/>
          <w:b/>
          <w:bCs/>
          <w:caps/>
          <w:color w:val="000000"/>
          <w:sz w:val="24"/>
          <w:szCs w:val="24"/>
        </w:rPr>
      </w:pPr>
    </w:p>
    <w:p w:rsidR="004F042D" w:rsidRPr="00323094" w:rsidRDefault="004F042D" w:rsidP="00A93F0D">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гарантии генерального подрядчика</w:t>
      </w:r>
    </w:p>
    <w:p w:rsidR="004F042D" w:rsidRPr="00323094" w:rsidRDefault="004F042D" w:rsidP="00A93F0D">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Генеральный подрядчик настоящим гарантирует, что он обладает</w:t>
      </w:r>
      <w:r w:rsidRPr="00323094">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 </w:t>
      </w:r>
    </w:p>
    <w:p w:rsidR="004F042D" w:rsidRPr="00323094" w:rsidRDefault="004F042D" w:rsidP="00A93F0D">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он надлежащим образом учрежден и осуществляет свою деятельность в соответствии с Нормами, у него имеются все лицензии, разрешения и допуски, необходимые для надлежащего исполнения обязательств по настоящему Договору.</w:t>
      </w:r>
    </w:p>
    <w:p w:rsidR="004F042D" w:rsidRPr="00323094" w:rsidRDefault="004F042D" w:rsidP="00A93F0D">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323094">
        <w:rPr>
          <w:rFonts w:ascii="Times New Roman" w:hAnsi="Times New Roman" w:cs="Times New Roman"/>
          <w:sz w:val="24"/>
          <w:szCs w:val="24"/>
        </w:rPr>
        <w:t xml:space="preserve"> в процессе ликвидации.</w:t>
      </w:r>
    </w:p>
    <w:p w:rsidR="004F042D" w:rsidRPr="00323094" w:rsidRDefault="004F042D" w:rsidP="00A93F0D">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lastRenderedPageBreak/>
        <w:t>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w:t>
      </w:r>
    </w:p>
    <w:p w:rsidR="004F042D" w:rsidRPr="00323094" w:rsidRDefault="004F042D" w:rsidP="00A93F0D">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F042D" w:rsidRPr="00323094" w:rsidRDefault="004F042D" w:rsidP="00A93F0D">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 </w:t>
      </w:r>
    </w:p>
    <w:p w:rsidR="0046207B" w:rsidRPr="00323094" w:rsidRDefault="0046207B" w:rsidP="00FC2432">
      <w:pPr>
        <w:tabs>
          <w:tab w:val="left" w:pos="993"/>
          <w:tab w:val="left" w:pos="1276"/>
        </w:tabs>
        <w:spacing w:before="120" w:after="120"/>
        <w:ind w:right="-1"/>
        <w:jc w:val="both"/>
        <w:rPr>
          <w:rFonts w:ascii="Times New Roman" w:hAnsi="Times New Roman"/>
          <w:b/>
          <w:bCs/>
          <w:caps/>
          <w:color w:val="000000"/>
          <w:sz w:val="24"/>
          <w:szCs w:val="24"/>
        </w:rPr>
      </w:pPr>
    </w:p>
    <w:p w:rsidR="004F042D" w:rsidRPr="00323094" w:rsidRDefault="004F042D" w:rsidP="00A93F0D">
      <w:pPr>
        <w:pStyle w:val="a4"/>
        <w:numPr>
          <w:ilvl w:val="0"/>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ПРОЧИЕ ПОЛОЖЕНИЯ</w:t>
      </w:r>
    </w:p>
    <w:p w:rsidR="004F042D" w:rsidRPr="00323094" w:rsidRDefault="004F042D" w:rsidP="00A93F0D">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подрядчик вправе передать все или часть прав и обязанностей по настоящему Договору третьим лицам </w:t>
      </w:r>
      <w:r w:rsidRPr="00323094">
        <w:rPr>
          <w:rFonts w:ascii="Times New Roman" w:hAnsi="Times New Roman" w:cs="Times New Roman"/>
          <w:iCs/>
          <w:color w:val="000000"/>
          <w:sz w:val="24"/>
          <w:szCs w:val="24"/>
        </w:rPr>
        <w:t>только с предварительного письменного согласия Заказчика.</w:t>
      </w:r>
    </w:p>
    <w:p w:rsidR="004F042D" w:rsidRPr="00323094" w:rsidRDefault="004F042D" w:rsidP="00A93F0D">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Вся переписка между Заказчиком и Генеральным подрядчиком ведется на русском языке.</w:t>
      </w:r>
    </w:p>
    <w:p w:rsidR="004F042D" w:rsidRPr="00323094" w:rsidRDefault="004F042D" w:rsidP="00A93F0D">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вступает в силу с момента его подписания и действует до исполнения Сторонами своих обязательств в полном объеме.</w:t>
      </w:r>
    </w:p>
    <w:p w:rsidR="004F042D" w:rsidRPr="00323094" w:rsidRDefault="004F042D" w:rsidP="00A93F0D">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4F042D" w:rsidRPr="00323094" w:rsidRDefault="004F042D" w:rsidP="00A93F0D">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4F042D" w:rsidRPr="00323094" w:rsidRDefault="004F042D" w:rsidP="00A93F0D">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323094">
        <w:rPr>
          <w:rFonts w:ascii="Times New Roman" w:hAnsi="Times New Roman" w:cs="Times New Roman"/>
          <w:color w:val="000000"/>
          <w:sz w:val="24"/>
          <w:szCs w:val="24"/>
        </w:rPr>
        <w:t>частью</w:t>
      </w:r>
      <w:r w:rsidRPr="00323094">
        <w:rPr>
          <w:rFonts w:ascii="Times New Roman" w:hAnsi="Times New Roman" w:cs="Times New Roman"/>
          <w:sz w:val="24"/>
          <w:szCs w:val="24"/>
        </w:rPr>
        <w:t xml:space="preserve"> настоящего Договора, и вступают в силу с момента подписания уполномоченными представителями Сторон.</w:t>
      </w:r>
    </w:p>
    <w:p w:rsidR="009F0100" w:rsidRPr="00323094" w:rsidRDefault="009F0100" w:rsidP="009F0100">
      <w:pPr>
        <w:pStyle w:val="a4"/>
        <w:tabs>
          <w:tab w:val="left" w:pos="-1843"/>
        </w:tabs>
        <w:spacing w:before="120" w:after="120"/>
        <w:ind w:left="993" w:right="-1"/>
        <w:jc w:val="both"/>
        <w:rPr>
          <w:rFonts w:ascii="Times New Roman" w:hAnsi="Times New Roman" w:cs="Times New Roman"/>
          <w:sz w:val="24"/>
          <w:szCs w:val="24"/>
        </w:rPr>
      </w:pPr>
    </w:p>
    <w:p w:rsidR="009F0100" w:rsidRPr="00323094" w:rsidRDefault="009F0100" w:rsidP="009F0100">
      <w:pPr>
        <w:pStyle w:val="a4"/>
        <w:tabs>
          <w:tab w:val="left" w:pos="-1843"/>
        </w:tabs>
        <w:spacing w:before="120" w:after="120"/>
        <w:ind w:left="993" w:right="-1"/>
        <w:jc w:val="both"/>
        <w:rPr>
          <w:rFonts w:ascii="Times New Roman" w:hAnsi="Times New Roman"/>
          <w:b/>
          <w:bCs/>
          <w:caps/>
          <w:color w:val="000000"/>
          <w:sz w:val="24"/>
          <w:szCs w:val="24"/>
        </w:rPr>
      </w:pPr>
    </w:p>
    <w:p w:rsidR="005A404A" w:rsidRPr="00323094" w:rsidRDefault="005A404A" w:rsidP="00FC2432">
      <w:pPr>
        <w:pStyle w:val="a4"/>
        <w:tabs>
          <w:tab w:val="left" w:pos="-1843"/>
        </w:tabs>
        <w:spacing w:before="120" w:after="120"/>
        <w:ind w:left="993" w:right="-1"/>
        <w:jc w:val="both"/>
        <w:rPr>
          <w:rFonts w:ascii="Times New Roman" w:hAnsi="Times New Roman"/>
          <w:b/>
          <w:bCs/>
          <w:caps/>
          <w:color w:val="000000"/>
          <w:sz w:val="24"/>
          <w:szCs w:val="24"/>
        </w:rPr>
      </w:pPr>
    </w:p>
    <w:p w:rsidR="001A7047" w:rsidRPr="00323094" w:rsidRDefault="004F042D" w:rsidP="00A93F0D">
      <w:pPr>
        <w:pStyle w:val="a4"/>
        <w:numPr>
          <w:ilvl w:val="0"/>
          <w:numId w:val="27"/>
        </w:numPr>
        <w:tabs>
          <w:tab w:val="left" w:pos="-1701"/>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lastRenderedPageBreak/>
        <w:t>перечень приложений</w:t>
      </w:r>
    </w:p>
    <w:p w:rsidR="005A404A" w:rsidRPr="00323094" w:rsidRDefault="004F042D" w:rsidP="00D36E50">
      <w:pPr>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К Договору прилагаются следующие Приложения, являющиеся его неотъемлемой частью:</w:t>
      </w:r>
      <w:r w:rsidR="00753163" w:rsidRPr="00323094">
        <w:rPr>
          <w:rFonts w:ascii="Times New Roman" w:hAnsi="Times New Roman"/>
          <w:sz w:val="24"/>
          <w:szCs w:val="24"/>
        </w:rPr>
        <w:t xml:space="preserve"> </w:t>
      </w: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67"/>
        <w:gridCol w:w="6344"/>
      </w:tblGrid>
      <w:tr w:rsidR="004D0BA5" w:rsidRPr="00323094" w:rsidTr="00D36E50">
        <w:tc>
          <w:tcPr>
            <w:tcW w:w="2376" w:type="dxa"/>
          </w:tcPr>
          <w:p w:rsidR="005A404A"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1</w:t>
            </w:r>
          </w:p>
        </w:tc>
        <w:tc>
          <w:tcPr>
            <w:tcW w:w="567" w:type="dxa"/>
          </w:tcPr>
          <w:p w:rsidR="005A404A" w:rsidRPr="00323094" w:rsidRDefault="005A404A"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5A404A" w:rsidRPr="00323094" w:rsidRDefault="005A404A"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Перечень Исходных данных</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2</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График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3</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C96B89" w:rsidP="00FC2432">
            <w:pPr>
              <w:tabs>
                <w:tab w:val="left" w:pos="-1701"/>
              </w:tabs>
              <w:spacing w:before="120" w:after="120"/>
              <w:ind w:right="-1"/>
              <w:rPr>
                <w:rFonts w:ascii="Times New Roman" w:hAnsi="Times New Roman"/>
                <w:sz w:val="24"/>
                <w:szCs w:val="24"/>
              </w:rPr>
            </w:pPr>
            <w:r>
              <w:rPr>
                <w:rFonts w:ascii="Times New Roman" w:hAnsi="Times New Roman"/>
                <w:sz w:val="24"/>
                <w:szCs w:val="24"/>
              </w:rPr>
              <w:t xml:space="preserve">Распределение Цены Договора и </w:t>
            </w:r>
            <w:r w:rsidR="00D36E50" w:rsidRPr="00323094">
              <w:rPr>
                <w:rFonts w:ascii="Times New Roman" w:hAnsi="Times New Roman"/>
                <w:sz w:val="24"/>
                <w:szCs w:val="24"/>
              </w:rPr>
              <w:t>График освоения и финансирования</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4</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состоянии выполнения Графика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5</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поступлении и использовании средств Заказчика, перечисляемых по Договору</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6</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месячно-суточного графика выполнения работ на следующий месяц</w:t>
            </w:r>
          </w:p>
        </w:tc>
      </w:tr>
    </w:tbl>
    <w:p w:rsidR="000660E0" w:rsidRPr="00323094" w:rsidRDefault="00CD7BA0" w:rsidP="006C4A99">
      <w:pPr>
        <w:tabs>
          <w:tab w:val="left" w:pos="-1701"/>
          <w:tab w:val="left" w:pos="993"/>
        </w:tabs>
        <w:spacing w:before="120" w:after="120"/>
        <w:ind w:right="-1"/>
        <w:jc w:val="both"/>
        <w:rPr>
          <w:rFonts w:ascii="Times New Roman" w:hAnsi="Times New Roman"/>
          <w:b/>
          <w:sz w:val="24"/>
          <w:szCs w:val="24"/>
        </w:rPr>
      </w:pPr>
      <w:r w:rsidRPr="00323094">
        <w:rPr>
          <w:rFonts w:ascii="Times New Roman" w:hAnsi="Times New Roman"/>
          <w:b/>
          <w:sz w:val="24"/>
          <w:szCs w:val="24"/>
        </w:rPr>
        <w:tab/>
      </w:r>
      <w:r w:rsidR="000660E0" w:rsidRPr="00323094">
        <w:rPr>
          <w:rFonts w:ascii="Times New Roman" w:hAnsi="Times New Roman"/>
          <w:b/>
          <w:sz w:val="24"/>
          <w:szCs w:val="24"/>
        </w:rPr>
        <w:t xml:space="preserve">Приложение </w:t>
      </w:r>
      <w:r w:rsidR="005B53EC" w:rsidRPr="00323094">
        <w:rPr>
          <w:rFonts w:ascii="Times New Roman" w:hAnsi="Times New Roman"/>
          <w:b/>
          <w:sz w:val="24"/>
          <w:szCs w:val="24"/>
        </w:rPr>
        <w:t xml:space="preserve">№ </w:t>
      </w:r>
      <w:r w:rsidR="00E44A52">
        <w:rPr>
          <w:rFonts w:ascii="Times New Roman" w:hAnsi="Times New Roman"/>
          <w:b/>
          <w:sz w:val="24"/>
          <w:szCs w:val="24"/>
        </w:rPr>
        <w:t>7</w:t>
      </w:r>
      <w:r w:rsidR="000660E0" w:rsidRPr="00323094">
        <w:rPr>
          <w:rFonts w:ascii="Times New Roman" w:hAnsi="Times New Roman"/>
          <w:b/>
          <w:sz w:val="24"/>
          <w:szCs w:val="24"/>
        </w:rPr>
        <w:t xml:space="preserve">  </w:t>
      </w:r>
      <w:r w:rsidR="000660E0" w:rsidRPr="00323094">
        <w:rPr>
          <w:rFonts w:ascii="Times New Roman" w:hAnsi="Times New Roman"/>
          <w:b/>
          <w:sz w:val="24"/>
          <w:szCs w:val="24"/>
        </w:rPr>
        <w:tab/>
        <w:t xml:space="preserve"> </w:t>
      </w:r>
      <w:r w:rsidR="00C830D5" w:rsidRPr="00323094">
        <w:rPr>
          <w:rFonts w:ascii="Times New Roman" w:hAnsi="Times New Roman"/>
          <w:sz w:val="24"/>
          <w:szCs w:val="24"/>
        </w:rPr>
        <w:t>-</w:t>
      </w:r>
      <w:r w:rsidR="00C830D5" w:rsidRPr="00323094">
        <w:rPr>
          <w:rFonts w:ascii="Times New Roman" w:hAnsi="Times New Roman"/>
          <w:b/>
          <w:sz w:val="24"/>
          <w:szCs w:val="24"/>
        </w:rPr>
        <w:t xml:space="preserve">     </w:t>
      </w:r>
      <w:r w:rsidR="000660E0" w:rsidRPr="00323094">
        <w:rPr>
          <w:rFonts w:ascii="Times New Roman" w:hAnsi="Times New Roman"/>
          <w:sz w:val="24"/>
          <w:szCs w:val="24"/>
        </w:rPr>
        <w:t>Техническое задание</w:t>
      </w:r>
    </w:p>
    <w:p w:rsidR="007B50E2" w:rsidRPr="00323094" w:rsidRDefault="007B50E2" w:rsidP="00FC2432">
      <w:pPr>
        <w:tabs>
          <w:tab w:val="left" w:pos="-1701"/>
        </w:tabs>
        <w:spacing w:before="120" w:after="120"/>
        <w:ind w:left="993" w:right="-1"/>
        <w:jc w:val="both"/>
        <w:rPr>
          <w:rFonts w:ascii="Times New Roman" w:hAnsi="Times New Roman"/>
          <w:sz w:val="24"/>
          <w:szCs w:val="24"/>
        </w:rPr>
      </w:pPr>
    </w:p>
    <w:p w:rsidR="005839F4" w:rsidRPr="00323094" w:rsidRDefault="005839F4" w:rsidP="00A93F0D">
      <w:pPr>
        <w:pStyle w:val="a4"/>
        <w:numPr>
          <w:ilvl w:val="0"/>
          <w:numId w:val="27"/>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АДРЕСА И РЕКВИЗИТЫ СТОРОН</w:t>
      </w:r>
    </w:p>
    <w:p w:rsidR="00102245" w:rsidRPr="00323094" w:rsidRDefault="00102245" w:rsidP="00FC2432">
      <w:pPr>
        <w:pStyle w:val="a4"/>
        <w:spacing w:before="120" w:after="120"/>
        <w:ind w:left="993" w:right="-1"/>
        <w:jc w:val="both"/>
        <w:rPr>
          <w:rFonts w:ascii="Times New Roman" w:hAnsi="Times New Roman"/>
          <w:b/>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770"/>
      </w:tblGrid>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Заказчик:</w:t>
            </w:r>
          </w:p>
        </w:tc>
        <w:tc>
          <w:tcPr>
            <w:tcW w:w="6770" w:type="dxa"/>
          </w:tcPr>
          <w:p w:rsidR="00102245" w:rsidRPr="00323094" w:rsidRDefault="00102245" w:rsidP="00C830D5">
            <w:pPr>
              <w:pStyle w:val="a4"/>
              <w:spacing w:before="120" w:after="120"/>
              <w:ind w:left="0" w:right="-1"/>
              <w:jc w:val="both"/>
              <w:rPr>
                <w:rFonts w:ascii="Times New Roman" w:hAnsi="Times New Roman"/>
                <w:sz w:val="24"/>
                <w:szCs w:val="24"/>
              </w:rPr>
            </w:pPr>
            <w:r w:rsidRPr="00323094">
              <w:rPr>
                <w:rFonts w:ascii="Times New Roman" w:hAnsi="Times New Roman"/>
                <w:color w:val="000000" w:themeColor="text1"/>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6770" w:type="dxa"/>
          </w:tcPr>
          <w:p w:rsidR="00102245" w:rsidRPr="00323094" w:rsidRDefault="004203CE" w:rsidP="00323094">
            <w:pPr>
              <w:pStyle w:val="a4"/>
              <w:spacing w:before="120" w:after="120"/>
              <w:ind w:left="0" w:right="-1"/>
              <w:jc w:val="both"/>
              <w:rPr>
                <w:rFonts w:ascii="Times New Roman" w:hAnsi="Times New Roman"/>
                <w:sz w:val="24"/>
                <w:szCs w:val="24"/>
              </w:rPr>
            </w:pPr>
            <w:r w:rsidRPr="004203CE">
              <w:rPr>
                <w:rFonts w:ascii="Times New Roman" w:hAnsi="Times New Roman"/>
                <w:sz w:val="24"/>
                <w:szCs w:val="24"/>
              </w:rPr>
              <w:t>Российская Федерация, 143026, г. Москва, территория инновационного центра «Сколково», ул. Луговая, д.</w:t>
            </w:r>
            <w:r>
              <w:rPr>
                <w:rFonts w:ascii="Times New Roman" w:hAnsi="Times New Roman"/>
                <w:sz w:val="24"/>
                <w:szCs w:val="24"/>
                <w:lang w:val="en-US"/>
              </w:rPr>
              <w:t xml:space="preserve"> </w:t>
            </w:r>
            <w:r w:rsidRPr="004203CE">
              <w:rPr>
                <w:rFonts w:ascii="Times New Roman" w:hAnsi="Times New Roman"/>
                <w:sz w:val="24"/>
                <w:szCs w:val="24"/>
              </w:rPr>
              <w:t>4, кор. 2</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Почтовый </w:t>
            </w:r>
          </w:p>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w:t>
            </w:r>
          </w:p>
        </w:tc>
        <w:tc>
          <w:tcPr>
            <w:tcW w:w="6770" w:type="dxa"/>
          </w:tcPr>
          <w:p w:rsidR="00102245" w:rsidRPr="00323094" w:rsidRDefault="004203CE" w:rsidP="00323094">
            <w:pPr>
              <w:pStyle w:val="a4"/>
              <w:spacing w:before="120" w:after="120"/>
              <w:ind w:left="0" w:right="-1"/>
              <w:jc w:val="both"/>
              <w:rPr>
                <w:rFonts w:ascii="Times New Roman" w:hAnsi="Times New Roman"/>
                <w:sz w:val="24"/>
                <w:szCs w:val="24"/>
              </w:rPr>
            </w:pPr>
            <w:r w:rsidRPr="004203CE">
              <w:rPr>
                <w:rFonts w:ascii="Times New Roman" w:hAnsi="Times New Roman"/>
                <w:sz w:val="24"/>
                <w:szCs w:val="24"/>
              </w:rPr>
              <w:t>Российская Федерация, 143026, г. Москва, территория инновационного центра «Сколково», ул. Луговая, д.</w:t>
            </w:r>
            <w:r>
              <w:rPr>
                <w:rFonts w:ascii="Times New Roman" w:hAnsi="Times New Roman"/>
                <w:sz w:val="24"/>
                <w:szCs w:val="24"/>
                <w:lang w:val="en-US"/>
              </w:rPr>
              <w:t xml:space="preserve"> </w:t>
            </w:r>
            <w:r w:rsidRPr="004203CE">
              <w:rPr>
                <w:rFonts w:ascii="Times New Roman" w:hAnsi="Times New Roman"/>
                <w:sz w:val="24"/>
                <w:szCs w:val="24"/>
              </w:rPr>
              <w:t>4, кор. 2</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6770"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1107746949793</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6770"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 xml:space="preserve">7701897582 / </w:t>
            </w:r>
            <w:r w:rsidR="00B354A9" w:rsidRPr="00323094">
              <w:rPr>
                <w:rFonts w:ascii="Times New Roman" w:hAnsi="Times New Roman"/>
                <w:color w:val="000000" w:themeColor="text1"/>
                <w:sz w:val="24"/>
                <w:szCs w:val="24"/>
                <w:lang w:eastAsia="ru-RU"/>
              </w:rPr>
              <w:t>773101001</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6770" w:type="dxa"/>
          </w:tcPr>
          <w:p w:rsidR="00102245" w:rsidRPr="004203CE" w:rsidRDefault="00B354A9" w:rsidP="004203CE">
            <w:pPr>
              <w:pStyle w:val="a4"/>
              <w:spacing w:before="120" w:after="120"/>
              <w:ind w:left="0" w:right="-1"/>
              <w:rPr>
                <w:rFonts w:ascii="Times New Roman" w:hAnsi="Times New Roman"/>
                <w:sz w:val="24"/>
                <w:szCs w:val="24"/>
                <w:lang w:val="en-US"/>
              </w:rPr>
            </w:pPr>
            <w:r w:rsidRPr="00323094">
              <w:rPr>
                <w:rFonts w:ascii="Times New Roman" w:hAnsi="Times New Roman"/>
                <w:color w:val="000000" w:themeColor="text1"/>
                <w:sz w:val="24"/>
                <w:szCs w:val="24"/>
                <w:lang w:eastAsia="ru-RU"/>
              </w:rPr>
              <w:t>+7 (495) </w:t>
            </w:r>
            <w:r w:rsidR="004203CE">
              <w:rPr>
                <w:rFonts w:ascii="Times New Roman" w:hAnsi="Times New Roman"/>
                <w:color w:val="000000" w:themeColor="text1"/>
                <w:sz w:val="24"/>
                <w:szCs w:val="24"/>
                <w:lang w:val="en-US" w:eastAsia="ru-RU"/>
              </w:rPr>
              <w:t>956 00 33</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Расчетные реквизиты: </w:t>
            </w:r>
          </w:p>
        </w:tc>
        <w:tc>
          <w:tcPr>
            <w:tcW w:w="6770" w:type="dxa"/>
          </w:tcPr>
          <w:p w:rsidR="00102245" w:rsidRPr="00323094" w:rsidRDefault="00B354A9" w:rsidP="00FC2432">
            <w:pPr>
              <w:pStyle w:val="a4"/>
              <w:spacing w:before="120" w:after="120"/>
              <w:ind w:left="0" w:right="-1"/>
              <w:rPr>
                <w:rFonts w:ascii="Times New Roman" w:hAnsi="Times New Roman"/>
                <w:sz w:val="24"/>
                <w:szCs w:val="24"/>
              </w:rPr>
            </w:pPr>
            <w:r w:rsidRPr="00831B53">
              <w:rPr>
                <w:rFonts w:ascii="Times New Roman" w:hAnsi="Times New Roman"/>
                <w:sz w:val="24"/>
                <w:szCs w:val="24"/>
                <w:highlight w:val="yellow"/>
                <w:lang w:eastAsia="ru-RU"/>
              </w:rPr>
              <w:t xml:space="preserve">р/с 40702810692000005757 в ГПБ (ОАО) г. МОСКВА, </w:t>
            </w:r>
            <w:r w:rsidRPr="00831B53">
              <w:rPr>
                <w:rFonts w:ascii="Times New Roman" w:hAnsi="Times New Roman"/>
                <w:sz w:val="24"/>
                <w:szCs w:val="24"/>
                <w:highlight w:val="yellow"/>
                <w:lang w:eastAsia="ru-RU"/>
              </w:rPr>
              <w:br/>
              <w:t>к/с 30101810200000000823, БИК 044525823</w:t>
            </w:r>
          </w:p>
        </w:tc>
      </w:tr>
    </w:tbl>
    <w:p w:rsidR="00102245" w:rsidRPr="00323094" w:rsidRDefault="00102245" w:rsidP="00FC2432">
      <w:pPr>
        <w:pStyle w:val="a4"/>
        <w:spacing w:before="120" w:after="120"/>
        <w:ind w:left="993" w:right="-1"/>
        <w:jc w:val="both"/>
        <w:rPr>
          <w:rFonts w:ascii="Times New Roman" w:hAnsi="Times New Roman"/>
          <w:b/>
          <w:sz w:val="24"/>
          <w:szCs w:val="24"/>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9"/>
        <w:gridCol w:w="1379"/>
        <w:gridCol w:w="5245"/>
        <w:gridCol w:w="107"/>
      </w:tblGrid>
      <w:tr w:rsidR="00B354A9" w:rsidRPr="00323094" w:rsidTr="000A6B98">
        <w:tc>
          <w:tcPr>
            <w:tcW w:w="3299" w:type="dxa"/>
          </w:tcPr>
          <w:p w:rsidR="00B354A9" w:rsidRPr="00323094" w:rsidRDefault="000A6B98"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Генеральный п</w:t>
            </w:r>
            <w:r w:rsidR="00B354A9" w:rsidRPr="00323094">
              <w:rPr>
                <w:rFonts w:ascii="Times New Roman" w:hAnsi="Times New Roman"/>
                <w:sz w:val="24"/>
                <w:szCs w:val="24"/>
              </w:rPr>
              <w:t>одрядчик:</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Почтовый </w:t>
            </w:r>
          </w:p>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адрес: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lang w:val="en-US"/>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Расчетные реквизиты: </w:t>
            </w:r>
          </w:p>
        </w:tc>
        <w:tc>
          <w:tcPr>
            <w:tcW w:w="6731" w:type="dxa"/>
            <w:gridSpan w:val="3"/>
          </w:tcPr>
          <w:p w:rsidR="00B354A9" w:rsidRPr="00323094" w:rsidRDefault="00B354A9" w:rsidP="00844914">
            <w:pPr>
              <w:pStyle w:val="a4"/>
              <w:spacing w:before="120" w:after="120"/>
              <w:ind w:left="0" w:right="-1"/>
              <w:rPr>
                <w:rFonts w:ascii="Times New Roman" w:hAnsi="Times New Roman"/>
                <w:sz w:val="24"/>
                <w:szCs w:val="24"/>
              </w:rPr>
            </w:pPr>
          </w:p>
        </w:tc>
      </w:tr>
      <w:tr w:rsidR="000A6B98" w:rsidTr="000A6B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07" w:type="dxa"/>
        </w:trPr>
        <w:tc>
          <w:tcPr>
            <w:tcW w:w="4678" w:type="dxa"/>
            <w:gridSpan w:val="2"/>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Заказчик</w:t>
            </w: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Генеральный директор</w:t>
            </w: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____________________/А. Лумельский/</w:t>
            </w:r>
          </w:p>
          <w:p w:rsidR="000A6B98" w:rsidRPr="00323094" w:rsidRDefault="000A6B98">
            <w:pPr>
              <w:widowControl w:val="0"/>
              <w:suppressAutoHyphens/>
              <w:spacing w:after="0" w:line="240" w:lineRule="auto"/>
              <w:rPr>
                <w:rFonts w:ascii="Times New Roman" w:eastAsia="Times New Roman" w:hAnsi="Times New Roman"/>
                <w:bCs/>
                <w:iCs/>
                <w:sz w:val="24"/>
                <w:szCs w:val="24"/>
                <w:lang w:eastAsia="ru-RU"/>
              </w:rPr>
            </w:pPr>
            <w:r w:rsidRPr="00323094">
              <w:rPr>
                <w:rFonts w:ascii="Times New Roman" w:eastAsia="Times New Roman" w:hAnsi="Times New Roman"/>
                <w:bCs/>
                <w:iCs/>
                <w:sz w:val="24"/>
                <w:szCs w:val="24"/>
                <w:lang w:eastAsia="ru-RU"/>
              </w:rPr>
              <w:t>м.п.</w:t>
            </w:r>
          </w:p>
        </w:tc>
        <w:tc>
          <w:tcPr>
            <w:tcW w:w="5245" w:type="dxa"/>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Генеральный подрядчик</w:t>
            </w:r>
          </w:p>
          <w:p w:rsidR="000A6B98" w:rsidRPr="00323094" w:rsidRDefault="00831B53">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w:t>
            </w:r>
          </w:p>
          <w:p w:rsidR="000A6B98" w:rsidRPr="00323094" w:rsidRDefault="000A6B98">
            <w:pPr>
              <w:widowControl w:val="0"/>
              <w:suppressAutoHyphens/>
              <w:spacing w:after="0" w:line="240" w:lineRule="auto"/>
              <w:jc w:val="center"/>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 xml:space="preserve">______________________      </w:t>
            </w:r>
            <w:r w:rsidR="00831B53">
              <w:rPr>
                <w:rFonts w:ascii="Times New Roman" w:eastAsia="Times New Roman" w:hAnsi="Times New Roman"/>
                <w:sz w:val="24"/>
                <w:szCs w:val="24"/>
                <w:lang w:eastAsia="ru-RU"/>
              </w:rPr>
              <w:t>/_____________</w:t>
            </w:r>
            <w:r w:rsidRPr="00323094">
              <w:rPr>
                <w:rFonts w:ascii="Times New Roman" w:eastAsia="Times New Roman" w:hAnsi="Times New Roman"/>
                <w:sz w:val="24"/>
                <w:szCs w:val="24"/>
                <w:lang w:eastAsia="ru-RU"/>
              </w:rPr>
              <w:t>/</w:t>
            </w:r>
          </w:p>
          <w:p w:rsidR="000A6B98" w:rsidRDefault="000A6B98">
            <w:pPr>
              <w:widowControl w:val="0"/>
              <w:suppressAutoHyphens/>
              <w:spacing w:after="0" w:line="240" w:lineRule="auto"/>
              <w:rPr>
                <w:rFonts w:ascii="Times New Roman" w:eastAsia="Times New Roman" w:hAnsi="Times New Roman"/>
                <w:bCs/>
                <w:iCs/>
                <w:sz w:val="24"/>
                <w:szCs w:val="24"/>
                <w:lang w:eastAsia="ru-RU"/>
              </w:rPr>
            </w:pPr>
            <w:r w:rsidRPr="00323094">
              <w:rPr>
                <w:rFonts w:ascii="Times New Roman" w:eastAsia="Times New Roman" w:hAnsi="Times New Roman"/>
                <w:bCs/>
                <w:iCs/>
                <w:sz w:val="24"/>
                <w:szCs w:val="24"/>
                <w:lang w:eastAsia="ru-RU"/>
              </w:rPr>
              <w:t>м.п.</w:t>
            </w:r>
          </w:p>
        </w:tc>
      </w:tr>
    </w:tbl>
    <w:p w:rsidR="00102245" w:rsidRDefault="00102245" w:rsidP="00973FBE">
      <w:pPr>
        <w:pStyle w:val="a4"/>
        <w:spacing w:before="120" w:after="120"/>
        <w:ind w:left="0" w:right="-1"/>
        <w:jc w:val="both"/>
        <w:rPr>
          <w:rFonts w:ascii="Times New Roman" w:hAnsi="Times New Roman"/>
          <w:b/>
          <w:sz w:val="24"/>
          <w:szCs w:val="24"/>
        </w:rPr>
      </w:pPr>
    </w:p>
    <w:sectPr w:rsidR="00102245" w:rsidSect="003C3CD3">
      <w:headerReference w:type="default" r:id="rId35"/>
      <w:footerReference w:type="even" r:id="rId36"/>
      <w:footerReference w:type="default" r:id="rId37"/>
      <w:headerReference w:type="first" r:id="rId38"/>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A99" w:rsidRDefault="006C4A99">
      <w:pPr>
        <w:spacing w:after="0" w:line="240" w:lineRule="auto"/>
      </w:pPr>
      <w:r>
        <w:separator/>
      </w:r>
    </w:p>
  </w:endnote>
  <w:endnote w:type="continuationSeparator" w:id="0">
    <w:p w:rsidR="006C4A99" w:rsidRDefault="006C4A99">
      <w:pPr>
        <w:spacing w:after="0" w:line="240" w:lineRule="auto"/>
      </w:pPr>
      <w:r>
        <w:continuationSeparator/>
      </w:r>
    </w:p>
  </w:endnote>
  <w:endnote w:type="continuationNotice" w:id="1">
    <w:p w:rsidR="006C4A99" w:rsidRDefault="006C4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A99" w:rsidRDefault="006C4A99">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6C4A99" w:rsidRDefault="006C4A99"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404862"/>
      <w:docPartObj>
        <w:docPartGallery w:val="Page Numbers (Bottom of Page)"/>
        <w:docPartUnique/>
      </w:docPartObj>
    </w:sdtPr>
    <w:sdtEndPr/>
    <w:sdtContent>
      <w:p w:rsidR="006C4A99" w:rsidRDefault="006C4A99">
        <w:pPr>
          <w:pStyle w:val="af5"/>
          <w:jc w:val="right"/>
        </w:pPr>
        <w:r>
          <w:fldChar w:fldCharType="begin"/>
        </w:r>
        <w:r>
          <w:instrText>PAGE   \* MERGEFORMAT</w:instrText>
        </w:r>
        <w:r>
          <w:fldChar w:fldCharType="separate"/>
        </w:r>
        <w:r w:rsidR="009B01C3" w:rsidRPr="009B01C3">
          <w:rPr>
            <w:noProof/>
            <w:lang w:val="ru-RU"/>
          </w:rPr>
          <w:t>37</w:t>
        </w:r>
        <w:r>
          <w:fldChar w:fldCharType="end"/>
        </w:r>
      </w:p>
    </w:sdtContent>
  </w:sdt>
  <w:p w:rsidR="006C4A99" w:rsidRPr="009C4EE1" w:rsidRDefault="006C4A99"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A99" w:rsidRDefault="006C4A99">
      <w:pPr>
        <w:spacing w:after="0" w:line="240" w:lineRule="auto"/>
      </w:pPr>
      <w:r>
        <w:separator/>
      </w:r>
    </w:p>
  </w:footnote>
  <w:footnote w:type="continuationSeparator" w:id="0">
    <w:p w:rsidR="006C4A99" w:rsidRDefault="006C4A99">
      <w:pPr>
        <w:spacing w:after="0" w:line="240" w:lineRule="auto"/>
      </w:pPr>
      <w:r>
        <w:continuationSeparator/>
      </w:r>
    </w:p>
  </w:footnote>
  <w:footnote w:type="continuationNotice" w:id="1">
    <w:p w:rsidR="006C4A99" w:rsidRDefault="006C4A9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A99" w:rsidRDefault="006C4A99"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A99" w:rsidRDefault="006C4A99"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7">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nsid w:val="0FA32461"/>
    <w:multiLevelType w:val="hybridMultilevel"/>
    <w:tmpl w:val="5666EE10"/>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7">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9">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0">
    <w:nsid w:val="23565108"/>
    <w:multiLevelType w:val="multilevel"/>
    <w:tmpl w:val="59629DD2"/>
    <w:lvl w:ilvl="0">
      <w:start w:val="7"/>
      <w:numFmt w:val="decimal"/>
      <w:lvlText w:val="%1."/>
      <w:lvlJc w:val="left"/>
      <w:pPr>
        <w:ind w:left="720" w:hanging="720"/>
      </w:pPr>
      <w:rPr>
        <w:rFonts w:cs="Times New Roman" w:hint="default"/>
        <w:b w:val="0"/>
      </w:rPr>
    </w:lvl>
    <w:lvl w:ilvl="1">
      <w:start w:val="3"/>
      <w:numFmt w:val="decimal"/>
      <w:lvlText w:val="%1.%2."/>
      <w:lvlJc w:val="left"/>
      <w:pPr>
        <w:ind w:left="1051" w:hanging="720"/>
      </w:pPr>
      <w:rPr>
        <w:rFonts w:cs="Times New Roman" w:hint="default"/>
        <w:b w:val="0"/>
      </w:rPr>
    </w:lvl>
    <w:lvl w:ilvl="2">
      <w:start w:val="2"/>
      <w:numFmt w:val="decimal"/>
      <w:lvlText w:val="%1.%2.%3."/>
      <w:lvlJc w:val="left"/>
      <w:pPr>
        <w:ind w:left="1382" w:hanging="720"/>
      </w:pPr>
      <w:rPr>
        <w:rFonts w:cs="Times New Roman" w:hint="default"/>
        <w:b w:val="0"/>
      </w:rPr>
    </w:lvl>
    <w:lvl w:ilvl="3">
      <w:start w:val="1"/>
      <w:numFmt w:val="decimal"/>
      <w:lvlText w:val="%1.%2.%3.%4."/>
      <w:lvlJc w:val="left"/>
      <w:pPr>
        <w:ind w:left="1713" w:hanging="720"/>
      </w:pPr>
      <w:rPr>
        <w:rFonts w:cs="Times New Roman" w:hint="default"/>
        <w:b/>
      </w:rPr>
    </w:lvl>
    <w:lvl w:ilvl="4">
      <w:start w:val="1"/>
      <w:numFmt w:val="decimal"/>
      <w:lvlText w:val="%1.%2.%3.%4.%5."/>
      <w:lvlJc w:val="left"/>
      <w:pPr>
        <w:ind w:left="2404" w:hanging="1080"/>
      </w:pPr>
      <w:rPr>
        <w:rFonts w:cs="Times New Roman" w:hint="default"/>
        <w:b w:val="0"/>
      </w:rPr>
    </w:lvl>
    <w:lvl w:ilvl="5">
      <w:start w:val="1"/>
      <w:numFmt w:val="decimal"/>
      <w:lvlText w:val="%1.%2.%3.%4.%5.%6."/>
      <w:lvlJc w:val="left"/>
      <w:pPr>
        <w:ind w:left="2735" w:hanging="1080"/>
      </w:pPr>
      <w:rPr>
        <w:rFonts w:cs="Times New Roman" w:hint="default"/>
        <w:b w:val="0"/>
      </w:rPr>
    </w:lvl>
    <w:lvl w:ilvl="6">
      <w:start w:val="1"/>
      <w:numFmt w:val="decimal"/>
      <w:lvlText w:val="%1.%2.%3.%4.%5.%6.%7."/>
      <w:lvlJc w:val="left"/>
      <w:pPr>
        <w:ind w:left="3426" w:hanging="1440"/>
      </w:pPr>
      <w:rPr>
        <w:rFonts w:cs="Times New Roman" w:hint="default"/>
        <w:b w:val="0"/>
      </w:rPr>
    </w:lvl>
    <w:lvl w:ilvl="7">
      <w:start w:val="1"/>
      <w:numFmt w:val="decimal"/>
      <w:lvlText w:val="%1.%2.%3.%4.%5.%6.%7.%8."/>
      <w:lvlJc w:val="left"/>
      <w:pPr>
        <w:ind w:left="3757" w:hanging="1440"/>
      </w:pPr>
      <w:rPr>
        <w:rFonts w:cs="Times New Roman" w:hint="default"/>
        <w:b w:val="0"/>
      </w:rPr>
    </w:lvl>
    <w:lvl w:ilvl="8">
      <w:start w:val="1"/>
      <w:numFmt w:val="decimal"/>
      <w:lvlText w:val="%1.%2.%3.%4.%5.%6.%7.%8.%9."/>
      <w:lvlJc w:val="left"/>
      <w:pPr>
        <w:ind w:left="4448" w:hanging="1800"/>
      </w:pPr>
      <w:rPr>
        <w:rFonts w:cs="Times New Roman" w:hint="default"/>
        <w:b w:val="0"/>
      </w:rPr>
    </w:lvl>
  </w:abstractNum>
  <w:abstractNum w:abstractNumId="31">
    <w:nsid w:val="2596205F"/>
    <w:multiLevelType w:val="multilevel"/>
    <w:tmpl w:val="8DF2062A"/>
    <w:lvl w:ilvl="0">
      <w:start w:val="7"/>
      <w:numFmt w:val="decimal"/>
      <w:lvlText w:val="%1."/>
      <w:lvlJc w:val="left"/>
      <w:pPr>
        <w:ind w:left="720" w:hanging="720"/>
      </w:pPr>
      <w:rPr>
        <w:rFonts w:hint="default"/>
        <w:b w:val="0"/>
      </w:rPr>
    </w:lvl>
    <w:lvl w:ilvl="1">
      <w:start w:val="3"/>
      <w:numFmt w:val="decimal"/>
      <w:lvlText w:val="%1.%2."/>
      <w:lvlJc w:val="left"/>
      <w:pPr>
        <w:ind w:left="1051" w:hanging="720"/>
      </w:pPr>
      <w:rPr>
        <w:rFonts w:hint="default"/>
        <w:b w:val="0"/>
      </w:rPr>
    </w:lvl>
    <w:lvl w:ilvl="2">
      <w:start w:val="1"/>
      <w:numFmt w:val="decimal"/>
      <w:lvlText w:val="%1.%2.%3."/>
      <w:lvlJc w:val="left"/>
      <w:pPr>
        <w:ind w:left="1382" w:hanging="720"/>
      </w:pPr>
      <w:rPr>
        <w:rFonts w:hint="default"/>
        <w:b w:val="0"/>
      </w:rPr>
    </w:lvl>
    <w:lvl w:ilvl="3">
      <w:start w:val="1"/>
      <w:numFmt w:val="decimal"/>
      <w:lvlText w:val="%1.%2.%3.%4."/>
      <w:lvlJc w:val="left"/>
      <w:pPr>
        <w:ind w:left="1713" w:hanging="720"/>
      </w:pPr>
      <w:rPr>
        <w:rFonts w:hint="default"/>
        <w:b/>
      </w:rPr>
    </w:lvl>
    <w:lvl w:ilvl="4">
      <w:start w:val="1"/>
      <w:numFmt w:val="decimal"/>
      <w:lvlText w:val="%1.%2.%3.%4.%5."/>
      <w:lvlJc w:val="left"/>
      <w:pPr>
        <w:ind w:left="2404" w:hanging="1080"/>
      </w:pPr>
      <w:rPr>
        <w:rFonts w:hint="default"/>
        <w:b w:val="0"/>
      </w:rPr>
    </w:lvl>
    <w:lvl w:ilvl="5">
      <w:start w:val="1"/>
      <w:numFmt w:val="decimal"/>
      <w:lvlText w:val="%1.%2.%3.%4.%5.%6."/>
      <w:lvlJc w:val="left"/>
      <w:pPr>
        <w:ind w:left="2735" w:hanging="1080"/>
      </w:pPr>
      <w:rPr>
        <w:rFonts w:hint="default"/>
        <w:b w:val="0"/>
      </w:rPr>
    </w:lvl>
    <w:lvl w:ilvl="6">
      <w:start w:val="1"/>
      <w:numFmt w:val="decimal"/>
      <w:lvlText w:val="%1.%2.%3.%4.%5.%6.%7."/>
      <w:lvlJc w:val="left"/>
      <w:pPr>
        <w:ind w:left="3426" w:hanging="1440"/>
      </w:pPr>
      <w:rPr>
        <w:rFonts w:hint="default"/>
        <w:b w:val="0"/>
      </w:rPr>
    </w:lvl>
    <w:lvl w:ilvl="7">
      <w:start w:val="1"/>
      <w:numFmt w:val="decimal"/>
      <w:lvlText w:val="%1.%2.%3.%4.%5.%6.%7.%8."/>
      <w:lvlJc w:val="left"/>
      <w:pPr>
        <w:ind w:left="3757" w:hanging="1440"/>
      </w:pPr>
      <w:rPr>
        <w:rFonts w:hint="default"/>
        <w:b w:val="0"/>
      </w:rPr>
    </w:lvl>
    <w:lvl w:ilvl="8">
      <w:start w:val="1"/>
      <w:numFmt w:val="decimal"/>
      <w:lvlText w:val="%1.%2.%3.%4.%5.%6.%7.%8.%9."/>
      <w:lvlJc w:val="left"/>
      <w:pPr>
        <w:ind w:left="4448" w:hanging="1800"/>
      </w:pPr>
      <w:rPr>
        <w:rFonts w:hint="default"/>
        <w:b w:val="0"/>
      </w:rPr>
    </w:lvl>
  </w:abstractNum>
  <w:abstractNum w:abstractNumId="32">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4">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39">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2A67781F"/>
    <w:multiLevelType w:val="multilevel"/>
    <w:tmpl w:val="BF105F54"/>
    <w:lvl w:ilvl="0">
      <w:start w:val="7"/>
      <w:numFmt w:val="decimal"/>
      <w:lvlText w:val="%1."/>
      <w:lvlJc w:val="left"/>
      <w:pPr>
        <w:ind w:left="720" w:hanging="720"/>
      </w:pPr>
      <w:rPr>
        <w:rFonts w:hint="default"/>
        <w:b w:val="0"/>
      </w:rPr>
    </w:lvl>
    <w:lvl w:ilvl="1">
      <w:start w:val="3"/>
      <w:numFmt w:val="decimal"/>
      <w:lvlText w:val="%1.%2."/>
      <w:lvlJc w:val="left"/>
      <w:pPr>
        <w:ind w:left="720" w:hanging="72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4">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7">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48">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9">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0">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2">
    <w:nsid w:val="39DF661C"/>
    <w:multiLevelType w:val="multilevel"/>
    <w:tmpl w:val="C43250D4"/>
    <w:lvl w:ilvl="0">
      <w:start w:val="7"/>
      <w:numFmt w:val="decimal"/>
      <w:lvlText w:val="%1."/>
      <w:lvlJc w:val="left"/>
      <w:pPr>
        <w:ind w:left="720" w:hanging="720"/>
      </w:pPr>
      <w:rPr>
        <w:rFonts w:hint="default"/>
        <w:b w:val="0"/>
      </w:rPr>
    </w:lvl>
    <w:lvl w:ilvl="1">
      <w:start w:val="3"/>
      <w:numFmt w:val="decimal"/>
      <w:lvlText w:val="%1.%2."/>
      <w:lvlJc w:val="left"/>
      <w:pPr>
        <w:ind w:left="767" w:hanging="720"/>
      </w:pPr>
      <w:rPr>
        <w:rFonts w:hint="default"/>
        <w:b w:val="0"/>
      </w:rPr>
    </w:lvl>
    <w:lvl w:ilvl="2">
      <w:start w:val="3"/>
      <w:numFmt w:val="decimal"/>
      <w:lvlText w:val="%1.%2.%3."/>
      <w:lvlJc w:val="left"/>
      <w:pPr>
        <w:ind w:left="814" w:hanging="720"/>
      </w:pPr>
      <w:rPr>
        <w:rFonts w:hint="default"/>
        <w:b w:val="0"/>
      </w:rPr>
    </w:lvl>
    <w:lvl w:ilvl="3">
      <w:start w:val="1"/>
      <w:numFmt w:val="decimal"/>
      <w:lvlText w:val="%1.%2.%3.%4."/>
      <w:lvlJc w:val="left"/>
      <w:pPr>
        <w:ind w:left="861" w:hanging="720"/>
      </w:pPr>
      <w:rPr>
        <w:rFonts w:hint="default"/>
        <w:b/>
      </w:rPr>
    </w:lvl>
    <w:lvl w:ilvl="4">
      <w:start w:val="1"/>
      <w:numFmt w:val="decimal"/>
      <w:lvlText w:val="%1.%2.%3.%4.%5."/>
      <w:lvlJc w:val="left"/>
      <w:pPr>
        <w:ind w:left="1268" w:hanging="1080"/>
      </w:pPr>
      <w:rPr>
        <w:rFonts w:hint="default"/>
        <w:b w:val="0"/>
      </w:rPr>
    </w:lvl>
    <w:lvl w:ilvl="5">
      <w:start w:val="1"/>
      <w:numFmt w:val="decimal"/>
      <w:lvlText w:val="%1.%2.%3.%4.%5.%6."/>
      <w:lvlJc w:val="left"/>
      <w:pPr>
        <w:ind w:left="1315" w:hanging="1080"/>
      </w:pPr>
      <w:rPr>
        <w:rFonts w:hint="default"/>
        <w:b w:val="0"/>
      </w:rPr>
    </w:lvl>
    <w:lvl w:ilvl="6">
      <w:start w:val="1"/>
      <w:numFmt w:val="decimal"/>
      <w:lvlText w:val="%1.%2.%3.%4.%5.%6.%7."/>
      <w:lvlJc w:val="left"/>
      <w:pPr>
        <w:ind w:left="1722" w:hanging="1440"/>
      </w:pPr>
      <w:rPr>
        <w:rFonts w:hint="default"/>
        <w:b w:val="0"/>
      </w:rPr>
    </w:lvl>
    <w:lvl w:ilvl="7">
      <w:start w:val="1"/>
      <w:numFmt w:val="decimal"/>
      <w:lvlText w:val="%1.%2.%3.%4.%5.%6.%7.%8."/>
      <w:lvlJc w:val="left"/>
      <w:pPr>
        <w:ind w:left="1769" w:hanging="1440"/>
      </w:pPr>
      <w:rPr>
        <w:rFonts w:hint="default"/>
        <w:b w:val="0"/>
      </w:rPr>
    </w:lvl>
    <w:lvl w:ilvl="8">
      <w:start w:val="1"/>
      <w:numFmt w:val="decimal"/>
      <w:lvlText w:val="%1.%2.%3.%4.%5.%6.%7.%8.%9."/>
      <w:lvlJc w:val="left"/>
      <w:pPr>
        <w:ind w:left="2176" w:hanging="1800"/>
      </w:pPr>
      <w:rPr>
        <w:rFonts w:hint="default"/>
        <w:b w:val="0"/>
      </w:rPr>
    </w:lvl>
  </w:abstractNum>
  <w:abstractNum w:abstractNumId="53">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4">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5">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58C54ED"/>
    <w:multiLevelType w:val="multilevel"/>
    <w:tmpl w:val="BEEE5BD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6816" w:hanging="720"/>
      </w:pPr>
      <w:rPr>
        <w:rFonts w:hint="default"/>
        <w:b/>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8">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59">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0">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1">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2">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3">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4">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5">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6">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7">
    <w:nsid w:val="5B5B0A0E"/>
    <w:multiLevelType w:val="hybridMultilevel"/>
    <w:tmpl w:val="9D0681F8"/>
    <w:lvl w:ilvl="0" w:tplc="74185A4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8">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1">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2">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4">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5">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6">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7">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9">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0">
    <w:nsid w:val="732C3A58"/>
    <w:multiLevelType w:val="hybridMultilevel"/>
    <w:tmpl w:val="A0D0C50C"/>
    <w:lvl w:ilvl="0" w:tplc="AF1694DE">
      <w:start w:val="1"/>
      <w:numFmt w:val="decimal"/>
      <w:lvlText w:val="%1)"/>
      <w:lvlJc w:val="left"/>
      <w:pPr>
        <w:ind w:left="420" w:hanging="360"/>
      </w:pPr>
      <w:rPr>
        <w:rFonts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1">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2">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3">
    <w:nsid w:val="75D82C12"/>
    <w:multiLevelType w:val="multilevel"/>
    <w:tmpl w:val="BDD2C30A"/>
    <w:lvl w:ilvl="0">
      <w:start w:val="7"/>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7">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8">
    <w:nsid w:val="7E2B00B3"/>
    <w:multiLevelType w:val="multilevel"/>
    <w:tmpl w:val="F98E8642"/>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0">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4"/>
  </w:num>
  <w:num w:numId="3">
    <w:abstractNumId w:val="11"/>
  </w:num>
  <w:num w:numId="4">
    <w:abstractNumId w:val="81"/>
  </w:num>
  <w:num w:numId="5">
    <w:abstractNumId w:val="13"/>
  </w:num>
  <w:num w:numId="6">
    <w:abstractNumId w:val="69"/>
  </w:num>
  <w:num w:numId="7">
    <w:abstractNumId w:val="77"/>
  </w:num>
  <w:num w:numId="8">
    <w:abstractNumId w:val="10"/>
  </w:num>
  <w:num w:numId="9">
    <w:abstractNumId w:val="44"/>
  </w:num>
  <w:num w:numId="10">
    <w:abstractNumId w:val="68"/>
  </w:num>
  <w:num w:numId="11">
    <w:abstractNumId w:val="73"/>
  </w:num>
  <w:num w:numId="12">
    <w:abstractNumId w:val="48"/>
  </w:num>
  <w:num w:numId="13">
    <w:abstractNumId w:val="6"/>
  </w:num>
  <w:num w:numId="14">
    <w:abstractNumId w:val="1"/>
  </w:num>
  <w:num w:numId="15">
    <w:abstractNumId w:val="76"/>
  </w:num>
  <w:num w:numId="16">
    <w:abstractNumId w:val="35"/>
  </w:num>
  <w:num w:numId="17">
    <w:abstractNumId w:val="58"/>
  </w:num>
  <w:num w:numId="18">
    <w:abstractNumId w:val="5"/>
  </w:num>
  <w:num w:numId="19">
    <w:abstractNumId w:val="78"/>
  </w:num>
  <w:num w:numId="20">
    <w:abstractNumId w:val="0"/>
  </w:num>
  <w:num w:numId="21">
    <w:abstractNumId w:val="56"/>
  </w:num>
  <w:num w:numId="2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num>
  <w:num w:numId="24">
    <w:abstractNumId w:val="46"/>
  </w:num>
  <w:num w:numId="25">
    <w:abstractNumId w:val="72"/>
  </w:num>
  <w:num w:numId="26">
    <w:abstractNumId w:val="38"/>
  </w:num>
  <w:num w:numId="27">
    <w:abstractNumId w:val="16"/>
  </w:num>
  <w:num w:numId="28">
    <w:abstractNumId w:val="66"/>
  </w:num>
  <w:num w:numId="29">
    <w:abstractNumId w:val="34"/>
  </w:num>
  <w:num w:numId="30">
    <w:abstractNumId w:val="23"/>
  </w:num>
  <w:num w:numId="31">
    <w:abstractNumId w:val="86"/>
  </w:num>
  <w:num w:numId="32">
    <w:abstractNumId w:val="36"/>
  </w:num>
  <w:num w:numId="33">
    <w:abstractNumId w:val="84"/>
  </w:num>
  <w:num w:numId="34">
    <w:abstractNumId w:val="17"/>
  </w:num>
  <w:num w:numId="35">
    <w:abstractNumId w:val="24"/>
  </w:num>
  <w:num w:numId="36">
    <w:abstractNumId w:val="61"/>
  </w:num>
  <w:num w:numId="37">
    <w:abstractNumId w:val="49"/>
  </w:num>
  <w:num w:numId="38">
    <w:abstractNumId w:val="30"/>
  </w:num>
  <w:num w:numId="39">
    <w:abstractNumId w:val="31"/>
  </w:num>
  <w:num w:numId="40">
    <w:abstractNumId w:val="32"/>
  </w:num>
  <w:num w:numId="41">
    <w:abstractNumId w:val="20"/>
  </w:num>
  <w:num w:numId="42">
    <w:abstractNumId w:val="64"/>
  </w:num>
  <w:num w:numId="43">
    <w:abstractNumId w:val="89"/>
  </w:num>
  <w:num w:numId="44">
    <w:abstractNumId w:val="15"/>
  </w:num>
  <w:num w:numId="45">
    <w:abstractNumId w:val="79"/>
  </w:num>
  <w:num w:numId="46">
    <w:abstractNumId w:val="53"/>
  </w:num>
  <w:num w:numId="47">
    <w:abstractNumId w:val="75"/>
  </w:num>
  <w:num w:numId="48">
    <w:abstractNumId w:val="21"/>
  </w:num>
  <w:num w:numId="49">
    <w:abstractNumId w:val="8"/>
  </w:num>
  <w:num w:numId="50">
    <w:abstractNumId w:val="87"/>
  </w:num>
  <w:num w:numId="51">
    <w:abstractNumId w:val="12"/>
  </w:num>
  <w:num w:numId="52">
    <w:abstractNumId w:val="29"/>
  </w:num>
  <w:num w:numId="53">
    <w:abstractNumId w:val="82"/>
  </w:num>
  <w:num w:numId="54">
    <w:abstractNumId w:val="9"/>
  </w:num>
  <w:num w:numId="55">
    <w:abstractNumId w:val="33"/>
  </w:num>
  <w:num w:numId="56">
    <w:abstractNumId w:val="65"/>
  </w:num>
  <w:num w:numId="57">
    <w:abstractNumId w:val="40"/>
  </w:num>
  <w:num w:numId="58">
    <w:abstractNumId w:val="39"/>
  </w:num>
  <w:num w:numId="59">
    <w:abstractNumId w:val="70"/>
  </w:num>
  <w:num w:numId="60">
    <w:abstractNumId w:val="43"/>
  </w:num>
  <w:num w:numId="61">
    <w:abstractNumId w:val="27"/>
  </w:num>
  <w:num w:numId="62">
    <w:abstractNumId w:val="62"/>
  </w:num>
  <w:num w:numId="63">
    <w:abstractNumId w:val="26"/>
  </w:num>
  <w:num w:numId="64">
    <w:abstractNumId w:val="14"/>
  </w:num>
  <w:num w:numId="65">
    <w:abstractNumId w:val="54"/>
  </w:num>
  <w:num w:numId="66">
    <w:abstractNumId w:val="25"/>
  </w:num>
  <w:num w:numId="67">
    <w:abstractNumId w:val="59"/>
  </w:num>
  <w:num w:numId="68">
    <w:abstractNumId w:val="90"/>
  </w:num>
  <w:num w:numId="69">
    <w:abstractNumId w:val="57"/>
  </w:num>
  <w:num w:numId="70">
    <w:abstractNumId w:val="41"/>
  </w:num>
  <w:num w:numId="71">
    <w:abstractNumId w:val="50"/>
  </w:num>
  <w:num w:numId="72">
    <w:abstractNumId w:val="74"/>
  </w:num>
  <w:num w:numId="73">
    <w:abstractNumId w:val="42"/>
  </w:num>
  <w:num w:numId="74">
    <w:abstractNumId w:val="71"/>
  </w:num>
  <w:num w:numId="75">
    <w:abstractNumId w:val="22"/>
  </w:num>
  <w:num w:numId="76">
    <w:abstractNumId w:val="45"/>
  </w:num>
  <w:num w:numId="77">
    <w:abstractNumId w:val="7"/>
  </w:num>
  <w:num w:numId="78">
    <w:abstractNumId w:val="3"/>
  </w:num>
  <w:num w:numId="79">
    <w:abstractNumId w:val="60"/>
  </w:num>
  <w:num w:numId="80">
    <w:abstractNumId w:val="19"/>
  </w:num>
  <w:num w:numId="81">
    <w:abstractNumId w:val="51"/>
  </w:num>
  <w:num w:numId="82">
    <w:abstractNumId w:val="63"/>
  </w:num>
  <w:num w:numId="83">
    <w:abstractNumId w:val="37"/>
  </w:num>
  <w:num w:numId="84">
    <w:abstractNumId w:val="85"/>
  </w:num>
  <w:num w:numId="85">
    <w:abstractNumId w:val="28"/>
  </w:num>
  <w:num w:numId="86">
    <w:abstractNumId w:val="52"/>
  </w:num>
  <w:num w:numId="87">
    <w:abstractNumId w:val="80"/>
  </w:num>
  <w:num w:numId="88">
    <w:abstractNumId w:val="83"/>
  </w:num>
  <w:num w:numId="89">
    <w:abstractNumId w:val="88"/>
  </w:num>
  <w:num w:numId="90">
    <w:abstractNumId w:val="6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oNotTrackFormatting/>
  <w:defaultTabStop w:val="708"/>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758"/>
    <w:rsid w:val="0000217E"/>
    <w:rsid w:val="0000262F"/>
    <w:rsid w:val="0000296C"/>
    <w:rsid w:val="00002D43"/>
    <w:rsid w:val="00002E2D"/>
    <w:rsid w:val="00002FBB"/>
    <w:rsid w:val="0000438B"/>
    <w:rsid w:val="00004C52"/>
    <w:rsid w:val="000069A2"/>
    <w:rsid w:val="000075DD"/>
    <w:rsid w:val="00007D28"/>
    <w:rsid w:val="00010284"/>
    <w:rsid w:val="000106E7"/>
    <w:rsid w:val="00010A51"/>
    <w:rsid w:val="00010FAF"/>
    <w:rsid w:val="00011254"/>
    <w:rsid w:val="00011948"/>
    <w:rsid w:val="00011B85"/>
    <w:rsid w:val="00012751"/>
    <w:rsid w:val="00012CF5"/>
    <w:rsid w:val="00013EEB"/>
    <w:rsid w:val="00014205"/>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EC0"/>
    <w:rsid w:val="00023EFD"/>
    <w:rsid w:val="000249DC"/>
    <w:rsid w:val="00024F36"/>
    <w:rsid w:val="00025103"/>
    <w:rsid w:val="00025631"/>
    <w:rsid w:val="0002576C"/>
    <w:rsid w:val="00025EEF"/>
    <w:rsid w:val="00026370"/>
    <w:rsid w:val="00026A67"/>
    <w:rsid w:val="000270B0"/>
    <w:rsid w:val="00027181"/>
    <w:rsid w:val="0002726D"/>
    <w:rsid w:val="000273AC"/>
    <w:rsid w:val="00027485"/>
    <w:rsid w:val="00030427"/>
    <w:rsid w:val="00031853"/>
    <w:rsid w:val="00031C68"/>
    <w:rsid w:val="00031E8E"/>
    <w:rsid w:val="00032222"/>
    <w:rsid w:val="00032884"/>
    <w:rsid w:val="00032A68"/>
    <w:rsid w:val="00032AEE"/>
    <w:rsid w:val="000333EE"/>
    <w:rsid w:val="00033647"/>
    <w:rsid w:val="00033B43"/>
    <w:rsid w:val="00033C3A"/>
    <w:rsid w:val="0003524B"/>
    <w:rsid w:val="000363DC"/>
    <w:rsid w:val="00036C40"/>
    <w:rsid w:val="00037378"/>
    <w:rsid w:val="0003757D"/>
    <w:rsid w:val="00037756"/>
    <w:rsid w:val="00037BC5"/>
    <w:rsid w:val="0004080C"/>
    <w:rsid w:val="00040A06"/>
    <w:rsid w:val="00040BF7"/>
    <w:rsid w:val="00040CDC"/>
    <w:rsid w:val="000413B2"/>
    <w:rsid w:val="00041EB8"/>
    <w:rsid w:val="00041EF7"/>
    <w:rsid w:val="0004218B"/>
    <w:rsid w:val="00042F3D"/>
    <w:rsid w:val="00043156"/>
    <w:rsid w:val="00043A29"/>
    <w:rsid w:val="00043AB0"/>
    <w:rsid w:val="00045B6C"/>
    <w:rsid w:val="00046A16"/>
    <w:rsid w:val="000473BE"/>
    <w:rsid w:val="00047AE0"/>
    <w:rsid w:val="00047CBA"/>
    <w:rsid w:val="00050887"/>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899"/>
    <w:rsid w:val="00061A49"/>
    <w:rsid w:val="000623ED"/>
    <w:rsid w:val="0006258D"/>
    <w:rsid w:val="00063133"/>
    <w:rsid w:val="000631C3"/>
    <w:rsid w:val="0006335D"/>
    <w:rsid w:val="000641EA"/>
    <w:rsid w:val="000645BA"/>
    <w:rsid w:val="000660E0"/>
    <w:rsid w:val="000667A2"/>
    <w:rsid w:val="000668D1"/>
    <w:rsid w:val="00067A03"/>
    <w:rsid w:val="00067B7F"/>
    <w:rsid w:val="00070894"/>
    <w:rsid w:val="00070B01"/>
    <w:rsid w:val="00070DA8"/>
    <w:rsid w:val="00070DFF"/>
    <w:rsid w:val="00070FFE"/>
    <w:rsid w:val="00071FFC"/>
    <w:rsid w:val="000738A2"/>
    <w:rsid w:val="00073916"/>
    <w:rsid w:val="00073F83"/>
    <w:rsid w:val="000744FD"/>
    <w:rsid w:val="00074828"/>
    <w:rsid w:val="00074CC9"/>
    <w:rsid w:val="00074D21"/>
    <w:rsid w:val="00075F4C"/>
    <w:rsid w:val="0007639D"/>
    <w:rsid w:val="00076B4C"/>
    <w:rsid w:val="00077CBE"/>
    <w:rsid w:val="000801C5"/>
    <w:rsid w:val="0008054F"/>
    <w:rsid w:val="000807C5"/>
    <w:rsid w:val="00081064"/>
    <w:rsid w:val="00081B2C"/>
    <w:rsid w:val="00081DEA"/>
    <w:rsid w:val="00082225"/>
    <w:rsid w:val="0008227E"/>
    <w:rsid w:val="000823CE"/>
    <w:rsid w:val="000825AB"/>
    <w:rsid w:val="00082C07"/>
    <w:rsid w:val="000849E9"/>
    <w:rsid w:val="000850AC"/>
    <w:rsid w:val="00085BAE"/>
    <w:rsid w:val="0008621A"/>
    <w:rsid w:val="00086528"/>
    <w:rsid w:val="00086DF0"/>
    <w:rsid w:val="000873E4"/>
    <w:rsid w:val="00087CC0"/>
    <w:rsid w:val="00090F76"/>
    <w:rsid w:val="00090FDA"/>
    <w:rsid w:val="0009159A"/>
    <w:rsid w:val="000916CE"/>
    <w:rsid w:val="00091A04"/>
    <w:rsid w:val="0009241F"/>
    <w:rsid w:val="00092CB0"/>
    <w:rsid w:val="00092EB9"/>
    <w:rsid w:val="000936AD"/>
    <w:rsid w:val="00093779"/>
    <w:rsid w:val="0009382B"/>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5E2"/>
    <w:rsid w:val="000A0D2F"/>
    <w:rsid w:val="000A13CB"/>
    <w:rsid w:val="000A1CE4"/>
    <w:rsid w:val="000A2A31"/>
    <w:rsid w:val="000A2F58"/>
    <w:rsid w:val="000A3492"/>
    <w:rsid w:val="000A472D"/>
    <w:rsid w:val="000A4BAC"/>
    <w:rsid w:val="000A4BC3"/>
    <w:rsid w:val="000A50A9"/>
    <w:rsid w:val="000A573B"/>
    <w:rsid w:val="000A58EB"/>
    <w:rsid w:val="000A6B98"/>
    <w:rsid w:val="000A6BEF"/>
    <w:rsid w:val="000A7128"/>
    <w:rsid w:val="000A7BAF"/>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1BD"/>
    <w:rsid w:val="000C6E79"/>
    <w:rsid w:val="000C7134"/>
    <w:rsid w:val="000C7B6F"/>
    <w:rsid w:val="000C7D29"/>
    <w:rsid w:val="000D0EB4"/>
    <w:rsid w:val="000D1575"/>
    <w:rsid w:val="000D1820"/>
    <w:rsid w:val="000D21A2"/>
    <w:rsid w:val="000D2907"/>
    <w:rsid w:val="000D2F7D"/>
    <w:rsid w:val="000D3667"/>
    <w:rsid w:val="000D555E"/>
    <w:rsid w:val="000D5C2C"/>
    <w:rsid w:val="000D6145"/>
    <w:rsid w:val="000D6812"/>
    <w:rsid w:val="000D76B3"/>
    <w:rsid w:val="000D7954"/>
    <w:rsid w:val="000E08E1"/>
    <w:rsid w:val="000E0CDC"/>
    <w:rsid w:val="000E19DC"/>
    <w:rsid w:val="000E1B23"/>
    <w:rsid w:val="000E1D8F"/>
    <w:rsid w:val="000E22CF"/>
    <w:rsid w:val="000E2805"/>
    <w:rsid w:val="000E31AE"/>
    <w:rsid w:val="000E31F3"/>
    <w:rsid w:val="000E37BC"/>
    <w:rsid w:val="000E38A3"/>
    <w:rsid w:val="000E43D8"/>
    <w:rsid w:val="000E4514"/>
    <w:rsid w:val="000E4FBB"/>
    <w:rsid w:val="000E54D8"/>
    <w:rsid w:val="000E6A73"/>
    <w:rsid w:val="000E76C1"/>
    <w:rsid w:val="000F0059"/>
    <w:rsid w:val="000F03E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76"/>
    <w:rsid w:val="000F6EEA"/>
    <w:rsid w:val="000F7374"/>
    <w:rsid w:val="000F7780"/>
    <w:rsid w:val="00100B8D"/>
    <w:rsid w:val="001010C0"/>
    <w:rsid w:val="00101135"/>
    <w:rsid w:val="001014AC"/>
    <w:rsid w:val="00102245"/>
    <w:rsid w:val="0010282B"/>
    <w:rsid w:val="001028D2"/>
    <w:rsid w:val="00102D7C"/>
    <w:rsid w:val="00103B25"/>
    <w:rsid w:val="0010439F"/>
    <w:rsid w:val="00104862"/>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528F"/>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4195"/>
    <w:rsid w:val="001354E0"/>
    <w:rsid w:val="00135652"/>
    <w:rsid w:val="00135AF7"/>
    <w:rsid w:val="00135D87"/>
    <w:rsid w:val="00135E61"/>
    <w:rsid w:val="00135E63"/>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FBA"/>
    <w:rsid w:val="0014540A"/>
    <w:rsid w:val="001456AF"/>
    <w:rsid w:val="00145A60"/>
    <w:rsid w:val="00145B02"/>
    <w:rsid w:val="00145FFA"/>
    <w:rsid w:val="0014651F"/>
    <w:rsid w:val="0014784E"/>
    <w:rsid w:val="00147EF4"/>
    <w:rsid w:val="001501E4"/>
    <w:rsid w:val="001507FD"/>
    <w:rsid w:val="00150898"/>
    <w:rsid w:val="00150D39"/>
    <w:rsid w:val="00150FFB"/>
    <w:rsid w:val="00152F65"/>
    <w:rsid w:val="0015367B"/>
    <w:rsid w:val="00153837"/>
    <w:rsid w:val="00153C0D"/>
    <w:rsid w:val="00154230"/>
    <w:rsid w:val="001549A2"/>
    <w:rsid w:val="00154B0B"/>
    <w:rsid w:val="00155B9F"/>
    <w:rsid w:val="00156211"/>
    <w:rsid w:val="00156979"/>
    <w:rsid w:val="00156B21"/>
    <w:rsid w:val="00156DD1"/>
    <w:rsid w:val="001575F7"/>
    <w:rsid w:val="0015763A"/>
    <w:rsid w:val="0016028F"/>
    <w:rsid w:val="0016054B"/>
    <w:rsid w:val="00160C57"/>
    <w:rsid w:val="00160CCA"/>
    <w:rsid w:val="001612C1"/>
    <w:rsid w:val="001612C9"/>
    <w:rsid w:val="0016151B"/>
    <w:rsid w:val="00161B7F"/>
    <w:rsid w:val="001627AC"/>
    <w:rsid w:val="001628D0"/>
    <w:rsid w:val="00162913"/>
    <w:rsid w:val="00162E01"/>
    <w:rsid w:val="001630CF"/>
    <w:rsid w:val="00163517"/>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C44"/>
    <w:rsid w:val="00171C6E"/>
    <w:rsid w:val="00171FFF"/>
    <w:rsid w:val="00172649"/>
    <w:rsid w:val="0017326A"/>
    <w:rsid w:val="001733F8"/>
    <w:rsid w:val="00173BC7"/>
    <w:rsid w:val="0017460C"/>
    <w:rsid w:val="00174626"/>
    <w:rsid w:val="00174B43"/>
    <w:rsid w:val="00174B4E"/>
    <w:rsid w:val="00175C3C"/>
    <w:rsid w:val="0017617A"/>
    <w:rsid w:val="00176F2E"/>
    <w:rsid w:val="00176F44"/>
    <w:rsid w:val="0017712F"/>
    <w:rsid w:val="0018095D"/>
    <w:rsid w:val="0018108C"/>
    <w:rsid w:val="0018196A"/>
    <w:rsid w:val="00182E50"/>
    <w:rsid w:val="001836F8"/>
    <w:rsid w:val="00186CD3"/>
    <w:rsid w:val="001872F4"/>
    <w:rsid w:val="001878D7"/>
    <w:rsid w:val="00187D14"/>
    <w:rsid w:val="00187F30"/>
    <w:rsid w:val="00190340"/>
    <w:rsid w:val="001903CC"/>
    <w:rsid w:val="00191252"/>
    <w:rsid w:val="001913C4"/>
    <w:rsid w:val="00192643"/>
    <w:rsid w:val="00192697"/>
    <w:rsid w:val="0019276E"/>
    <w:rsid w:val="00193900"/>
    <w:rsid w:val="001956F2"/>
    <w:rsid w:val="00195DA0"/>
    <w:rsid w:val="001968D0"/>
    <w:rsid w:val="001968FF"/>
    <w:rsid w:val="00196985"/>
    <w:rsid w:val="00196E0D"/>
    <w:rsid w:val="00197218"/>
    <w:rsid w:val="001A0858"/>
    <w:rsid w:val="001A0C0F"/>
    <w:rsid w:val="001A108E"/>
    <w:rsid w:val="001A12BC"/>
    <w:rsid w:val="001A13DB"/>
    <w:rsid w:val="001A1707"/>
    <w:rsid w:val="001A1835"/>
    <w:rsid w:val="001A18BA"/>
    <w:rsid w:val="001A1C90"/>
    <w:rsid w:val="001A1F63"/>
    <w:rsid w:val="001A232D"/>
    <w:rsid w:val="001A32FD"/>
    <w:rsid w:val="001A332C"/>
    <w:rsid w:val="001A3522"/>
    <w:rsid w:val="001A40D3"/>
    <w:rsid w:val="001A4E78"/>
    <w:rsid w:val="001A56E2"/>
    <w:rsid w:val="001A7047"/>
    <w:rsid w:val="001A768F"/>
    <w:rsid w:val="001A7997"/>
    <w:rsid w:val="001A7A08"/>
    <w:rsid w:val="001A7F08"/>
    <w:rsid w:val="001B00B3"/>
    <w:rsid w:val="001B00B8"/>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978"/>
    <w:rsid w:val="001D3D06"/>
    <w:rsid w:val="001D3D62"/>
    <w:rsid w:val="001D418D"/>
    <w:rsid w:val="001D4462"/>
    <w:rsid w:val="001D469E"/>
    <w:rsid w:val="001D49FD"/>
    <w:rsid w:val="001D4D3D"/>
    <w:rsid w:val="001D52BF"/>
    <w:rsid w:val="001D5B44"/>
    <w:rsid w:val="001D5E54"/>
    <w:rsid w:val="001D73BC"/>
    <w:rsid w:val="001D792D"/>
    <w:rsid w:val="001E067C"/>
    <w:rsid w:val="001E073C"/>
    <w:rsid w:val="001E0A83"/>
    <w:rsid w:val="001E0D1D"/>
    <w:rsid w:val="001E1B48"/>
    <w:rsid w:val="001E1D83"/>
    <w:rsid w:val="001E22BE"/>
    <w:rsid w:val="001E2D88"/>
    <w:rsid w:val="001E3A01"/>
    <w:rsid w:val="001E3F31"/>
    <w:rsid w:val="001E3FA3"/>
    <w:rsid w:val="001E444D"/>
    <w:rsid w:val="001E4B38"/>
    <w:rsid w:val="001E5223"/>
    <w:rsid w:val="001E55BA"/>
    <w:rsid w:val="001E55E3"/>
    <w:rsid w:val="001E572B"/>
    <w:rsid w:val="001E5799"/>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200841"/>
    <w:rsid w:val="00200DAC"/>
    <w:rsid w:val="00201E0F"/>
    <w:rsid w:val="0020214E"/>
    <w:rsid w:val="0020272F"/>
    <w:rsid w:val="00202F4C"/>
    <w:rsid w:val="002031F0"/>
    <w:rsid w:val="00203221"/>
    <w:rsid w:val="0020408F"/>
    <w:rsid w:val="002046C3"/>
    <w:rsid w:val="00204F0C"/>
    <w:rsid w:val="00205C83"/>
    <w:rsid w:val="00205EE9"/>
    <w:rsid w:val="002074F1"/>
    <w:rsid w:val="002075A2"/>
    <w:rsid w:val="0020765A"/>
    <w:rsid w:val="00207660"/>
    <w:rsid w:val="00207668"/>
    <w:rsid w:val="00207FA2"/>
    <w:rsid w:val="002104D1"/>
    <w:rsid w:val="0021054C"/>
    <w:rsid w:val="002112F4"/>
    <w:rsid w:val="00212020"/>
    <w:rsid w:val="00212455"/>
    <w:rsid w:val="00212C2F"/>
    <w:rsid w:val="00213C4E"/>
    <w:rsid w:val="00213D30"/>
    <w:rsid w:val="002148B6"/>
    <w:rsid w:val="00214B42"/>
    <w:rsid w:val="00215630"/>
    <w:rsid w:val="002160DA"/>
    <w:rsid w:val="0021767E"/>
    <w:rsid w:val="00217DEC"/>
    <w:rsid w:val="00220782"/>
    <w:rsid w:val="00220C8B"/>
    <w:rsid w:val="002215B6"/>
    <w:rsid w:val="0022161B"/>
    <w:rsid w:val="00221720"/>
    <w:rsid w:val="002220D8"/>
    <w:rsid w:val="0022314B"/>
    <w:rsid w:val="00223624"/>
    <w:rsid w:val="00223F5F"/>
    <w:rsid w:val="00224129"/>
    <w:rsid w:val="0022429F"/>
    <w:rsid w:val="002249F1"/>
    <w:rsid w:val="00224AD0"/>
    <w:rsid w:val="00226145"/>
    <w:rsid w:val="002268E3"/>
    <w:rsid w:val="00227B3B"/>
    <w:rsid w:val="00230572"/>
    <w:rsid w:val="00230D02"/>
    <w:rsid w:val="00230D20"/>
    <w:rsid w:val="00231E82"/>
    <w:rsid w:val="00232446"/>
    <w:rsid w:val="0023259D"/>
    <w:rsid w:val="00232676"/>
    <w:rsid w:val="002328AE"/>
    <w:rsid w:val="002329DE"/>
    <w:rsid w:val="00232DDB"/>
    <w:rsid w:val="002335CE"/>
    <w:rsid w:val="00235898"/>
    <w:rsid w:val="002365D4"/>
    <w:rsid w:val="00237632"/>
    <w:rsid w:val="0023773A"/>
    <w:rsid w:val="0023786A"/>
    <w:rsid w:val="0024063B"/>
    <w:rsid w:val="002432BA"/>
    <w:rsid w:val="00244188"/>
    <w:rsid w:val="00244277"/>
    <w:rsid w:val="002449B2"/>
    <w:rsid w:val="00246183"/>
    <w:rsid w:val="0024645C"/>
    <w:rsid w:val="00246A66"/>
    <w:rsid w:val="00246ABB"/>
    <w:rsid w:val="00246C9F"/>
    <w:rsid w:val="00246DD7"/>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7C"/>
    <w:rsid w:val="00253D4C"/>
    <w:rsid w:val="00254CD6"/>
    <w:rsid w:val="00254EE7"/>
    <w:rsid w:val="002556F5"/>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705EF"/>
    <w:rsid w:val="00270691"/>
    <w:rsid w:val="002709F6"/>
    <w:rsid w:val="00270C48"/>
    <w:rsid w:val="0027102A"/>
    <w:rsid w:val="002722A2"/>
    <w:rsid w:val="002724E1"/>
    <w:rsid w:val="002739DB"/>
    <w:rsid w:val="00273A64"/>
    <w:rsid w:val="00273ABC"/>
    <w:rsid w:val="00273C15"/>
    <w:rsid w:val="00274069"/>
    <w:rsid w:val="002746A9"/>
    <w:rsid w:val="00275968"/>
    <w:rsid w:val="00276D39"/>
    <w:rsid w:val="002778D5"/>
    <w:rsid w:val="00280527"/>
    <w:rsid w:val="002807EB"/>
    <w:rsid w:val="00281449"/>
    <w:rsid w:val="0028261E"/>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6109"/>
    <w:rsid w:val="00286C3B"/>
    <w:rsid w:val="00286D22"/>
    <w:rsid w:val="002871DA"/>
    <w:rsid w:val="00287CE8"/>
    <w:rsid w:val="002909A3"/>
    <w:rsid w:val="00290A2F"/>
    <w:rsid w:val="00290F63"/>
    <w:rsid w:val="00291004"/>
    <w:rsid w:val="00292056"/>
    <w:rsid w:val="0029226F"/>
    <w:rsid w:val="00292867"/>
    <w:rsid w:val="00292E4D"/>
    <w:rsid w:val="00294B4C"/>
    <w:rsid w:val="00294F79"/>
    <w:rsid w:val="00295112"/>
    <w:rsid w:val="00295552"/>
    <w:rsid w:val="002956A6"/>
    <w:rsid w:val="00296240"/>
    <w:rsid w:val="002966D8"/>
    <w:rsid w:val="00296CDD"/>
    <w:rsid w:val="00297289"/>
    <w:rsid w:val="0029778A"/>
    <w:rsid w:val="00297952"/>
    <w:rsid w:val="00297A3D"/>
    <w:rsid w:val="00297CDF"/>
    <w:rsid w:val="00297CFD"/>
    <w:rsid w:val="002A0498"/>
    <w:rsid w:val="002A0B77"/>
    <w:rsid w:val="002A1109"/>
    <w:rsid w:val="002A112C"/>
    <w:rsid w:val="002A24A8"/>
    <w:rsid w:val="002A2B2B"/>
    <w:rsid w:val="002A2EF5"/>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F11"/>
    <w:rsid w:val="002B34A2"/>
    <w:rsid w:val="002B3A02"/>
    <w:rsid w:val="002B4869"/>
    <w:rsid w:val="002B499C"/>
    <w:rsid w:val="002B49AC"/>
    <w:rsid w:val="002B5C5E"/>
    <w:rsid w:val="002B5F86"/>
    <w:rsid w:val="002B61C5"/>
    <w:rsid w:val="002B65CB"/>
    <w:rsid w:val="002B6900"/>
    <w:rsid w:val="002B6B22"/>
    <w:rsid w:val="002B6BE5"/>
    <w:rsid w:val="002B7378"/>
    <w:rsid w:val="002B7B57"/>
    <w:rsid w:val="002B7BAE"/>
    <w:rsid w:val="002C07E9"/>
    <w:rsid w:val="002C07F4"/>
    <w:rsid w:val="002C1B01"/>
    <w:rsid w:val="002C2715"/>
    <w:rsid w:val="002C33B8"/>
    <w:rsid w:val="002C3B1E"/>
    <w:rsid w:val="002C42F1"/>
    <w:rsid w:val="002C60EA"/>
    <w:rsid w:val="002C6811"/>
    <w:rsid w:val="002C6DB3"/>
    <w:rsid w:val="002C733B"/>
    <w:rsid w:val="002C7964"/>
    <w:rsid w:val="002C7D8C"/>
    <w:rsid w:val="002C7EB4"/>
    <w:rsid w:val="002D07B8"/>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D7474"/>
    <w:rsid w:val="002E0D6F"/>
    <w:rsid w:val="002E1FE6"/>
    <w:rsid w:val="002E2443"/>
    <w:rsid w:val="002E2815"/>
    <w:rsid w:val="002E2B58"/>
    <w:rsid w:val="002E2ED2"/>
    <w:rsid w:val="002E3C3A"/>
    <w:rsid w:val="002E44C4"/>
    <w:rsid w:val="002E471A"/>
    <w:rsid w:val="002E4773"/>
    <w:rsid w:val="002E47A4"/>
    <w:rsid w:val="002E4D27"/>
    <w:rsid w:val="002E5AA5"/>
    <w:rsid w:val="002E5F21"/>
    <w:rsid w:val="002E7256"/>
    <w:rsid w:val="002E72B6"/>
    <w:rsid w:val="002E7888"/>
    <w:rsid w:val="002F0D97"/>
    <w:rsid w:val="002F0EA9"/>
    <w:rsid w:val="002F10EF"/>
    <w:rsid w:val="002F1119"/>
    <w:rsid w:val="002F15EA"/>
    <w:rsid w:val="002F169E"/>
    <w:rsid w:val="002F17AC"/>
    <w:rsid w:val="002F1964"/>
    <w:rsid w:val="002F218F"/>
    <w:rsid w:val="002F24C9"/>
    <w:rsid w:val="002F2745"/>
    <w:rsid w:val="002F3844"/>
    <w:rsid w:val="002F3C1A"/>
    <w:rsid w:val="002F3DC4"/>
    <w:rsid w:val="002F3E9E"/>
    <w:rsid w:val="002F3FC2"/>
    <w:rsid w:val="002F41E7"/>
    <w:rsid w:val="002F580C"/>
    <w:rsid w:val="002F585D"/>
    <w:rsid w:val="002F5B25"/>
    <w:rsid w:val="002F5E48"/>
    <w:rsid w:val="002F63C5"/>
    <w:rsid w:val="002F6668"/>
    <w:rsid w:val="002F6B99"/>
    <w:rsid w:val="002F6D41"/>
    <w:rsid w:val="002F6EAD"/>
    <w:rsid w:val="002F736A"/>
    <w:rsid w:val="002F73A0"/>
    <w:rsid w:val="002F73F3"/>
    <w:rsid w:val="002F7516"/>
    <w:rsid w:val="0030080B"/>
    <w:rsid w:val="003016DE"/>
    <w:rsid w:val="00301AF4"/>
    <w:rsid w:val="00301FC8"/>
    <w:rsid w:val="0030243F"/>
    <w:rsid w:val="003025A4"/>
    <w:rsid w:val="00302D40"/>
    <w:rsid w:val="00303164"/>
    <w:rsid w:val="0030367A"/>
    <w:rsid w:val="00303DFF"/>
    <w:rsid w:val="00303E75"/>
    <w:rsid w:val="00304020"/>
    <w:rsid w:val="00304064"/>
    <w:rsid w:val="00304472"/>
    <w:rsid w:val="00304D25"/>
    <w:rsid w:val="00304ED3"/>
    <w:rsid w:val="003051F2"/>
    <w:rsid w:val="0030584A"/>
    <w:rsid w:val="0030642F"/>
    <w:rsid w:val="00306604"/>
    <w:rsid w:val="0030664B"/>
    <w:rsid w:val="00310409"/>
    <w:rsid w:val="003104C7"/>
    <w:rsid w:val="0031054C"/>
    <w:rsid w:val="00311514"/>
    <w:rsid w:val="003117DB"/>
    <w:rsid w:val="00311BF3"/>
    <w:rsid w:val="00312015"/>
    <w:rsid w:val="00312143"/>
    <w:rsid w:val="00312A5C"/>
    <w:rsid w:val="00313048"/>
    <w:rsid w:val="00314059"/>
    <w:rsid w:val="00314372"/>
    <w:rsid w:val="0031457A"/>
    <w:rsid w:val="00314A04"/>
    <w:rsid w:val="00314FAD"/>
    <w:rsid w:val="00316334"/>
    <w:rsid w:val="003171CD"/>
    <w:rsid w:val="00317360"/>
    <w:rsid w:val="00317798"/>
    <w:rsid w:val="00317A4A"/>
    <w:rsid w:val="0032010C"/>
    <w:rsid w:val="0032106B"/>
    <w:rsid w:val="00321138"/>
    <w:rsid w:val="003216C6"/>
    <w:rsid w:val="003218B1"/>
    <w:rsid w:val="00321A94"/>
    <w:rsid w:val="00321E93"/>
    <w:rsid w:val="00321F4E"/>
    <w:rsid w:val="00321FD3"/>
    <w:rsid w:val="0032265F"/>
    <w:rsid w:val="00323094"/>
    <w:rsid w:val="003230C7"/>
    <w:rsid w:val="003231D7"/>
    <w:rsid w:val="003232BB"/>
    <w:rsid w:val="00323A17"/>
    <w:rsid w:val="0032489F"/>
    <w:rsid w:val="00324A11"/>
    <w:rsid w:val="003253E9"/>
    <w:rsid w:val="003259EC"/>
    <w:rsid w:val="00325CB7"/>
    <w:rsid w:val="00325D3D"/>
    <w:rsid w:val="00325D64"/>
    <w:rsid w:val="0032603F"/>
    <w:rsid w:val="00326804"/>
    <w:rsid w:val="00326920"/>
    <w:rsid w:val="0032699E"/>
    <w:rsid w:val="00326B48"/>
    <w:rsid w:val="00326E15"/>
    <w:rsid w:val="00327533"/>
    <w:rsid w:val="00327818"/>
    <w:rsid w:val="003303BC"/>
    <w:rsid w:val="00330447"/>
    <w:rsid w:val="003307F2"/>
    <w:rsid w:val="00330C93"/>
    <w:rsid w:val="003314B2"/>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7E"/>
    <w:rsid w:val="00343B9E"/>
    <w:rsid w:val="00343E7A"/>
    <w:rsid w:val="00344113"/>
    <w:rsid w:val="0034446C"/>
    <w:rsid w:val="003448D4"/>
    <w:rsid w:val="00344CED"/>
    <w:rsid w:val="00344FEB"/>
    <w:rsid w:val="00345263"/>
    <w:rsid w:val="0034542A"/>
    <w:rsid w:val="00345962"/>
    <w:rsid w:val="0034599C"/>
    <w:rsid w:val="003464B9"/>
    <w:rsid w:val="00347334"/>
    <w:rsid w:val="003477C2"/>
    <w:rsid w:val="003479A4"/>
    <w:rsid w:val="00347BBC"/>
    <w:rsid w:val="00350426"/>
    <w:rsid w:val="0035064B"/>
    <w:rsid w:val="00350789"/>
    <w:rsid w:val="00350856"/>
    <w:rsid w:val="00350BC0"/>
    <w:rsid w:val="00350FE3"/>
    <w:rsid w:val="0035164B"/>
    <w:rsid w:val="00352472"/>
    <w:rsid w:val="003534F6"/>
    <w:rsid w:val="00353F5D"/>
    <w:rsid w:val="00354274"/>
    <w:rsid w:val="00354312"/>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57E"/>
    <w:rsid w:val="003679CB"/>
    <w:rsid w:val="00367D6C"/>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DDB"/>
    <w:rsid w:val="00381E0E"/>
    <w:rsid w:val="003826D3"/>
    <w:rsid w:val="003838B1"/>
    <w:rsid w:val="00383BA9"/>
    <w:rsid w:val="00383D6B"/>
    <w:rsid w:val="003849FF"/>
    <w:rsid w:val="00384FBC"/>
    <w:rsid w:val="00384FC6"/>
    <w:rsid w:val="00385A55"/>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1E3"/>
    <w:rsid w:val="00394493"/>
    <w:rsid w:val="00394CF2"/>
    <w:rsid w:val="00396A1B"/>
    <w:rsid w:val="003971EA"/>
    <w:rsid w:val="00397B25"/>
    <w:rsid w:val="00397F2B"/>
    <w:rsid w:val="003A018D"/>
    <w:rsid w:val="003A02FD"/>
    <w:rsid w:val="003A0C18"/>
    <w:rsid w:val="003A1A5A"/>
    <w:rsid w:val="003A1D01"/>
    <w:rsid w:val="003A1DAE"/>
    <w:rsid w:val="003A23C9"/>
    <w:rsid w:val="003A23D2"/>
    <w:rsid w:val="003A2A8E"/>
    <w:rsid w:val="003A365B"/>
    <w:rsid w:val="003A3866"/>
    <w:rsid w:val="003A3C9C"/>
    <w:rsid w:val="003A4894"/>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213E"/>
    <w:rsid w:val="003B2513"/>
    <w:rsid w:val="003B2CFB"/>
    <w:rsid w:val="003B3378"/>
    <w:rsid w:val="003B3843"/>
    <w:rsid w:val="003B38A3"/>
    <w:rsid w:val="003B3BF8"/>
    <w:rsid w:val="003B4C77"/>
    <w:rsid w:val="003B4CB3"/>
    <w:rsid w:val="003B4F70"/>
    <w:rsid w:val="003B5157"/>
    <w:rsid w:val="003B54DC"/>
    <w:rsid w:val="003B569D"/>
    <w:rsid w:val="003B642E"/>
    <w:rsid w:val="003B712B"/>
    <w:rsid w:val="003B7D91"/>
    <w:rsid w:val="003C0F58"/>
    <w:rsid w:val="003C10E8"/>
    <w:rsid w:val="003C1959"/>
    <w:rsid w:val="003C1E2D"/>
    <w:rsid w:val="003C1EE7"/>
    <w:rsid w:val="003C2B44"/>
    <w:rsid w:val="003C2F23"/>
    <w:rsid w:val="003C3384"/>
    <w:rsid w:val="003C3561"/>
    <w:rsid w:val="003C3711"/>
    <w:rsid w:val="003C3C31"/>
    <w:rsid w:val="003C3CD3"/>
    <w:rsid w:val="003C4252"/>
    <w:rsid w:val="003C42D2"/>
    <w:rsid w:val="003C4547"/>
    <w:rsid w:val="003C4CD2"/>
    <w:rsid w:val="003C5DC9"/>
    <w:rsid w:val="003C6612"/>
    <w:rsid w:val="003C6D47"/>
    <w:rsid w:val="003C6D7E"/>
    <w:rsid w:val="003C6E34"/>
    <w:rsid w:val="003C79A2"/>
    <w:rsid w:val="003D0115"/>
    <w:rsid w:val="003D054D"/>
    <w:rsid w:val="003D0A66"/>
    <w:rsid w:val="003D131A"/>
    <w:rsid w:val="003D2151"/>
    <w:rsid w:val="003D2E46"/>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11BF"/>
    <w:rsid w:val="003E21E6"/>
    <w:rsid w:val="003E2405"/>
    <w:rsid w:val="003E2A8D"/>
    <w:rsid w:val="003E3A95"/>
    <w:rsid w:val="003E3C53"/>
    <w:rsid w:val="003E3F0C"/>
    <w:rsid w:val="003E403C"/>
    <w:rsid w:val="003E41F4"/>
    <w:rsid w:val="003E4741"/>
    <w:rsid w:val="003E5902"/>
    <w:rsid w:val="003E59E5"/>
    <w:rsid w:val="003E5FFF"/>
    <w:rsid w:val="003E6387"/>
    <w:rsid w:val="003E6A2E"/>
    <w:rsid w:val="003E6B08"/>
    <w:rsid w:val="003E728C"/>
    <w:rsid w:val="003E75B8"/>
    <w:rsid w:val="003F0448"/>
    <w:rsid w:val="003F0CD3"/>
    <w:rsid w:val="003F0DAB"/>
    <w:rsid w:val="003F1324"/>
    <w:rsid w:val="003F1643"/>
    <w:rsid w:val="003F23A9"/>
    <w:rsid w:val="003F2534"/>
    <w:rsid w:val="003F2A2E"/>
    <w:rsid w:val="003F3607"/>
    <w:rsid w:val="003F39E7"/>
    <w:rsid w:val="003F4044"/>
    <w:rsid w:val="003F404E"/>
    <w:rsid w:val="003F4703"/>
    <w:rsid w:val="003F4EC3"/>
    <w:rsid w:val="003F52D3"/>
    <w:rsid w:val="003F65BF"/>
    <w:rsid w:val="003F6956"/>
    <w:rsid w:val="00400023"/>
    <w:rsid w:val="00400957"/>
    <w:rsid w:val="00400FD8"/>
    <w:rsid w:val="00401860"/>
    <w:rsid w:val="004019DD"/>
    <w:rsid w:val="00401D52"/>
    <w:rsid w:val="00402178"/>
    <w:rsid w:val="00402C53"/>
    <w:rsid w:val="00403313"/>
    <w:rsid w:val="0040446D"/>
    <w:rsid w:val="0040463A"/>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361F"/>
    <w:rsid w:val="00413799"/>
    <w:rsid w:val="00413E9E"/>
    <w:rsid w:val="00413F55"/>
    <w:rsid w:val="00416AD3"/>
    <w:rsid w:val="00416E21"/>
    <w:rsid w:val="00416E56"/>
    <w:rsid w:val="004179AE"/>
    <w:rsid w:val="00417AE0"/>
    <w:rsid w:val="00417C68"/>
    <w:rsid w:val="004203CE"/>
    <w:rsid w:val="0042048F"/>
    <w:rsid w:val="004204C5"/>
    <w:rsid w:val="004206CE"/>
    <w:rsid w:val="00421065"/>
    <w:rsid w:val="00421DFF"/>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6E1F"/>
    <w:rsid w:val="004278CC"/>
    <w:rsid w:val="00427A3A"/>
    <w:rsid w:val="00427C57"/>
    <w:rsid w:val="00427E4B"/>
    <w:rsid w:val="00431E11"/>
    <w:rsid w:val="00432EF5"/>
    <w:rsid w:val="004331A1"/>
    <w:rsid w:val="004335F9"/>
    <w:rsid w:val="00433BDE"/>
    <w:rsid w:val="00433CA9"/>
    <w:rsid w:val="00433DB7"/>
    <w:rsid w:val="00434AD6"/>
    <w:rsid w:val="00435663"/>
    <w:rsid w:val="00435C89"/>
    <w:rsid w:val="00435DD7"/>
    <w:rsid w:val="004365F1"/>
    <w:rsid w:val="004372D1"/>
    <w:rsid w:val="0043752B"/>
    <w:rsid w:val="00437EF1"/>
    <w:rsid w:val="00440003"/>
    <w:rsid w:val="004406F5"/>
    <w:rsid w:val="00440AEA"/>
    <w:rsid w:val="00442153"/>
    <w:rsid w:val="00443192"/>
    <w:rsid w:val="00443E23"/>
    <w:rsid w:val="00444153"/>
    <w:rsid w:val="00445DA9"/>
    <w:rsid w:val="00445F8F"/>
    <w:rsid w:val="00450221"/>
    <w:rsid w:val="0045043A"/>
    <w:rsid w:val="004507AB"/>
    <w:rsid w:val="004516C5"/>
    <w:rsid w:val="004516FE"/>
    <w:rsid w:val="00451A65"/>
    <w:rsid w:val="00452ED3"/>
    <w:rsid w:val="0045418A"/>
    <w:rsid w:val="004542C9"/>
    <w:rsid w:val="004543B0"/>
    <w:rsid w:val="00454501"/>
    <w:rsid w:val="0045665B"/>
    <w:rsid w:val="004568BC"/>
    <w:rsid w:val="0045694C"/>
    <w:rsid w:val="00456C86"/>
    <w:rsid w:val="00457BF1"/>
    <w:rsid w:val="00457FF8"/>
    <w:rsid w:val="004604E8"/>
    <w:rsid w:val="00460504"/>
    <w:rsid w:val="0046095D"/>
    <w:rsid w:val="00460CE0"/>
    <w:rsid w:val="00460F68"/>
    <w:rsid w:val="004614B7"/>
    <w:rsid w:val="0046207B"/>
    <w:rsid w:val="00462180"/>
    <w:rsid w:val="00462264"/>
    <w:rsid w:val="00462BB7"/>
    <w:rsid w:val="0046378F"/>
    <w:rsid w:val="00463D3E"/>
    <w:rsid w:val="00464435"/>
    <w:rsid w:val="00465134"/>
    <w:rsid w:val="004651C2"/>
    <w:rsid w:val="004657FD"/>
    <w:rsid w:val="004659D8"/>
    <w:rsid w:val="00465ACE"/>
    <w:rsid w:val="004660C8"/>
    <w:rsid w:val="004661E0"/>
    <w:rsid w:val="00466C85"/>
    <w:rsid w:val="00467A6F"/>
    <w:rsid w:val="00470938"/>
    <w:rsid w:val="00470968"/>
    <w:rsid w:val="004711AC"/>
    <w:rsid w:val="00471556"/>
    <w:rsid w:val="00471979"/>
    <w:rsid w:val="00471C26"/>
    <w:rsid w:val="00472407"/>
    <w:rsid w:val="00473157"/>
    <w:rsid w:val="00473949"/>
    <w:rsid w:val="00473B17"/>
    <w:rsid w:val="00473B5E"/>
    <w:rsid w:val="00473D1C"/>
    <w:rsid w:val="00474179"/>
    <w:rsid w:val="00474A7B"/>
    <w:rsid w:val="00474ADA"/>
    <w:rsid w:val="00474DC2"/>
    <w:rsid w:val="00474ED3"/>
    <w:rsid w:val="00474FC4"/>
    <w:rsid w:val="0047500C"/>
    <w:rsid w:val="00475DFA"/>
    <w:rsid w:val="004769CA"/>
    <w:rsid w:val="00476D84"/>
    <w:rsid w:val="00476E73"/>
    <w:rsid w:val="00477528"/>
    <w:rsid w:val="004777F1"/>
    <w:rsid w:val="00477A8C"/>
    <w:rsid w:val="004808C2"/>
    <w:rsid w:val="00480B3D"/>
    <w:rsid w:val="00481190"/>
    <w:rsid w:val="004813F0"/>
    <w:rsid w:val="0048143A"/>
    <w:rsid w:val="004818C8"/>
    <w:rsid w:val="00481A3D"/>
    <w:rsid w:val="00481AC8"/>
    <w:rsid w:val="00481C86"/>
    <w:rsid w:val="00481D21"/>
    <w:rsid w:val="004832AD"/>
    <w:rsid w:val="00483F7A"/>
    <w:rsid w:val="00484399"/>
    <w:rsid w:val="00485C1B"/>
    <w:rsid w:val="00485F4C"/>
    <w:rsid w:val="00486056"/>
    <w:rsid w:val="0048658B"/>
    <w:rsid w:val="0048705A"/>
    <w:rsid w:val="0049000C"/>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5F59"/>
    <w:rsid w:val="004965C8"/>
    <w:rsid w:val="00496C9E"/>
    <w:rsid w:val="00496FD0"/>
    <w:rsid w:val="00497375"/>
    <w:rsid w:val="00497A8F"/>
    <w:rsid w:val="004A0294"/>
    <w:rsid w:val="004A05DB"/>
    <w:rsid w:val="004A1471"/>
    <w:rsid w:val="004A1602"/>
    <w:rsid w:val="004A1C80"/>
    <w:rsid w:val="004A1CBA"/>
    <w:rsid w:val="004A39EE"/>
    <w:rsid w:val="004A3A45"/>
    <w:rsid w:val="004A4097"/>
    <w:rsid w:val="004A40EB"/>
    <w:rsid w:val="004A431E"/>
    <w:rsid w:val="004A43C0"/>
    <w:rsid w:val="004A47D8"/>
    <w:rsid w:val="004A5137"/>
    <w:rsid w:val="004A6EBD"/>
    <w:rsid w:val="004A76B7"/>
    <w:rsid w:val="004A771E"/>
    <w:rsid w:val="004A7EAD"/>
    <w:rsid w:val="004B0690"/>
    <w:rsid w:val="004B162A"/>
    <w:rsid w:val="004B1B11"/>
    <w:rsid w:val="004B1B5A"/>
    <w:rsid w:val="004B1F64"/>
    <w:rsid w:val="004B1FDA"/>
    <w:rsid w:val="004B2914"/>
    <w:rsid w:val="004B298B"/>
    <w:rsid w:val="004B2D53"/>
    <w:rsid w:val="004B2EDB"/>
    <w:rsid w:val="004B384C"/>
    <w:rsid w:val="004B3C62"/>
    <w:rsid w:val="004B436F"/>
    <w:rsid w:val="004B4630"/>
    <w:rsid w:val="004B493A"/>
    <w:rsid w:val="004B5193"/>
    <w:rsid w:val="004B5A2E"/>
    <w:rsid w:val="004B6293"/>
    <w:rsid w:val="004B6A74"/>
    <w:rsid w:val="004B7AAF"/>
    <w:rsid w:val="004B7D4E"/>
    <w:rsid w:val="004C12AF"/>
    <w:rsid w:val="004C1A27"/>
    <w:rsid w:val="004C2F6D"/>
    <w:rsid w:val="004C32EF"/>
    <w:rsid w:val="004C3935"/>
    <w:rsid w:val="004C3B0D"/>
    <w:rsid w:val="004C3DD2"/>
    <w:rsid w:val="004C487F"/>
    <w:rsid w:val="004C49D2"/>
    <w:rsid w:val="004C56CB"/>
    <w:rsid w:val="004C6493"/>
    <w:rsid w:val="004C7A89"/>
    <w:rsid w:val="004C7F31"/>
    <w:rsid w:val="004D0897"/>
    <w:rsid w:val="004D0BA5"/>
    <w:rsid w:val="004D16E0"/>
    <w:rsid w:val="004D21FC"/>
    <w:rsid w:val="004D2396"/>
    <w:rsid w:val="004D2496"/>
    <w:rsid w:val="004D266D"/>
    <w:rsid w:val="004D2B93"/>
    <w:rsid w:val="004D343D"/>
    <w:rsid w:val="004D4359"/>
    <w:rsid w:val="004D44E1"/>
    <w:rsid w:val="004D5162"/>
    <w:rsid w:val="004D56A4"/>
    <w:rsid w:val="004D6671"/>
    <w:rsid w:val="004D72EC"/>
    <w:rsid w:val="004D7367"/>
    <w:rsid w:val="004D75AE"/>
    <w:rsid w:val="004D789A"/>
    <w:rsid w:val="004D7AF8"/>
    <w:rsid w:val="004E080F"/>
    <w:rsid w:val="004E0C63"/>
    <w:rsid w:val="004E1730"/>
    <w:rsid w:val="004E1732"/>
    <w:rsid w:val="004E190C"/>
    <w:rsid w:val="004E1F43"/>
    <w:rsid w:val="004E377D"/>
    <w:rsid w:val="004E3C06"/>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C0B"/>
    <w:rsid w:val="004E7F11"/>
    <w:rsid w:val="004F0125"/>
    <w:rsid w:val="004F042D"/>
    <w:rsid w:val="004F0CC1"/>
    <w:rsid w:val="004F1510"/>
    <w:rsid w:val="004F180A"/>
    <w:rsid w:val="004F211C"/>
    <w:rsid w:val="004F27B9"/>
    <w:rsid w:val="004F2C15"/>
    <w:rsid w:val="004F2FBC"/>
    <w:rsid w:val="004F389F"/>
    <w:rsid w:val="004F38FA"/>
    <w:rsid w:val="004F3B9A"/>
    <w:rsid w:val="004F4177"/>
    <w:rsid w:val="004F4481"/>
    <w:rsid w:val="004F4674"/>
    <w:rsid w:val="004F4A00"/>
    <w:rsid w:val="004F4A34"/>
    <w:rsid w:val="004F4ACF"/>
    <w:rsid w:val="004F4F5C"/>
    <w:rsid w:val="004F589F"/>
    <w:rsid w:val="004F5959"/>
    <w:rsid w:val="004F6562"/>
    <w:rsid w:val="004F6CBB"/>
    <w:rsid w:val="005001CE"/>
    <w:rsid w:val="00500538"/>
    <w:rsid w:val="005005E9"/>
    <w:rsid w:val="00500BC6"/>
    <w:rsid w:val="00500C31"/>
    <w:rsid w:val="00500DDF"/>
    <w:rsid w:val="005011EA"/>
    <w:rsid w:val="005014FD"/>
    <w:rsid w:val="00501725"/>
    <w:rsid w:val="005018A7"/>
    <w:rsid w:val="00501AFA"/>
    <w:rsid w:val="00504425"/>
    <w:rsid w:val="005045F4"/>
    <w:rsid w:val="00504A63"/>
    <w:rsid w:val="00505103"/>
    <w:rsid w:val="005051BD"/>
    <w:rsid w:val="00506962"/>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3227D"/>
    <w:rsid w:val="005330F5"/>
    <w:rsid w:val="00533943"/>
    <w:rsid w:val="0053404B"/>
    <w:rsid w:val="00534FE1"/>
    <w:rsid w:val="00535289"/>
    <w:rsid w:val="005354ED"/>
    <w:rsid w:val="005358E3"/>
    <w:rsid w:val="00535DE6"/>
    <w:rsid w:val="00535FFC"/>
    <w:rsid w:val="00536129"/>
    <w:rsid w:val="00536194"/>
    <w:rsid w:val="005373EA"/>
    <w:rsid w:val="005375E6"/>
    <w:rsid w:val="005400CB"/>
    <w:rsid w:val="005402CB"/>
    <w:rsid w:val="00540826"/>
    <w:rsid w:val="00540C8C"/>
    <w:rsid w:val="00540D77"/>
    <w:rsid w:val="0054113F"/>
    <w:rsid w:val="005411A3"/>
    <w:rsid w:val="00541F86"/>
    <w:rsid w:val="00542E59"/>
    <w:rsid w:val="00543077"/>
    <w:rsid w:val="00543122"/>
    <w:rsid w:val="00543849"/>
    <w:rsid w:val="0054450E"/>
    <w:rsid w:val="00544D47"/>
    <w:rsid w:val="00545DB5"/>
    <w:rsid w:val="005461FC"/>
    <w:rsid w:val="00546CA0"/>
    <w:rsid w:val="00546D7C"/>
    <w:rsid w:val="00546F61"/>
    <w:rsid w:val="00546FDD"/>
    <w:rsid w:val="00547458"/>
    <w:rsid w:val="00547672"/>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758"/>
    <w:rsid w:val="00554A7B"/>
    <w:rsid w:val="00554B42"/>
    <w:rsid w:val="00555180"/>
    <w:rsid w:val="005554AF"/>
    <w:rsid w:val="00556B01"/>
    <w:rsid w:val="00560DFF"/>
    <w:rsid w:val="0056171A"/>
    <w:rsid w:val="00561F02"/>
    <w:rsid w:val="00561F1C"/>
    <w:rsid w:val="005626E6"/>
    <w:rsid w:val="00562EDC"/>
    <w:rsid w:val="0056311F"/>
    <w:rsid w:val="005634C2"/>
    <w:rsid w:val="0056391D"/>
    <w:rsid w:val="00563B92"/>
    <w:rsid w:val="0056418C"/>
    <w:rsid w:val="00564314"/>
    <w:rsid w:val="005646FA"/>
    <w:rsid w:val="00564F82"/>
    <w:rsid w:val="0056540E"/>
    <w:rsid w:val="00565975"/>
    <w:rsid w:val="00565DE2"/>
    <w:rsid w:val="00565F30"/>
    <w:rsid w:val="0056616C"/>
    <w:rsid w:val="005664E8"/>
    <w:rsid w:val="00566C1E"/>
    <w:rsid w:val="00567140"/>
    <w:rsid w:val="005677A6"/>
    <w:rsid w:val="00567E4B"/>
    <w:rsid w:val="0057047B"/>
    <w:rsid w:val="005704D9"/>
    <w:rsid w:val="00570867"/>
    <w:rsid w:val="00571A1D"/>
    <w:rsid w:val="00571F4E"/>
    <w:rsid w:val="005724E8"/>
    <w:rsid w:val="00572890"/>
    <w:rsid w:val="00572D20"/>
    <w:rsid w:val="005731B8"/>
    <w:rsid w:val="00573297"/>
    <w:rsid w:val="005734B2"/>
    <w:rsid w:val="00573A20"/>
    <w:rsid w:val="0057473B"/>
    <w:rsid w:val="005749A7"/>
    <w:rsid w:val="00574FD3"/>
    <w:rsid w:val="0057543B"/>
    <w:rsid w:val="0057553F"/>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F4"/>
    <w:rsid w:val="005842FE"/>
    <w:rsid w:val="00584793"/>
    <w:rsid w:val="00584E22"/>
    <w:rsid w:val="00585349"/>
    <w:rsid w:val="0058555D"/>
    <w:rsid w:val="005858D5"/>
    <w:rsid w:val="00585D05"/>
    <w:rsid w:val="00586C7A"/>
    <w:rsid w:val="005872DC"/>
    <w:rsid w:val="0058797C"/>
    <w:rsid w:val="00587DA3"/>
    <w:rsid w:val="00590121"/>
    <w:rsid w:val="0059020C"/>
    <w:rsid w:val="00590223"/>
    <w:rsid w:val="0059082F"/>
    <w:rsid w:val="005917D3"/>
    <w:rsid w:val="005920C7"/>
    <w:rsid w:val="0059218E"/>
    <w:rsid w:val="0059243F"/>
    <w:rsid w:val="005946D7"/>
    <w:rsid w:val="005952D1"/>
    <w:rsid w:val="0059563F"/>
    <w:rsid w:val="00595700"/>
    <w:rsid w:val="00595890"/>
    <w:rsid w:val="00595B2D"/>
    <w:rsid w:val="00595BE8"/>
    <w:rsid w:val="00595C56"/>
    <w:rsid w:val="00595C94"/>
    <w:rsid w:val="00595DB6"/>
    <w:rsid w:val="00596154"/>
    <w:rsid w:val="00596A2F"/>
    <w:rsid w:val="005A00DB"/>
    <w:rsid w:val="005A10AA"/>
    <w:rsid w:val="005A141C"/>
    <w:rsid w:val="005A1683"/>
    <w:rsid w:val="005A17D2"/>
    <w:rsid w:val="005A23F4"/>
    <w:rsid w:val="005A29D6"/>
    <w:rsid w:val="005A2BF3"/>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E0C"/>
    <w:rsid w:val="005B1585"/>
    <w:rsid w:val="005B18C4"/>
    <w:rsid w:val="005B1D30"/>
    <w:rsid w:val="005B22F3"/>
    <w:rsid w:val="005B2371"/>
    <w:rsid w:val="005B24BD"/>
    <w:rsid w:val="005B2F1E"/>
    <w:rsid w:val="005B53EC"/>
    <w:rsid w:val="005B72C7"/>
    <w:rsid w:val="005C0687"/>
    <w:rsid w:val="005C1109"/>
    <w:rsid w:val="005C1B43"/>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51C"/>
    <w:rsid w:val="005D5F6C"/>
    <w:rsid w:val="005D6236"/>
    <w:rsid w:val="005D62FA"/>
    <w:rsid w:val="005D648D"/>
    <w:rsid w:val="005D6A5B"/>
    <w:rsid w:val="005D730E"/>
    <w:rsid w:val="005D7971"/>
    <w:rsid w:val="005D7B17"/>
    <w:rsid w:val="005D7E16"/>
    <w:rsid w:val="005E0530"/>
    <w:rsid w:val="005E073C"/>
    <w:rsid w:val="005E0DAD"/>
    <w:rsid w:val="005E126D"/>
    <w:rsid w:val="005E163B"/>
    <w:rsid w:val="005E2DFA"/>
    <w:rsid w:val="005E2E61"/>
    <w:rsid w:val="005E3663"/>
    <w:rsid w:val="005E36FE"/>
    <w:rsid w:val="005E41E9"/>
    <w:rsid w:val="005E46E9"/>
    <w:rsid w:val="005E54A1"/>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251C"/>
    <w:rsid w:val="005F2590"/>
    <w:rsid w:val="005F2605"/>
    <w:rsid w:val="005F3E97"/>
    <w:rsid w:val="005F5A08"/>
    <w:rsid w:val="005F5A89"/>
    <w:rsid w:val="005F5D78"/>
    <w:rsid w:val="005F5ED6"/>
    <w:rsid w:val="005F6564"/>
    <w:rsid w:val="005F70B6"/>
    <w:rsid w:val="005F764F"/>
    <w:rsid w:val="005F78C1"/>
    <w:rsid w:val="0060013E"/>
    <w:rsid w:val="0060128B"/>
    <w:rsid w:val="00602D7F"/>
    <w:rsid w:val="00603038"/>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510"/>
    <w:rsid w:val="0061192E"/>
    <w:rsid w:val="00613223"/>
    <w:rsid w:val="00613848"/>
    <w:rsid w:val="00614722"/>
    <w:rsid w:val="00614F26"/>
    <w:rsid w:val="006153D8"/>
    <w:rsid w:val="0061586F"/>
    <w:rsid w:val="006158DF"/>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49E5"/>
    <w:rsid w:val="00624F55"/>
    <w:rsid w:val="0062547F"/>
    <w:rsid w:val="00625B73"/>
    <w:rsid w:val="006262AF"/>
    <w:rsid w:val="006263F0"/>
    <w:rsid w:val="006263F2"/>
    <w:rsid w:val="00627CB5"/>
    <w:rsid w:val="00630EF9"/>
    <w:rsid w:val="00631DA9"/>
    <w:rsid w:val="00631FAF"/>
    <w:rsid w:val="0063248E"/>
    <w:rsid w:val="00633216"/>
    <w:rsid w:val="006332B0"/>
    <w:rsid w:val="00633E76"/>
    <w:rsid w:val="00633E88"/>
    <w:rsid w:val="006341A4"/>
    <w:rsid w:val="006342DF"/>
    <w:rsid w:val="00634953"/>
    <w:rsid w:val="00634A72"/>
    <w:rsid w:val="00634F5A"/>
    <w:rsid w:val="006354A8"/>
    <w:rsid w:val="00636117"/>
    <w:rsid w:val="006361C1"/>
    <w:rsid w:val="0063691E"/>
    <w:rsid w:val="00636B67"/>
    <w:rsid w:val="0063704C"/>
    <w:rsid w:val="00637141"/>
    <w:rsid w:val="0064074A"/>
    <w:rsid w:val="00640782"/>
    <w:rsid w:val="00640A80"/>
    <w:rsid w:val="00640A8D"/>
    <w:rsid w:val="00640ABF"/>
    <w:rsid w:val="00640EC7"/>
    <w:rsid w:val="00641536"/>
    <w:rsid w:val="00641AB5"/>
    <w:rsid w:val="00642149"/>
    <w:rsid w:val="00642364"/>
    <w:rsid w:val="00642EA5"/>
    <w:rsid w:val="006430AA"/>
    <w:rsid w:val="006435E7"/>
    <w:rsid w:val="00643840"/>
    <w:rsid w:val="00644373"/>
    <w:rsid w:val="00644B51"/>
    <w:rsid w:val="00644C12"/>
    <w:rsid w:val="00644D26"/>
    <w:rsid w:val="006451B6"/>
    <w:rsid w:val="0064799D"/>
    <w:rsid w:val="00647EFA"/>
    <w:rsid w:val="006501FC"/>
    <w:rsid w:val="0065109E"/>
    <w:rsid w:val="0065180B"/>
    <w:rsid w:val="006519E3"/>
    <w:rsid w:val="00651CE1"/>
    <w:rsid w:val="00652083"/>
    <w:rsid w:val="0065255A"/>
    <w:rsid w:val="00652719"/>
    <w:rsid w:val="0065290E"/>
    <w:rsid w:val="0065302D"/>
    <w:rsid w:val="00653306"/>
    <w:rsid w:val="006534E7"/>
    <w:rsid w:val="00653F1A"/>
    <w:rsid w:val="00653F1B"/>
    <w:rsid w:val="00654076"/>
    <w:rsid w:val="00655FA1"/>
    <w:rsid w:val="00655FF3"/>
    <w:rsid w:val="006562BB"/>
    <w:rsid w:val="00656748"/>
    <w:rsid w:val="006569CE"/>
    <w:rsid w:val="006574D0"/>
    <w:rsid w:val="00657513"/>
    <w:rsid w:val="006575F3"/>
    <w:rsid w:val="0065793B"/>
    <w:rsid w:val="00660151"/>
    <w:rsid w:val="00661263"/>
    <w:rsid w:val="00661848"/>
    <w:rsid w:val="00661C17"/>
    <w:rsid w:val="00661DE9"/>
    <w:rsid w:val="00662349"/>
    <w:rsid w:val="00662435"/>
    <w:rsid w:val="00662A81"/>
    <w:rsid w:val="00663537"/>
    <w:rsid w:val="00663923"/>
    <w:rsid w:val="00663BC4"/>
    <w:rsid w:val="00664161"/>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2C6"/>
    <w:rsid w:val="00673E79"/>
    <w:rsid w:val="0067542D"/>
    <w:rsid w:val="00675C81"/>
    <w:rsid w:val="00676ACB"/>
    <w:rsid w:val="00677093"/>
    <w:rsid w:val="00677A40"/>
    <w:rsid w:val="006800F5"/>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90186"/>
    <w:rsid w:val="0069020D"/>
    <w:rsid w:val="0069033E"/>
    <w:rsid w:val="0069145E"/>
    <w:rsid w:val="00691503"/>
    <w:rsid w:val="0069180C"/>
    <w:rsid w:val="00691DEA"/>
    <w:rsid w:val="0069240D"/>
    <w:rsid w:val="00692863"/>
    <w:rsid w:val="00692D1B"/>
    <w:rsid w:val="006934AB"/>
    <w:rsid w:val="00693861"/>
    <w:rsid w:val="006939BE"/>
    <w:rsid w:val="006939F0"/>
    <w:rsid w:val="006943BA"/>
    <w:rsid w:val="0069568F"/>
    <w:rsid w:val="0069583C"/>
    <w:rsid w:val="00695DEC"/>
    <w:rsid w:val="006965F4"/>
    <w:rsid w:val="00696847"/>
    <w:rsid w:val="00696AC8"/>
    <w:rsid w:val="00696CC9"/>
    <w:rsid w:val="00696F34"/>
    <w:rsid w:val="00697705"/>
    <w:rsid w:val="00697777"/>
    <w:rsid w:val="006977BD"/>
    <w:rsid w:val="0069793F"/>
    <w:rsid w:val="006A002F"/>
    <w:rsid w:val="006A0937"/>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863"/>
    <w:rsid w:val="006B0BB3"/>
    <w:rsid w:val="006B1A6A"/>
    <w:rsid w:val="006B1E45"/>
    <w:rsid w:val="006B235A"/>
    <w:rsid w:val="006B253E"/>
    <w:rsid w:val="006B253F"/>
    <w:rsid w:val="006B26EA"/>
    <w:rsid w:val="006B29FE"/>
    <w:rsid w:val="006B2B21"/>
    <w:rsid w:val="006B359E"/>
    <w:rsid w:val="006B3D81"/>
    <w:rsid w:val="006B4240"/>
    <w:rsid w:val="006B4863"/>
    <w:rsid w:val="006B50F4"/>
    <w:rsid w:val="006B56E8"/>
    <w:rsid w:val="006B5948"/>
    <w:rsid w:val="006B5CD8"/>
    <w:rsid w:val="006B5E70"/>
    <w:rsid w:val="006B5ECC"/>
    <w:rsid w:val="006B6440"/>
    <w:rsid w:val="006B662A"/>
    <w:rsid w:val="006B6753"/>
    <w:rsid w:val="006B6B33"/>
    <w:rsid w:val="006B7453"/>
    <w:rsid w:val="006C0223"/>
    <w:rsid w:val="006C055E"/>
    <w:rsid w:val="006C1210"/>
    <w:rsid w:val="006C1C47"/>
    <w:rsid w:val="006C2485"/>
    <w:rsid w:val="006C2768"/>
    <w:rsid w:val="006C39E2"/>
    <w:rsid w:val="006C44BA"/>
    <w:rsid w:val="006C4537"/>
    <w:rsid w:val="006C4A99"/>
    <w:rsid w:val="006C5AED"/>
    <w:rsid w:val="006C5B68"/>
    <w:rsid w:val="006C5F55"/>
    <w:rsid w:val="006C69DE"/>
    <w:rsid w:val="006C7852"/>
    <w:rsid w:val="006C7858"/>
    <w:rsid w:val="006C79D0"/>
    <w:rsid w:val="006D06E4"/>
    <w:rsid w:val="006D0738"/>
    <w:rsid w:val="006D0A13"/>
    <w:rsid w:val="006D0BA8"/>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108"/>
    <w:rsid w:val="006D67E4"/>
    <w:rsid w:val="006D6F09"/>
    <w:rsid w:val="006D72BA"/>
    <w:rsid w:val="006D73AA"/>
    <w:rsid w:val="006E0F03"/>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1F8"/>
    <w:rsid w:val="006F65D3"/>
    <w:rsid w:val="006F6EE3"/>
    <w:rsid w:val="006F7AFC"/>
    <w:rsid w:val="006F7C9A"/>
    <w:rsid w:val="007001CF"/>
    <w:rsid w:val="007003C8"/>
    <w:rsid w:val="0070049E"/>
    <w:rsid w:val="007005B3"/>
    <w:rsid w:val="00700D3C"/>
    <w:rsid w:val="0070122A"/>
    <w:rsid w:val="007014B6"/>
    <w:rsid w:val="00701AFB"/>
    <w:rsid w:val="00701C8A"/>
    <w:rsid w:val="00702599"/>
    <w:rsid w:val="007028F7"/>
    <w:rsid w:val="00702F74"/>
    <w:rsid w:val="00703244"/>
    <w:rsid w:val="007033EA"/>
    <w:rsid w:val="00703AEF"/>
    <w:rsid w:val="00703F34"/>
    <w:rsid w:val="00704E59"/>
    <w:rsid w:val="007055EE"/>
    <w:rsid w:val="00706737"/>
    <w:rsid w:val="00706872"/>
    <w:rsid w:val="00706C04"/>
    <w:rsid w:val="00706FFB"/>
    <w:rsid w:val="00707313"/>
    <w:rsid w:val="0070796C"/>
    <w:rsid w:val="00707E75"/>
    <w:rsid w:val="00707EEA"/>
    <w:rsid w:val="00710D96"/>
    <w:rsid w:val="00710F68"/>
    <w:rsid w:val="00711274"/>
    <w:rsid w:val="00711599"/>
    <w:rsid w:val="00711895"/>
    <w:rsid w:val="00712127"/>
    <w:rsid w:val="007127F9"/>
    <w:rsid w:val="00713285"/>
    <w:rsid w:val="007133ED"/>
    <w:rsid w:val="00714026"/>
    <w:rsid w:val="007144B7"/>
    <w:rsid w:val="0071468C"/>
    <w:rsid w:val="007147CA"/>
    <w:rsid w:val="007151BB"/>
    <w:rsid w:val="00715C77"/>
    <w:rsid w:val="00716FA7"/>
    <w:rsid w:val="0071784C"/>
    <w:rsid w:val="00717E5D"/>
    <w:rsid w:val="00717FAA"/>
    <w:rsid w:val="0072062C"/>
    <w:rsid w:val="007208AB"/>
    <w:rsid w:val="007213E2"/>
    <w:rsid w:val="007214E0"/>
    <w:rsid w:val="00721B83"/>
    <w:rsid w:val="00721BEE"/>
    <w:rsid w:val="00722044"/>
    <w:rsid w:val="007228CE"/>
    <w:rsid w:val="00722CCC"/>
    <w:rsid w:val="00722FCB"/>
    <w:rsid w:val="00723FE4"/>
    <w:rsid w:val="00724A39"/>
    <w:rsid w:val="0072605C"/>
    <w:rsid w:val="0072683F"/>
    <w:rsid w:val="00726AAF"/>
    <w:rsid w:val="0072767F"/>
    <w:rsid w:val="00730D28"/>
    <w:rsid w:val="00731059"/>
    <w:rsid w:val="00731C25"/>
    <w:rsid w:val="007329AA"/>
    <w:rsid w:val="00732B4D"/>
    <w:rsid w:val="00732FD5"/>
    <w:rsid w:val="007330BA"/>
    <w:rsid w:val="0073334C"/>
    <w:rsid w:val="007338CF"/>
    <w:rsid w:val="00734C99"/>
    <w:rsid w:val="0073526E"/>
    <w:rsid w:val="007366FA"/>
    <w:rsid w:val="00736768"/>
    <w:rsid w:val="0073699E"/>
    <w:rsid w:val="007377C1"/>
    <w:rsid w:val="00740240"/>
    <w:rsid w:val="0074034F"/>
    <w:rsid w:val="00741181"/>
    <w:rsid w:val="00741316"/>
    <w:rsid w:val="00741454"/>
    <w:rsid w:val="007414A9"/>
    <w:rsid w:val="00742055"/>
    <w:rsid w:val="00742F00"/>
    <w:rsid w:val="007433F9"/>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3163"/>
    <w:rsid w:val="007560CF"/>
    <w:rsid w:val="0075639E"/>
    <w:rsid w:val="00757291"/>
    <w:rsid w:val="00757C3B"/>
    <w:rsid w:val="0076024F"/>
    <w:rsid w:val="007612DB"/>
    <w:rsid w:val="007617E9"/>
    <w:rsid w:val="00762954"/>
    <w:rsid w:val="007633D2"/>
    <w:rsid w:val="00763A18"/>
    <w:rsid w:val="0076417D"/>
    <w:rsid w:val="007647F9"/>
    <w:rsid w:val="00764BF8"/>
    <w:rsid w:val="00764C0B"/>
    <w:rsid w:val="00765A93"/>
    <w:rsid w:val="00766280"/>
    <w:rsid w:val="00766DA0"/>
    <w:rsid w:val="007675A4"/>
    <w:rsid w:val="00767B0D"/>
    <w:rsid w:val="00770C9D"/>
    <w:rsid w:val="00770E89"/>
    <w:rsid w:val="007712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436"/>
    <w:rsid w:val="00793577"/>
    <w:rsid w:val="00793BD8"/>
    <w:rsid w:val="00793D90"/>
    <w:rsid w:val="00793E7A"/>
    <w:rsid w:val="0079549D"/>
    <w:rsid w:val="00795D4C"/>
    <w:rsid w:val="00796ACA"/>
    <w:rsid w:val="00796B39"/>
    <w:rsid w:val="007974DE"/>
    <w:rsid w:val="00797910"/>
    <w:rsid w:val="007A04D7"/>
    <w:rsid w:val="007A0EB3"/>
    <w:rsid w:val="007A20B9"/>
    <w:rsid w:val="007A2B27"/>
    <w:rsid w:val="007A3212"/>
    <w:rsid w:val="007A40BD"/>
    <w:rsid w:val="007A4EC2"/>
    <w:rsid w:val="007A54EB"/>
    <w:rsid w:val="007A5BF1"/>
    <w:rsid w:val="007A5D6C"/>
    <w:rsid w:val="007A74ED"/>
    <w:rsid w:val="007A76C0"/>
    <w:rsid w:val="007A7F63"/>
    <w:rsid w:val="007B0D75"/>
    <w:rsid w:val="007B0EB5"/>
    <w:rsid w:val="007B143C"/>
    <w:rsid w:val="007B150D"/>
    <w:rsid w:val="007B1586"/>
    <w:rsid w:val="007B1F8A"/>
    <w:rsid w:val="007B26A9"/>
    <w:rsid w:val="007B27DB"/>
    <w:rsid w:val="007B2A89"/>
    <w:rsid w:val="007B39B0"/>
    <w:rsid w:val="007B50E2"/>
    <w:rsid w:val="007B5436"/>
    <w:rsid w:val="007B5B71"/>
    <w:rsid w:val="007B5F0B"/>
    <w:rsid w:val="007B7176"/>
    <w:rsid w:val="007B7B01"/>
    <w:rsid w:val="007C08E1"/>
    <w:rsid w:val="007C108F"/>
    <w:rsid w:val="007C194F"/>
    <w:rsid w:val="007C1AE0"/>
    <w:rsid w:val="007C36C6"/>
    <w:rsid w:val="007C377B"/>
    <w:rsid w:val="007C39BB"/>
    <w:rsid w:val="007C4CC3"/>
    <w:rsid w:val="007C4D81"/>
    <w:rsid w:val="007C4F69"/>
    <w:rsid w:val="007C51E0"/>
    <w:rsid w:val="007C5783"/>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600"/>
    <w:rsid w:val="007D5A73"/>
    <w:rsid w:val="007D5C29"/>
    <w:rsid w:val="007D5ED5"/>
    <w:rsid w:val="007D5FF6"/>
    <w:rsid w:val="007D63A0"/>
    <w:rsid w:val="007D63B1"/>
    <w:rsid w:val="007D6CD5"/>
    <w:rsid w:val="007D70CA"/>
    <w:rsid w:val="007D7113"/>
    <w:rsid w:val="007D7656"/>
    <w:rsid w:val="007E0897"/>
    <w:rsid w:val="007E15D6"/>
    <w:rsid w:val="007E1778"/>
    <w:rsid w:val="007E177F"/>
    <w:rsid w:val="007E20C0"/>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1D3"/>
    <w:rsid w:val="007F33C5"/>
    <w:rsid w:val="007F3FC6"/>
    <w:rsid w:val="007F47BF"/>
    <w:rsid w:val="007F5D51"/>
    <w:rsid w:val="007F69DD"/>
    <w:rsid w:val="007F71DE"/>
    <w:rsid w:val="007F7EBD"/>
    <w:rsid w:val="008004D0"/>
    <w:rsid w:val="00800560"/>
    <w:rsid w:val="00800684"/>
    <w:rsid w:val="0080158A"/>
    <w:rsid w:val="008019D0"/>
    <w:rsid w:val="00801CBE"/>
    <w:rsid w:val="00802DE6"/>
    <w:rsid w:val="00803CF2"/>
    <w:rsid w:val="00803FFE"/>
    <w:rsid w:val="00804920"/>
    <w:rsid w:val="00804B3F"/>
    <w:rsid w:val="00805685"/>
    <w:rsid w:val="00805743"/>
    <w:rsid w:val="0080590E"/>
    <w:rsid w:val="00806E7D"/>
    <w:rsid w:val="00807C66"/>
    <w:rsid w:val="00810171"/>
    <w:rsid w:val="008101CA"/>
    <w:rsid w:val="00810C32"/>
    <w:rsid w:val="00810ED1"/>
    <w:rsid w:val="00811205"/>
    <w:rsid w:val="008116D9"/>
    <w:rsid w:val="008119BD"/>
    <w:rsid w:val="00812459"/>
    <w:rsid w:val="008129AD"/>
    <w:rsid w:val="008137E6"/>
    <w:rsid w:val="00813922"/>
    <w:rsid w:val="00814536"/>
    <w:rsid w:val="0081464C"/>
    <w:rsid w:val="00814B4C"/>
    <w:rsid w:val="00814B89"/>
    <w:rsid w:val="00814D8A"/>
    <w:rsid w:val="00815427"/>
    <w:rsid w:val="008155EC"/>
    <w:rsid w:val="00815CFD"/>
    <w:rsid w:val="00816099"/>
    <w:rsid w:val="00816BD1"/>
    <w:rsid w:val="008177B7"/>
    <w:rsid w:val="008178F4"/>
    <w:rsid w:val="00817B3E"/>
    <w:rsid w:val="00817D18"/>
    <w:rsid w:val="00820491"/>
    <w:rsid w:val="008208FF"/>
    <w:rsid w:val="00820B57"/>
    <w:rsid w:val="00821558"/>
    <w:rsid w:val="008217E1"/>
    <w:rsid w:val="00821866"/>
    <w:rsid w:val="008218F4"/>
    <w:rsid w:val="00821A94"/>
    <w:rsid w:val="00821C00"/>
    <w:rsid w:val="00821CC5"/>
    <w:rsid w:val="00822416"/>
    <w:rsid w:val="008225A7"/>
    <w:rsid w:val="00822648"/>
    <w:rsid w:val="0082266F"/>
    <w:rsid w:val="008228F9"/>
    <w:rsid w:val="008236D6"/>
    <w:rsid w:val="00823A0E"/>
    <w:rsid w:val="00823D82"/>
    <w:rsid w:val="00824E42"/>
    <w:rsid w:val="00825087"/>
    <w:rsid w:val="008258FA"/>
    <w:rsid w:val="00825C08"/>
    <w:rsid w:val="00826868"/>
    <w:rsid w:val="00826A60"/>
    <w:rsid w:val="0082714D"/>
    <w:rsid w:val="00831562"/>
    <w:rsid w:val="0083191B"/>
    <w:rsid w:val="00831B53"/>
    <w:rsid w:val="00831C72"/>
    <w:rsid w:val="00832407"/>
    <w:rsid w:val="00832746"/>
    <w:rsid w:val="00832AA0"/>
    <w:rsid w:val="0083316B"/>
    <w:rsid w:val="00833530"/>
    <w:rsid w:val="00833A6F"/>
    <w:rsid w:val="00833E94"/>
    <w:rsid w:val="00833F5F"/>
    <w:rsid w:val="00833F87"/>
    <w:rsid w:val="008341D0"/>
    <w:rsid w:val="00834782"/>
    <w:rsid w:val="00834E44"/>
    <w:rsid w:val="00834E48"/>
    <w:rsid w:val="008353CA"/>
    <w:rsid w:val="008358B0"/>
    <w:rsid w:val="00835F0B"/>
    <w:rsid w:val="008365D3"/>
    <w:rsid w:val="0083666B"/>
    <w:rsid w:val="00836E55"/>
    <w:rsid w:val="00837B54"/>
    <w:rsid w:val="008401CD"/>
    <w:rsid w:val="008407CC"/>
    <w:rsid w:val="008408AB"/>
    <w:rsid w:val="0084391F"/>
    <w:rsid w:val="0084442B"/>
    <w:rsid w:val="00844545"/>
    <w:rsid w:val="008448DF"/>
    <w:rsid w:val="00844914"/>
    <w:rsid w:val="0084499D"/>
    <w:rsid w:val="00844DD7"/>
    <w:rsid w:val="00845DB6"/>
    <w:rsid w:val="00845F5E"/>
    <w:rsid w:val="008460FE"/>
    <w:rsid w:val="00847C13"/>
    <w:rsid w:val="00850506"/>
    <w:rsid w:val="00850604"/>
    <w:rsid w:val="008508B5"/>
    <w:rsid w:val="0085119F"/>
    <w:rsid w:val="0085169C"/>
    <w:rsid w:val="0085192C"/>
    <w:rsid w:val="00851951"/>
    <w:rsid w:val="00851E95"/>
    <w:rsid w:val="00851EA1"/>
    <w:rsid w:val="008522AD"/>
    <w:rsid w:val="008526AE"/>
    <w:rsid w:val="0085275A"/>
    <w:rsid w:val="00852E9E"/>
    <w:rsid w:val="0085312A"/>
    <w:rsid w:val="0085435A"/>
    <w:rsid w:val="0085488B"/>
    <w:rsid w:val="00855518"/>
    <w:rsid w:val="00855666"/>
    <w:rsid w:val="00855C90"/>
    <w:rsid w:val="008568FF"/>
    <w:rsid w:val="00856EA3"/>
    <w:rsid w:val="00857119"/>
    <w:rsid w:val="0086044C"/>
    <w:rsid w:val="00860F31"/>
    <w:rsid w:val="008615D4"/>
    <w:rsid w:val="00861D12"/>
    <w:rsid w:val="00861F89"/>
    <w:rsid w:val="00862403"/>
    <w:rsid w:val="0086290B"/>
    <w:rsid w:val="0086291A"/>
    <w:rsid w:val="00864A21"/>
    <w:rsid w:val="00864F8C"/>
    <w:rsid w:val="00865832"/>
    <w:rsid w:val="00865F28"/>
    <w:rsid w:val="00866365"/>
    <w:rsid w:val="008666BE"/>
    <w:rsid w:val="008667B8"/>
    <w:rsid w:val="00866DE4"/>
    <w:rsid w:val="0086739F"/>
    <w:rsid w:val="008704E4"/>
    <w:rsid w:val="00870A26"/>
    <w:rsid w:val="00871515"/>
    <w:rsid w:val="00872DD8"/>
    <w:rsid w:val="008731F3"/>
    <w:rsid w:val="00873F02"/>
    <w:rsid w:val="008740D1"/>
    <w:rsid w:val="008741C3"/>
    <w:rsid w:val="00874349"/>
    <w:rsid w:val="008746BD"/>
    <w:rsid w:val="008749FA"/>
    <w:rsid w:val="00874BFE"/>
    <w:rsid w:val="0087562D"/>
    <w:rsid w:val="0087655E"/>
    <w:rsid w:val="008778A1"/>
    <w:rsid w:val="00877B74"/>
    <w:rsid w:val="00880256"/>
    <w:rsid w:val="00880452"/>
    <w:rsid w:val="00880DE1"/>
    <w:rsid w:val="008814E8"/>
    <w:rsid w:val="008817A1"/>
    <w:rsid w:val="00882273"/>
    <w:rsid w:val="00882907"/>
    <w:rsid w:val="00882D19"/>
    <w:rsid w:val="008831FC"/>
    <w:rsid w:val="0088323D"/>
    <w:rsid w:val="00884D0E"/>
    <w:rsid w:val="00884D64"/>
    <w:rsid w:val="008855C9"/>
    <w:rsid w:val="00885C57"/>
    <w:rsid w:val="00886028"/>
    <w:rsid w:val="0088637D"/>
    <w:rsid w:val="00886441"/>
    <w:rsid w:val="00886CE5"/>
    <w:rsid w:val="00887638"/>
    <w:rsid w:val="008876D3"/>
    <w:rsid w:val="00887D5B"/>
    <w:rsid w:val="008910FF"/>
    <w:rsid w:val="008913A8"/>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25F"/>
    <w:rsid w:val="008A4C15"/>
    <w:rsid w:val="008A50EA"/>
    <w:rsid w:val="008A5137"/>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8B2"/>
    <w:rsid w:val="008B5AC7"/>
    <w:rsid w:val="008B5BB1"/>
    <w:rsid w:val="008B6FD1"/>
    <w:rsid w:val="008B71C2"/>
    <w:rsid w:val="008B7BA1"/>
    <w:rsid w:val="008C029A"/>
    <w:rsid w:val="008C0900"/>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A11"/>
    <w:rsid w:val="008D0CBA"/>
    <w:rsid w:val="008D277A"/>
    <w:rsid w:val="008D3363"/>
    <w:rsid w:val="008D374A"/>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61"/>
    <w:rsid w:val="008E109D"/>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7E"/>
    <w:rsid w:val="008F059D"/>
    <w:rsid w:val="008F0F98"/>
    <w:rsid w:val="008F18A1"/>
    <w:rsid w:val="008F1FCD"/>
    <w:rsid w:val="008F228F"/>
    <w:rsid w:val="008F2566"/>
    <w:rsid w:val="008F2D6A"/>
    <w:rsid w:val="008F3C71"/>
    <w:rsid w:val="008F4189"/>
    <w:rsid w:val="008F450A"/>
    <w:rsid w:val="008F65FE"/>
    <w:rsid w:val="008F6BAB"/>
    <w:rsid w:val="008F761F"/>
    <w:rsid w:val="008F774B"/>
    <w:rsid w:val="008F77FE"/>
    <w:rsid w:val="009005A1"/>
    <w:rsid w:val="009009BB"/>
    <w:rsid w:val="00901A2E"/>
    <w:rsid w:val="00901AB0"/>
    <w:rsid w:val="0090205B"/>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81C"/>
    <w:rsid w:val="00915968"/>
    <w:rsid w:val="009162C7"/>
    <w:rsid w:val="009162F4"/>
    <w:rsid w:val="00916884"/>
    <w:rsid w:val="0091707B"/>
    <w:rsid w:val="00917518"/>
    <w:rsid w:val="009178F6"/>
    <w:rsid w:val="00917FC0"/>
    <w:rsid w:val="00920762"/>
    <w:rsid w:val="00920A69"/>
    <w:rsid w:val="00921E76"/>
    <w:rsid w:val="00923299"/>
    <w:rsid w:val="009240AF"/>
    <w:rsid w:val="00924488"/>
    <w:rsid w:val="00924B36"/>
    <w:rsid w:val="00925904"/>
    <w:rsid w:val="00925A7D"/>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42A"/>
    <w:rsid w:val="0093454A"/>
    <w:rsid w:val="0093465B"/>
    <w:rsid w:val="009347B1"/>
    <w:rsid w:val="00934893"/>
    <w:rsid w:val="0093496C"/>
    <w:rsid w:val="009353F3"/>
    <w:rsid w:val="0093580E"/>
    <w:rsid w:val="00935D9C"/>
    <w:rsid w:val="00935DDE"/>
    <w:rsid w:val="009361F8"/>
    <w:rsid w:val="00936AF2"/>
    <w:rsid w:val="00937E2A"/>
    <w:rsid w:val="009402C1"/>
    <w:rsid w:val="00940743"/>
    <w:rsid w:val="00941116"/>
    <w:rsid w:val="00941684"/>
    <w:rsid w:val="0094181A"/>
    <w:rsid w:val="00941B12"/>
    <w:rsid w:val="00942034"/>
    <w:rsid w:val="00942124"/>
    <w:rsid w:val="0094240A"/>
    <w:rsid w:val="00942CAB"/>
    <w:rsid w:val="00944C1B"/>
    <w:rsid w:val="00944C59"/>
    <w:rsid w:val="00945B44"/>
    <w:rsid w:val="00945CDA"/>
    <w:rsid w:val="00946FA2"/>
    <w:rsid w:val="0094704A"/>
    <w:rsid w:val="0094760F"/>
    <w:rsid w:val="009476CE"/>
    <w:rsid w:val="00947715"/>
    <w:rsid w:val="00947B10"/>
    <w:rsid w:val="00947FF2"/>
    <w:rsid w:val="0095090B"/>
    <w:rsid w:val="009509C3"/>
    <w:rsid w:val="009509FF"/>
    <w:rsid w:val="00950E5E"/>
    <w:rsid w:val="00951739"/>
    <w:rsid w:val="00951A2D"/>
    <w:rsid w:val="00951B06"/>
    <w:rsid w:val="009526ED"/>
    <w:rsid w:val="009529EC"/>
    <w:rsid w:val="00952A99"/>
    <w:rsid w:val="009538BA"/>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FBD"/>
    <w:rsid w:val="00962117"/>
    <w:rsid w:val="00962403"/>
    <w:rsid w:val="00962821"/>
    <w:rsid w:val="00962CB3"/>
    <w:rsid w:val="009637D4"/>
    <w:rsid w:val="00963A85"/>
    <w:rsid w:val="00963DD2"/>
    <w:rsid w:val="00964087"/>
    <w:rsid w:val="009647BA"/>
    <w:rsid w:val="00967445"/>
    <w:rsid w:val="00967517"/>
    <w:rsid w:val="0097107A"/>
    <w:rsid w:val="009717D9"/>
    <w:rsid w:val="00971DE9"/>
    <w:rsid w:val="00972996"/>
    <w:rsid w:val="00973012"/>
    <w:rsid w:val="009733D1"/>
    <w:rsid w:val="009733E9"/>
    <w:rsid w:val="00973637"/>
    <w:rsid w:val="00973BEE"/>
    <w:rsid w:val="00973BFD"/>
    <w:rsid w:val="00973D3D"/>
    <w:rsid w:val="00973EDC"/>
    <w:rsid w:val="00973FBE"/>
    <w:rsid w:val="009744B0"/>
    <w:rsid w:val="00974ED9"/>
    <w:rsid w:val="009754CF"/>
    <w:rsid w:val="009755B2"/>
    <w:rsid w:val="009763EB"/>
    <w:rsid w:val="00980380"/>
    <w:rsid w:val="009810F8"/>
    <w:rsid w:val="00981731"/>
    <w:rsid w:val="00981E2D"/>
    <w:rsid w:val="00981FF8"/>
    <w:rsid w:val="009828E7"/>
    <w:rsid w:val="00982BF4"/>
    <w:rsid w:val="00982C1B"/>
    <w:rsid w:val="00982CEC"/>
    <w:rsid w:val="0098307E"/>
    <w:rsid w:val="009839C1"/>
    <w:rsid w:val="00984429"/>
    <w:rsid w:val="00984CA3"/>
    <w:rsid w:val="00985274"/>
    <w:rsid w:val="009854B2"/>
    <w:rsid w:val="00985A38"/>
    <w:rsid w:val="009867E4"/>
    <w:rsid w:val="00986F48"/>
    <w:rsid w:val="00987E42"/>
    <w:rsid w:val="00990074"/>
    <w:rsid w:val="009905F1"/>
    <w:rsid w:val="009907E9"/>
    <w:rsid w:val="009911F7"/>
    <w:rsid w:val="00991F62"/>
    <w:rsid w:val="00992246"/>
    <w:rsid w:val="009923DC"/>
    <w:rsid w:val="009925AB"/>
    <w:rsid w:val="009937EF"/>
    <w:rsid w:val="00994217"/>
    <w:rsid w:val="00994860"/>
    <w:rsid w:val="00994A8B"/>
    <w:rsid w:val="00994E1D"/>
    <w:rsid w:val="00994E75"/>
    <w:rsid w:val="009954AB"/>
    <w:rsid w:val="00995A70"/>
    <w:rsid w:val="00995B4A"/>
    <w:rsid w:val="00996216"/>
    <w:rsid w:val="0099649A"/>
    <w:rsid w:val="0099759D"/>
    <w:rsid w:val="009975AA"/>
    <w:rsid w:val="00997872"/>
    <w:rsid w:val="00997FAE"/>
    <w:rsid w:val="009A0361"/>
    <w:rsid w:val="009A0B22"/>
    <w:rsid w:val="009A0B44"/>
    <w:rsid w:val="009A0CB4"/>
    <w:rsid w:val="009A105C"/>
    <w:rsid w:val="009A1C1D"/>
    <w:rsid w:val="009A2CC9"/>
    <w:rsid w:val="009A3942"/>
    <w:rsid w:val="009A3A2A"/>
    <w:rsid w:val="009A3A8D"/>
    <w:rsid w:val="009A42F3"/>
    <w:rsid w:val="009A4952"/>
    <w:rsid w:val="009A4C5C"/>
    <w:rsid w:val="009A635B"/>
    <w:rsid w:val="009A7086"/>
    <w:rsid w:val="009A7A8A"/>
    <w:rsid w:val="009B01C3"/>
    <w:rsid w:val="009B0E7C"/>
    <w:rsid w:val="009B1019"/>
    <w:rsid w:val="009B14DD"/>
    <w:rsid w:val="009B24CD"/>
    <w:rsid w:val="009B2709"/>
    <w:rsid w:val="009B2788"/>
    <w:rsid w:val="009B3137"/>
    <w:rsid w:val="009B3AC3"/>
    <w:rsid w:val="009B3CCF"/>
    <w:rsid w:val="009B42F5"/>
    <w:rsid w:val="009B4BDB"/>
    <w:rsid w:val="009B4E99"/>
    <w:rsid w:val="009B5C1E"/>
    <w:rsid w:val="009B5C6A"/>
    <w:rsid w:val="009B5EF9"/>
    <w:rsid w:val="009B6204"/>
    <w:rsid w:val="009B6CED"/>
    <w:rsid w:val="009B6FFD"/>
    <w:rsid w:val="009B71C3"/>
    <w:rsid w:val="009B74C1"/>
    <w:rsid w:val="009B7920"/>
    <w:rsid w:val="009B7B86"/>
    <w:rsid w:val="009B7C37"/>
    <w:rsid w:val="009B7E11"/>
    <w:rsid w:val="009C00BA"/>
    <w:rsid w:val="009C0300"/>
    <w:rsid w:val="009C0AF5"/>
    <w:rsid w:val="009C1157"/>
    <w:rsid w:val="009C1370"/>
    <w:rsid w:val="009C18EC"/>
    <w:rsid w:val="009C1EB8"/>
    <w:rsid w:val="009C1F09"/>
    <w:rsid w:val="009C236C"/>
    <w:rsid w:val="009C3741"/>
    <w:rsid w:val="009C377C"/>
    <w:rsid w:val="009C3A7C"/>
    <w:rsid w:val="009C3D6D"/>
    <w:rsid w:val="009C433C"/>
    <w:rsid w:val="009C4349"/>
    <w:rsid w:val="009C480A"/>
    <w:rsid w:val="009C4EE1"/>
    <w:rsid w:val="009C600A"/>
    <w:rsid w:val="009C6024"/>
    <w:rsid w:val="009C657C"/>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18B"/>
    <w:rsid w:val="009D4BC6"/>
    <w:rsid w:val="009D540F"/>
    <w:rsid w:val="009D5A40"/>
    <w:rsid w:val="009D5E37"/>
    <w:rsid w:val="009D60AF"/>
    <w:rsid w:val="009D67B7"/>
    <w:rsid w:val="009D6944"/>
    <w:rsid w:val="009D699E"/>
    <w:rsid w:val="009D6F6B"/>
    <w:rsid w:val="009D7F04"/>
    <w:rsid w:val="009D7F27"/>
    <w:rsid w:val="009E008B"/>
    <w:rsid w:val="009E05C0"/>
    <w:rsid w:val="009E063B"/>
    <w:rsid w:val="009E0A5D"/>
    <w:rsid w:val="009E1200"/>
    <w:rsid w:val="009E18F3"/>
    <w:rsid w:val="009E2547"/>
    <w:rsid w:val="009E2E38"/>
    <w:rsid w:val="009E3238"/>
    <w:rsid w:val="009E3823"/>
    <w:rsid w:val="009E4DFD"/>
    <w:rsid w:val="009E59CE"/>
    <w:rsid w:val="009E5C67"/>
    <w:rsid w:val="009E5E78"/>
    <w:rsid w:val="009E5FA7"/>
    <w:rsid w:val="009E6995"/>
    <w:rsid w:val="009E6C9B"/>
    <w:rsid w:val="009E737C"/>
    <w:rsid w:val="009E796A"/>
    <w:rsid w:val="009E7A13"/>
    <w:rsid w:val="009E7DFE"/>
    <w:rsid w:val="009F0090"/>
    <w:rsid w:val="009F0100"/>
    <w:rsid w:val="009F0158"/>
    <w:rsid w:val="009F07C9"/>
    <w:rsid w:val="009F1469"/>
    <w:rsid w:val="009F18BB"/>
    <w:rsid w:val="009F213F"/>
    <w:rsid w:val="009F2A2F"/>
    <w:rsid w:val="009F2E8A"/>
    <w:rsid w:val="009F325C"/>
    <w:rsid w:val="009F33BA"/>
    <w:rsid w:val="009F3AA4"/>
    <w:rsid w:val="009F3B54"/>
    <w:rsid w:val="009F3D05"/>
    <w:rsid w:val="009F4BEB"/>
    <w:rsid w:val="009F6212"/>
    <w:rsid w:val="009F6599"/>
    <w:rsid w:val="009F770D"/>
    <w:rsid w:val="009F7968"/>
    <w:rsid w:val="009F7C9A"/>
    <w:rsid w:val="009F7D72"/>
    <w:rsid w:val="00A004FA"/>
    <w:rsid w:val="00A01B89"/>
    <w:rsid w:val="00A027B7"/>
    <w:rsid w:val="00A02B41"/>
    <w:rsid w:val="00A03350"/>
    <w:rsid w:val="00A034BA"/>
    <w:rsid w:val="00A03945"/>
    <w:rsid w:val="00A04332"/>
    <w:rsid w:val="00A0441C"/>
    <w:rsid w:val="00A047B2"/>
    <w:rsid w:val="00A04B0C"/>
    <w:rsid w:val="00A0584E"/>
    <w:rsid w:val="00A05C72"/>
    <w:rsid w:val="00A060BD"/>
    <w:rsid w:val="00A062E8"/>
    <w:rsid w:val="00A06598"/>
    <w:rsid w:val="00A06789"/>
    <w:rsid w:val="00A069D4"/>
    <w:rsid w:val="00A06B2A"/>
    <w:rsid w:val="00A07820"/>
    <w:rsid w:val="00A07DF0"/>
    <w:rsid w:val="00A07F36"/>
    <w:rsid w:val="00A10E6A"/>
    <w:rsid w:val="00A11207"/>
    <w:rsid w:val="00A11EB9"/>
    <w:rsid w:val="00A11F99"/>
    <w:rsid w:val="00A122E3"/>
    <w:rsid w:val="00A1288A"/>
    <w:rsid w:val="00A12BD2"/>
    <w:rsid w:val="00A12CD6"/>
    <w:rsid w:val="00A13CE1"/>
    <w:rsid w:val="00A144CD"/>
    <w:rsid w:val="00A14631"/>
    <w:rsid w:val="00A1484A"/>
    <w:rsid w:val="00A14AD7"/>
    <w:rsid w:val="00A15875"/>
    <w:rsid w:val="00A15AEE"/>
    <w:rsid w:val="00A15B8D"/>
    <w:rsid w:val="00A15DBD"/>
    <w:rsid w:val="00A15F11"/>
    <w:rsid w:val="00A160A5"/>
    <w:rsid w:val="00A160D2"/>
    <w:rsid w:val="00A16EFA"/>
    <w:rsid w:val="00A17088"/>
    <w:rsid w:val="00A17B3C"/>
    <w:rsid w:val="00A17BCF"/>
    <w:rsid w:val="00A201AD"/>
    <w:rsid w:val="00A203D7"/>
    <w:rsid w:val="00A20521"/>
    <w:rsid w:val="00A20C04"/>
    <w:rsid w:val="00A20EE9"/>
    <w:rsid w:val="00A2194C"/>
    <w:rsid w:val="00A21ACB"/>
    <w:rsid w:val="00A23D3F"/>
    <w:rsid w:val="00A24219"/>
    <w:rsid w:val="00A24F5A"/>
    <w:rsid w:val="00A254EA"/>
    <w:rsid w:val="00A26207"/>
    <w:rsid w:val="00A26380"/>
    <w:rsid w:val="00A267AA"/>
    <w:rsid w:val="00A269C3"/>
    <w:rsid w:val="00A26A95"/>
    <w:rsid w:val="00A26A99"/>
    <w:rsid w:val="00A26C8C"/>
    <w:rsid w:val="00A26DC3"/>
    <w:rsid w:val="00A27FC1"/>
    <w:rsid w:val="00A301F7"/>
    <w:rsid w:val="00A30335"/>
    <w:rsid w:val="00A30FE3"/>
    <w:rsid w:val="00A316CD"/>
    <w:rsid w:val="00A31E55"/>
    <w:rsid w:val="00A321EA"/>
    <w:rsid w:val="00A326C0"/>
    <w:rsid w:val="00A328FD"/>
    <w:rsid w:val="00A32C21"/>
    <w:rsid w:val="00A336A9"/>
    <w:rsid w:val="00A337EB"/>
    <w:rsid w:val="00A33B17"/>
    <w:rsid w:val="00A33B9C"/>
    <w:rsid w:val="00A33BAF"/>
    <w:rsid w:val="00A33E2D"/>
    <w:rsid w:val="00A33F8D"/>
    <w:rsid w:val="00A35F71"/>
    <w:rsid w:val="00A3607D"/>
    <w:rsid w:val="00A3755C"/>
    <w:rsid w:val="00A37AC6"/>
    <w:rsid w:val="00A37B1F"/>
    <w:rsid w:val="00A37C46"/>
    <w:rsid w:val="00A37E1C"/>
    <w:rsid w:val="00A37FA1"/>
    <w:rsid w:val="00A40032"/>
    <w:rsid w:val="00A41AE4"/>
    <w:rsid w:val="00A42FD1"/>
    <w:rsid w:val="00A4318F"/>
    <w:rsid w:val="00A435B4"/>
    <w:rsid w:val="00A44D68"/>
    <w:rsid w:val="00A451CB"/>
    <w:rsid w:val="00A45618"/>
    <w:rsid w:val="00A457A4"/>
    <w:rsid w:val="00A45C65"/>
    <w:rsid w:val="00A4628F"/>
    <w:rsid w:val="00A46B8A"/>
    <w:rsid w:val="00A47482"/>
    <w:rsid w:val="00A47E02"/>
    <w:rsid w:val="00A47FDE"/>
    <w:rsid w:val="00A501E1"/>
    <w:rsid w:val="00A5042D"/>
    <w:rsid w:val="00A50E71"/>
    <w:rsid w:val="00A512B4"/>
    <w:rsid w:val="00A51E96"/>
    <w:rsid w:val="00A52812"/>
    <w:rsid w:val="00A52B34"/>
    <w:rsid w:val="00A532BC"/>
    <w:rsid w:val="00A5336C"/>
    <w:rsid w:val="00A533E2"/>
    <w:rsid w:val="00A538B3"/>
    <w:rsid w:val="00A53990"/>
    <w:rsid w:val="00A53A3A"/>
    <w:rsid w:val="00A53B99"/>
    <w:rsid w:val="00A546D8"/>
    <w:rsid w:val="00A54CC0"/>
    <w:rsid w:val="00A54F8D"/>
    <w:rsid w:val="00A553B8"/>
    <w:rsid w:val="00A55DF4"/>
    <w:rsid w:val="00A560DE"/>
    <w:rsid w:val="00A56283"/>
    <w:rsid w:val="00A56424"/>
    <w:rsid w:val="00A5666E"/>
    <w:rsid w:val="00A56996"/>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711EF"/>
    <w:rsid w:val="00A71A85"/>
    <w:rsid w:val="00A71C4D"/>
    <w:rsid w:val="00A73BA9"/>
    <w:rsid w:val="00A73DB2"/>
    <w:rsid w:val="00A73EDA"/>
    <w:rsid w:val="00A740D2"/>
    <w:rsid w:val="00A74B81"/>
    <w:rsid w:val="00A75D05"/>
    <w:rsid w:val="00A75E9D"/>
    <w:rsid w:val="00A761AA"/>
    <w:rsid w:val="00A761D8"/>
    <w:rsid w:val="00A770B9"/>
    <w:rsid w:val="00A77261"/>
    <w:rsid w:val="00A7749F"/>
    <w:rsid w:val="00A8075C"/>
    <w:rsid w:val="00A80A5A"/>
    <w:rsid w:val="00A80CD4"/>
    <w:rsid w:val="00A81778"/>
    <w:rsid w:val="00A81853"/>
    <w:rsid w:val="00A8218D"/>
    <w:rsid w:val="00A826B3"/>
    <w:rsid w:val="00A82F29"/>
    <w:rsid w:val="00A83992"/>
    <w:rsid w:val="00A839D5"/>
    <w:rsid w:val="00A83E06"/>
    <w:rsid w:val="00A83F47"/>
    <w:rsid w:val="00A84562"/>
    <w:rsid w:val="00A85740"/>
    <w:rsid w:val="00A85A75"/>
    <w:rsid w:val="00A85C1A"/>
    <w:rsid w:val="00A87F5B"/>
    <w:rsid w:val="00A87F7E"/>
    <w:rsid w:val="00A90FAA"/>
    <w:rsid w:val="00A91316"/>
    <w:rsid w:val="00A91632"/>
    <w:rsid w:val="00A91731"/>
    <w:rsid w:val="00A91856"/>
    <w:rsid w:val="00A91E1A"/>
    <w:rsid w:val="00A92982"/>
    <w:rsid w:val="00A932C4"/>
    <w:rsid w:val="00A933B2"/>
    <w:rsid w:val="00A937B9"/>
    <w:rsid w:val="00A93F0D"/>
    <w:rsid w:val="00A944F2"/>
    <w:rsid w:val="00A949B2"/>
    <w:rsid w:val="00A94C99"/>
    <w:rsid w:val="00A94D69"/>
    <w:rsid w:val="00A95444"/>
    <w:rsid w:val="00AA044A"/>
    <w:rsid w:val="00AA12D0"/>
    <w:rsid w:val="00AA1365"/>
    <w:rsid w:val="00AA212C"/>
    <w:rsid w:val="00AA24AE"/>
    <w:rsid w:val="00AA28BF"/>
    <w:rsid w:val="00AA2923"/>
    <w:rsid w:val="00AA293D"/>
    <w:rsid w:val="00AA2E7B"/>
    <w:rsid w:val="00AA32AE"/>
    <w:rsid w:val="00AA377B"/>
    <w:rsid w:val="00AA3B22"/>
    <w:rsid w:val="00AA4216"/>
    <w:rsid w:val="00AA4DB9"/>
    <w:rsid w:val="00AA4ECF"/>
    <w:rsid w:val="00AA58AC"/>
    <w:rsid w:val="00AA5B34"/>
    <w:rsid w:val="00AA6D69"/>
    <w:rsid w:val="00AA6F89"/>
    <w:rsid w:val="00AA70A7"/>
    <w:rsid w:val="00AA7540"/>
    <w:rsid w:val="00AA7656"/>
    <w:rsid w:val="00AA7744"/>
    <w:rsid w:val="00AB0928"/>
    <w:rsid w:val="00AB0DAE"/>
    <w:rsid w:val="00AB1370"/>
    <w:rsid w:val="00AB16C0"/>
    <w:rsid w:val="00AB1985"/>
    <w:rsid w:val="00AB20C3"/>
    <w:rsid w:val="00AB287F"/>
    <w:rsid w:val="00AB4088"/>
    <w:rsid w:val="00AB4F33"/>
    <w:rsid w:val="00AB4F46"/>
    <w:rsid w:val="00AB5FA9"/>
    <w:rsid w:val="00AB6372"/>
    <w:rsid w:val="00AB6FC6"/>
    <w:rsid w:val="00AB755F"/>
    <w:rsid w:val="00AC05B4"/>
    <w:rsid w:val="00AC09E3"/>
    <w:rsid w:val="00AC1109"/>
    <w:rsid w:val="00AC11A5"/>
    <w:rsid w:val="00AC160D"/>
    <w:rsid w:val="00AC214C"/>
    <w:rsid w:val="00AC217B"/>
    <w:rsid w:val="00AC24A2"/>
    <w:rsid w:val="00AC24FE"/>
    <w:rsid w:val="00AC3E69"/>
    <w:rsid w:val="00AC51E2"/>
    <w:rsid w:val="00AC5B5F"/>
    <w:rsid w:val="00AC5BA6"/>
    <w:rsid w:val="00AC5E12"/>
    <w:rsid w:val="00AC6269"/>
    <w:rsid w:val="00AC651C"/>
    <w:rsid w:val="00AC6891"/>
    <w:rsid w:val="00AC7CDB"/>
    <w:rsid w:val="00AC7E8F"/>
    <w:rsid w:val="00AD0AF7"/>
    <w:rsid w:val="00AD0E56"/>
    <w:rsid w:val="00AD1280"/>
    <w:rsid w:val="00AD1436"/>
    <w:rsid w:val="00AD194C"/>
    <w:rsid w:val="00AD1957"/>
    <w:rsid w:val="00AD1DEA"/>
    <w:rsid w:val="00AD1E3A"/>
    <w:rsid w:val="00AD422E"/>
    <w:rsid w:val="00AD4572"/>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5DD7"/>
    <w:rsid w:val="00AE6A4D"/>
    <w:rsid w:val="00AE6B3A"/>
    <w:rsid w:val="00AE7109"/>
    <w:rsid w:val="00AF030E"/>
    <w:rsid w:val="00AF0671"/>
    <w:rsid w:val="00AF07C8"/>
    <w:rsid w:val="00AF0A5F"/>
    <w:rsid w:val="00AF1EDF"/>
    <w:rsid w:val="00AF468A"/>
    <w:rsid w:val="00AF4A91"/>
    <w:rsid w:val="00AF4FE9"/>
    <w:rsid w:val="00AF5ADB"/>
    <w:rsid w:val="00AF5C4F"/>
    <w:rsid w:val="00AF6CB2"/>
    <w:rsid w:val="00AF73D0"/>
    <w:rsid w:val="00B008A3"/>
    <w:rsid w:val="00B00A2B"/>
    <w:rsid w:val="00B02152"/>
    <w:rsid w:val="00B03E6E"/>
    <w:rsid w:val="00B042B3"/>
    <w:rsid w:val="00B05E3D"/>
    <w:rsid w:val="00B06A7E"/>
    <w:rsid w:val="00B06CD3"/>
    <w:rsid w:val="00B0715C"/>
    <w:rsid w:val="00B07568"/>
    <w:rsid w:val="00B07651"/>
    <w:rsid w:val="00B077BC"/>
    <w:rsid w:val="00B1045B"/>
    <w:rsid w:val="00B10F92"/>
    <w:rsid w:val="00B110B9"/>
    <w:rsid w:val="00B11258"/>
    <w:rsid w:val="00B11730"/>
    <w:rsid w:val="00B117FD"/>
    <w:rsid w:val="00B11844"/>
    <w:rsid w:val="00B11A80"/>
    <w:rsid w:val="00B11BA8"/>
    <w:rsid w:val="00B120C8"/>
    <w:rsid w:val="00B1222C"/>
    <w:rsid w:val="00B12296"/>
    <w:rsid w:val="00B1251A"/>
    <w:rsid w:val="00B12B9F"/>
    <w:rsid w:val="00B133BA"/>
    <w:rsid w:val="00B13500"/>
    <w:rsid w:val="00B138C1"/>
    <w:rsid w:val="00B13958"/>
    <w:rsid w:val="00B13AC1"/>
    <w:rsid w:val="00B145BE"/>
    <w:rsid w:val="00B154DC"/>
    <w:rsid w:val="00B15A26"/>
    <w:rsid w:val="00B15C39"/>
    <w:rsid w:val="00B17440"/>
    <w:rsid w:val="00B215BE"/>
    <w:rsid w:val="00B21C3E"/>
    <w:rsid w:val="00B2331D"/>
    <w:rsid w:val="00B237BB"/>
    <w:rsid w:val="00B23F7F"/>
    <w:rsid w:val="00B24810"/>
    <w:rsid w:val="00B2616B"/>
    <w:rsid w:val="00B26C84"/>
    <w:rsid w:val="00B26F59"/>
    <w:rsid w:val="00B271B9"/>
    <w:rsid w:val="00B2743A"/>
    <w:rsid w:val="00B27CDA"/>
    <w:rsid w:val="00B3058B"/>
    <w:rsid w:val="00B30E38"/>
    <w:rsid w:val="00B30F9A"/>
    <w:rsid w:val="00B3132B"/>
    <w:rsid w:val="00B318D1"/>
    <w:rsid w:val="00B31BC0"/>
    <w:rsid w:val="00B31C9A"/>
    <w:rsid w:val="00B321F0"/>
    <w:rsid w:val="00B32EC0"/>
    <w:rsid w:val="00B333B4"/>
    <w:rsid w:val="00B33995"/>
    <w:rsid w:val="00B34182"/>
    <w:rsid w:val="00B34508"/>
    <w:rsid w:val="00B354A9"/>
    <w:rsid w:val="00B36824"/>
    <w:rsid w:val="00B368DB"/>
    <w:rsid w:val="00B37B35"/>
    <w:rsid w:val="00B37CA7"/>
    <w:rsid w:val="00B37CC7"/>
    <w:rsid w:val="00B40203"/>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6C8D"/>
    <w:rsid w:val="00B479D2"/>
    <w:rsid w:val="00B47F75"/>
    <w:rsid w:val="00B50661"/>
    <w:rsid w:val="00B50E01"/>
    <w:rsid w:val="00B512FA"/>
    <w:rsid w:val="00B5131A"/>
    <w:rsid w:val="00B5256A"/>
    <w:rsid w:val="00B5293C"/>
    <w:rsid w:val="00B530FA"/>
    <w:rsid w:val="00B53247"/>
    <w:rsid w:val="00B5370B"/>
    <w:rsid w:val="00B54062"/>
    <w:rsid w:val="00B54256"/>
    <w:rsid w:val="00B54713"/>
    <w:rsid w:val="00B55AAD"/>
    <w:rsid w:val="00B55D15"/>
    <w:rsid w:val="00B55FCA"/>
    <w:rsid w:val="00B570E3"/>
    <w:rsid w:val="00B57284"/>
    <w:rsid w:val="00B57826"/>
    <w:rsid w:val="00B60AC5"/>
    <w:rsid w:val="00B61F53"/>
    <w:rsid w:val="00B62010"/>
    <w:rsid w:val="00B6286F"/>
    <w:rsid w:val="00B63133"/>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2BF"/>
    <w:rsid w:val="00B774D1"/>
    <w:rsid w:val="00B775AA"/>
    <w:rsid w:val="00B77693"/>
    <w:rsid w:val="00B7796D"/>
    <w:rsid w:val="00B77FB3"/>
    <w:rsid w:val="00B800CA"/>
    <w:rsid w:val="00B8040B"/>
    <w:rsid w:val="00B814DB"/>
    <w:rsid w:val="00B81D01"/>
    <w:rsid w:val="00B8239D"/>
    <w:rsid w:val="00B838B1"/>
    <w:rsid w:val="00B83D06"/>
    <w:rsid w:val="00B8413C"/>
    <w:rsid w:val="00B8467D"/>
    <w:rsid w:val="00B84983"/>
    <w:rsid w:val="00B853FC"/>
    <w:rsid w:val="00B85522"/>
    <w:rsid w:val="00B858A0"/>
    <w:rsid w:val="00B85EA1"/>
    <w:rsid w:val="00B861ED"/>
    <w:rsid w:val="00B86463"/>
    <w:rsid w:val="00B8755B"/>
    <w:rsid w:val="00B875E5"/>
    <w:rsid w:val="00B87B90"/>
    <w:rsid w:val="00B87C23"/>
    <w:rsid w:val="00B90462"/>
    <w:rsid w:val="00B907B1"/>
    <w:rsid w:val="00B9193B"/>
    <w:rsid w:val="00B924E9"/>
    <w:rsid w:val="00B92698"/>
    <w:rsid w:val="00B92996"/>
    <w:rsid w:val="00B929A6"/>
    <w:rsid w:val="00B92E28"/>
    <w:rsid w:val="00B9312F"/>
    <w:rsid w:val="00B93198"/>
    <w:rsid w:val="00B933F3"/>
    <w:rsid w:val="00B9489E"/>
    <w:rsid w:val="00B9516A"/>
    <w:rsid w:val="00B953DD"/>
    <w:rsid w:val="00B95B89"/>
    <w:rsid w:val="00B95BDD"/>
    <w:rsid w:val="00B95E09"/>
    <w:rsid w:val="00B96076"/>
    <w:rsid w:val="00B967A7"/>
    <w:rsid w:val="00B967EC"/>
    <w:rsid w:val="00B9684F"/>
    <w:rsid w:val="00B96B34"/>
    <w:rsid w:val="00B97905"/>
    <w:rsid w:val="00B97F28"/>
    <w:rsid w:val="00BA013F"/>
    <w:rsid w:val="00BA0879"/>
    <w:rsid w:val="00BA091B"/>
    <w:rsid w:val="00BA09B0"/>
    <w:rsid w:val="00BA0FCD"/>
    <w:rsid w:val="00BA1104"/>
    <w:rsid w:val="00BA12C8"/>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EAA"/>
    <w:rsid w:val="00BB0030"/>
    <w:rsid w:val="00BB0758"/>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3AD1"/>
    <w:rsid w:val="00BC3EDA"/>
    <w:rsid w:val="00BC45EE"/>
    <w:rsid w:val="00BC4724"/>
    <w:rsid w:val="00BC4CE8"/>
    <w:rsid w:val="00BC5712"/>
    <w:rsid w:val="00BC57C2"/>
    <w:rsid w:val="00BC5BAE"/>
    <w:rsid w:val="00BC5CE2"/>
    <w:rsid w:val="00BC5E58"/>
    <w:rsid w:val="00BC60B1"/>
    <w:rsid w:val="00BC625E"/>
    <w:rsid w:val="00BC68CE"/>
    <w:rsid w:val="00BC6926"/>
    <w:rsid w:val="00BC6C77"/>
    <w:rsid w:val="00BC6F68"/>
    <w:rsid w:val="00BC73FA"/>
    <w:rsid w:val="00BC74F4"/>
    <w:rsid w:val="00BD05B3"/>
    <w:rsid w:val="00BD1089"/>
    <w:rsid w:val="00BD11A9"/>
    <w:rsid w:val="00BD18EE"/>
    <w:rsid w:val="00BD2613"/>
    <w:rsid w:val="00BD3797"/>
    <w:rsid w:val="00BD3B30"/>
    <w:rsid w:val="00BD4001"/>
    <w:rsid w:val="00BD4724"/>
    <w:rsid w:val="00BD51E8"/>
    <w:rsid w:val="00BD5511"/>
    <w:rsid w:val="00BD5BE6"/>
    <w:rsid w:val="00BD6263"/>
    <w:rsid w:val="00BD729B"/>
    <w:rsid w:val="00BD7945"/>
    <w:rsid w:val="00BD7BCE"/>
    <w:rsid w:val="00BD7EED"/>
    <w:rsid w:val="00BE034E"/>
    <w:rsid w:val="00BE1148"/>
    <w:rsid w:val="00BE1375"/>
    <w:rsid w:val="00BE14A0"/>
    <w:rsid w:val="00BE1E45"/>
    <w:rsid w:val="00BE1E60"/>
    <w:rsid w:val="00BE2464"/>
    <w:rsid w:val="00BE26B6"/>
    <w:rsid w:val="00BE2F97"/>
    <w:rsid w:val="00BE460F"/>
    <w:rsid w:val="00BE4C9C"/>
    <w:rsid w:val="00BE53FB"/>
    <w:rsid w:val="00BE5BE4"/>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4E96"/>
    <w:rsid w:val="00BF54B0"/>
    <w:rsid w:val="00BF55AA"/>
    <w:rsid w:val="00BF577C"/>
    <w:rsid w:val="00BF59E3"/>
    <w:rsid w:val="00BF5E2C"/>
    <w:rsid w:val="00BF6362"/>
    <w:rsid w:val="00BF6B05"/>
    <w:rsid w:val="00BF6FF9"/>
    <w:rsid w:val="00BF760F"/>
    <w:rsid w:val="00BF779E"/>
    <w:rsid w:val="00BF7E46"/>
    <w:rsid w:val="00C00400"/>
    <w:rsid w:val="00C00407"/>
    <w:rsid w:val="00C00A8D"/>
    <w:rsid w:val="00C01069"/>
    <w:rsid w:val="00C01101"/>
    <w:rsid w:val="00C01783"/>
    <w:rsid w:val="00C01A37"/>
    <w:rsid w:val="00C0237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9FD"/>
    <w:rsid w:val="00C11B9B"/>
    <w:rsid w:val="00C11BF3"/>
    <w:rsid w:val="00C11ECD"/>
    <w:rsid w:val="00C12757"/>
    <w:rsid w:val="00C12851"/>
    <w:rsid w:val="00C130B7"/>
    <w:rsid w:val="00C131BC"/>
    <w:rsid w:val="00C13ACA"/>
    <w:rsid w:val="00C13E61"/>
    <w:rsid w:val="00C14377"/>
    <w:rsid w:val="00C14DC6"/>
    <w:rsid w:val="00C14E91"/>
    <w:rsid w:val="00C16CE8"/>
    <w:rsid w:val="00C16E05"/>
    <w:rsid w:val="00C17246"/>
    <w:rsid w:val="00C178B1"/>
    <w:rsid w:val="00C20786"/>
    <w:rsid w:val="00C20F12"/>
    <w:rsid w:val="00C20FD6"/>
    <w:rsid w:val="00C215E1"/>
    <w:rsid w:val="00C21701"/>
    <w:rsid w:val="00C22DCF"/>
    <w:rsid w:val="00C23105"/>
    <w:rsid w:val="00C24518"/>
    <w:rsid w:val="00C247B5"/>
    <w:rsid w:val="00C24C5F"/>
    <w:rsid w:val="00C250B8"/>
    <w:rsid w:val="00C2570D"/>
    <w:rsid w:val="00C25AF6"/>
    <w:rsid w:val="00C25CC0"/>
    <w:rsid w:val="00C26DD1"/>
    <w:rsid w:val="00C26E89"/>
    <w:rsid w:val="00C27644"/>
    <w:rsid w:val="00C3151E"/>
    <w:rsid w:val="00C32471"/>
    <w:rsid w:val="00C326BB"/>
    <w:rsid w:val="00C326D4"/>
    <w:rsid w:val="00C33E55"/>
    <w:rsid w:val="00C3477B"/>
    <w:rsid w:val="00C34806"/>
    <w:rsid w:val="00C35386"/>
    <w:rsid w:val="00C35743"/>
    <w:rsid w:val="00C3601F"/>
    <w:rsid w:val="00C36D8E"/>
    <w:rsid w:val="00C36FCD"/>
    <w:rsid w:val="00C376F6"/>
    <w:rsid w:val="00C40118"/>
    <w:rsid w:val="00C40309"/>
    <w:rsid w:val="00C40B5A"/>
    <w:rsid w:val="00C417F1"/>
    <w:rsid w:val="00C41C6F"/>
    <w:rsid w:val="00C41EF7"/>
    <w:rsid w:val="00C4231D"/>
    <w:rsid w:val="00C4277F"/>
    <w:rsid w:val="00C42DBB"/>
    <w:rsid w:val="00C43A50"/>
    <w:rsid w:val="00C43FCB"/>
    <w:rsid w:val="00C44193"/>
    <w:rsid w:val="00C44669"/>
    <w:rsid w:val="00C4486D"/>
    <w:rsid w:val="00C45237"/>
    <w:rsid w:val="00C45406"/>
    <w:rsid w:val="00C45420"/>
    <w:rsid w:val="00C45568"/>
    <w:rsid w:val="00C46631"/>
    <w:rsid w:val="00C46BE3"/>
    <w:rsid w:val="00C46DB0"/>
    <w:rsid w:val="00C4731F"/>
    <w:rsid w:val="00C5017E"/>
    <w:rsid w:val="00C502CA"/>
    <w:rsid w:val="00C50863"/>
    <w:rsid w:val="00C5089A"/>
    <w:rsid w:val="00C50A48"/>
    <w:rsid w:val="00C50CB4"/>
    <w:rsid w:val="00C528F9"/>
    <w:rsid w:val="00C52E8F"/>
    <w:rsid w:val="00C53308"/>
    <w:rsid w:val="00C5344F"/>
    <w:rsid w:val="00C53DCE"/>
    <w:rsid w:val="00C54141"/>
    <w:rsid w:val="00C543F5"/>
    <w:rsid w:val="00C546BA"/>
    <w:rsid w:val="00C547E8"/>
    <w:rsid w:val="00C54D51"/>
    <w:rsid w:val="00C55E58"/>
    <w:rsid w:val="00C568A4"/>
    <w:rsid w:val="00C569AC"/>
    <w:rsid w:val="00C56D63"/>
    <w:rsid w:val="00C571A3"/>
    <w:rsid w:val="00C57352"/>
    <w:rsid w:val="00C57490"/>
    <w:rsid w:val="00C5780D"/>
    <w:rsid w:val="00C57A19"/>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26A2"/>
    <w:rsid w:val="00C73A0D"/>
    <w:rsid w:val="00C73EF1"/>
    <w:rsid w:val="00C7506A"/>
    <w:rsid w:val="00C75253"/>
    <w:rsid w:val="00C75719"/>
    <w:rsid w:val="00C76804"/>
    <w:rsid w:val="00C76986"/>
    <w:rsid w:val="00C76A2D"/>
    <w:rsid w:val="00C7708E"/>
    <w:rsid w:val="00C77465"/>
    <w:rsid w:val="00C779B4"/>
    <w:rsid w:val="00C8024E"/>
    <w:rsid w:val="00C80653"/>
    <w:rsid w:val="00C81228"/>
    <w:rsid w:val="00C81248"/>
    <w:rsid w:val="00C81952"/>
    <w:rsid w:val="00C81B74"/>
    <w:rsid w:val="00C81DA2"/>
    <w:rsid w:val="00C830D5"/>
    <w:rsid w:val="00C8321E"/>
    <w:rsid w:val="00C83583"/>
    <w:rsid w:val="00C83C40"/>
    <w:rsid w:val="00C8467B"/>
    <w:rsid w:val="00C84954"/>
    <w:rsid w:val="00C85B2B"/>
    <w:rsid w:val="00C85C6B"/>
    <w:rsid w:val="00C8614B"/>
    <w:rsid w:val="00C86376"/>
    <w:rsid w:val="00C86B51"/>
    <w:rsid w:val="00C87E70"/>
    <w:rsid w:val="00C87E89"/>
    <w:rsid w:val="00C90128"/>
    <w:rsid w:val="00C906F4"/>
    <w:rsid w:val="00C907D9"/>
    <w:rsid w:val="00C90925"/>
    <w:rsid w:val="00C90F5C"/>
    <w:rsid w:val="00C9152C"/>
    <w:rsid w:val="00C916FE"/>
    <w:rsid w:val="00C91AED"/>
    <w:rsid w:val="00C91D26"/>
    <w:rsid w:val="00C9235A"/>
    <w:rsid w:val="00C923FE"/>
    <w:rsid w:val="00C925A5"/>
    <w:rsid w:val="00C938A4"/>
    <w:rsid w:val="00C93AA2"/>
    <w:rsid w:val="00C94D39"/>
    <w:rsid w:val="00C94DFF"/>
    <w:rsid w:val="00C94FD7"/>
    <w:rsid w:val="00C9546A"/>
    <w:rsid w:val="00C956A6"/>
    <w:rsid w:val="00C95ADF"/>
    <w:rsid w:val="00C960D4"/>
    <w:rsid w:val="00C961DA"/>
    <w:rsid w:val="00C96B89"/>
    <w:rsid w:val="00C96C67"/>
    <w:rsid w:val="00C96E10"/>
    <w:rsid w:val="00CA1906"/>
    <w:rsid w:val="00CA1A43"/>
    <w:rsid w:val="00CA2383"/>
    <w:rsid w:val="00CA2667"/>
    <w:rsid w:val="00CA3102"/>
    <w:rsid w:val="00CA37A4"/>
    <w:rsid w:val="00CA4BBE"/>
    <w:rsid w:val="00CA4FFC"/>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3FD1"/>
    <w:rsid w:val="00CB445F"/>
    <w:rsid w:val="00CB4502"/>
    <w:rsid w:val="00CB6073"/>
    <w:rsid w:val="00CB62B1"/>
    <w:rsid w:val="00CB718A"/>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5CEE"/>
    <w:rsid w:val="00CC64A7"/>
    <w:rsid w:val="00CC657F"/>
    <w:rsid w:val="00CC6839"/>
    <w:rsid w:val="00CC7233"/>
    <w:rsid w:val="00CC7F16"/>
    <w:rsid w:val="00CD00AA"/>
    <w:rsid w:val="00CD0180"/>
    <w:rsid w:val="00CD02E8"/>
    <w:rsid w:val="00CD0988"/>
    <w:rsid w:val="00CD1447"/>
    <w:rsid w:val="00CD327F"/>
    <w:rsid w:val="00CD3418"/>
    <w:rsid w:val="00CD4053"/>
    <w:rsid w:val="00CD431C"/>
    <w:rsid w:val="00CD45F3"/>
    <w:rsid w:val="00CD478D"/>
    <w:rsid w:val="00CD4856"/>
    <w:rsid w:val="00CD4930"/>
    <w:rsid w:val="00CD60DB"/>
    <w:rsid w:val="00CD69DD"/>
    <w:rsid w:val="00CD7B7D"/>
    <w:rsid w:val="00CD7BA0"/>
    <w:rsid w:val="00CD7D91"/>
    <w:rsid w:val="00CE012E"/>
    <w:rsid w:val="00CE16EA"/>
    <w:rsid w:val="00CE2135"/>
    <w:rsid w:val="00CE2177"/>
    <w:rsid w:val="00CE21F6"/>
    <w:rsid w:val="00CE2A8D"/>
    <w:rsid w:val="00CE3290"/>
    <w:rsid w:val="00CE4D68"/>
    <w:rsid w:val="00CE54B4"/>
    <w:rsid w:val="00CE668A"/>
    <w:rsid w:val="00CF0C4E"/>
    <w:rsid w:val="00CF0E01"/>
    <w:rsid w:val="00CF0E49"/>
    <w:rsid w:val="00CF10F4"/>
    <w:rsid w:val="00CF13BD"/>
    <w:rsid w:val="00CF14F9"/>
    <w:rsid w:val="00CF1725"/>
    <w:rsid w:val="00CF178F"/>
    <w:rsid w:val="00CF184C"/>
    <w:rsid w:val="00CF2357"/>
    <w:rsid w:val="00CF23DC"/>
    <w:rsid w:val="00CF25B1"/>
    <w:rsid w:val="00CF3B45"/>
    <w:rsid w:val="00CF3CFB"/>
    <w:rsid w:val="00CF5C95"/>
    <w:rsid w:val="00CF67D8"/>
    <w:rsid w:val="00CF6B19"/>
    <w:rsid w:val="00CF6F58"/>
    <w:rsid w:val="00CF73EF"/>
    <w:rsid w:val="00CF7C14"/>
    <w:rsid w:val="00D0015F"/>
    <w:rsid w:val="00D002E0"/>
    <w:rsid w:val="00D00FE8"/>
    <w:rsid w:val="00D019AD"/>
    <w:rsid w:val="00D01CEA"/>
    <w:rsid w:val="00D030C8"/>
    <w:rsid w:val="00D03145"/>
    <w:rsid w:val="00D03BF1"/>
    <w:rsid w:val="00D0618E"/>
    <w:rsid w:val="00D06FF9"/>
    <w:rsid w:val="00D07263"/>
    <w:rsid w:val="00D0799A"/>
    <w:rsid w:val="00D07D06"/>
    <w:rsid w:val="00D112DC"/>
    <w:rsid w:val="00D1144C"/>
    <w:rsid w:val="00D11674"/>
    <w:rsid w:val="00D1591F"/>
    <w:rsid w:val="00D16245"/>
    <w:rsid w:val="00D164D1"/>
    <w:rsid w:val="00D17A50"/>
    <w:rsid w:val="00D20103"/>
    <w:rsid w:val="00D2038A"/>
    <w:rsid w:val="00D2060C"/>
    <w:rsid w:val="00D20A59"/>
    <w:rsid w:val="00D2115C"/>
    <w:rsid w:val="00D2166B"/>
    <w:rsid w:val="00D21BF6"/>
    <w:rsid w:val="00D21C7A"/>
    <w:rsid w:val="00D21F6C"/>
    <w:rsid w:val="00D22015"/>
    <w:rsid w:val="00D22223"/>
    <w:rsid w:val="00D22B35"/>
    <w:rsid w:val="00D2324B"/>
    <w:rsid w:val="00D235A1"/>
    <w:rsid w:val="00D235B9"/>
    <w:rsid w:val="00D23B1A"/>
    <w:rsid w:val="00D23CD0"/>
    <w:rsid w:val="00D24A7F"/>
    <w:rsid w:val="00D2503E"/>
    <w:rsid w:val="00D25287"/>
    <w:rsid w:val="00D261DB"/>
    <w:rsid w:val="00D264B7"/>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943"/>
    <w:rsid w:val="00D36A01"/>
    <w:rsid w:val="00D36E50"/>
    <w:rsid w:val="00D37756"/>
    <w:rsid w:val="00D4041B"/>
    <w:rsid w:val="00D40E87"/>
    <w:rsid w:val="00D4119B"/>
    <w:rsid w:val="00D41365"/>
    <w:rsid w:val="00D417EB"/>
    <w:rsid w:val="00D41D19"/>
    <w:rsid w:val="00D41D3B"/>
    <w:rsid w:val="00D436D6"/>
    <w:rsid w:val="00D44175"/>
    <w:rsid w:val="00D442B6"/>
    <w:rsid w:val="00D44EC7"/>
    <w:rsid w:val="00D4503D"/>
    <w:rsid w:val="00D45662"/>
    <w:rsid w:val="00D45779"/>
    <w:rsid w:val="00D45AAC"/>
    <w:rsid w:val="00D4712E"/>
    <w:rsid w:val="00D47434"/>
    <w:rsid w:val="00D474AA"/>
    <w:rsid w:val="00D475C1"/>
    <w:rsid w:val="00D47973"/>
    <w:rsid w:val="00D47CC3"/>
    <w:rsid w:val="00D47EBB"/>
    <w:rsid w:val="00D5059F"/>
    <w:rsid w:val="00D50858"/>
    <w:rsid w:val="00D509F8"/>
    <w:rsid w:val="00D51626"/>
    <w:rsid w:val="00D520DF"/>
    <w:rsid w:val="00D523D4"/>
    <w:rsid w:val="00D526F6"/>
    <w:rsid w:val="00D52C03"/>
    <w:rsid w:val="00D53681"/>
    <w:rsid w:val="00D53A0F"/>
    <w:rsid w:val="00D54611"/>
    <w:rsid w:val="00D54852"/>
    <w:rsid w:val="00D54D5B"/>
    <w:rsid w:val="00D550B3"/>
    <w:rsid w:val="00D55142"/>
    <w:rsid w:val="00D5587F"/>
    <w:rsid w:val="00D55C57"/>
    <w:rsid w:val="00D55E89"/>
    <w:rsid w:val="00D563EC"/>
    <w:rsid w:val="00D56991"/>
    <w:rsid w:val="00D56BB9"/>
    <w:rsid w:val="00D56C22"/>
    <w:rsid w:val="00D57108"/>
    <w:rsid w:val="00D57698"/>
    <w:rsid w:val="00D57BBF"/>
    <w:rsid w:val="00D60902"/>
    <w:rsid w:val="00D60A3D"/>
    <w:rsid w:val="00D61887"/>
    <w:rsid w:val="00D61DE6"/>
    <w:rsid w:val="00D62E02"/>
    <w:rsid w:val="00D64140"/>
    <w:rsid w:val="00D65E4C"/>
    <w:rsid w:val="00D66502"/>
    <w:rsid w:val="00D66A96"/>
    <w:rsid w:val="00D66AE6"/>
    <w:rsid w:val="00D67074"/>
    <w:rsid w:val="00D70D5E"/>
    <w:rsid w:val="00D71E4A"/>
    <w:rsid w:val="00D720A5"/>
    <w:rsid w:val="00D720E6"/>
    <w:rsid w:val="00D722D0"/>
    <w:rsid w:val="00D74164"/>
    <w:rsid w:val="00D74861"/>
    <w:rsid w:val="00D74A92"/>
    <w:rsid w:val="00D752C2"/>
    <w:rsid w:val="00D75C9C"/>
    <w:rsid w:val="00D76637"/>
    <w:rsid w:val="00D76710"/>
    <w:rsid w:val="00D767B6"/>
    <w:rsid w:val="00D775D7"/>
    <w:rsid w:val="00D779F7"/>
    <w:rsid w:val="00D77ABF"/>
    <w:rsid w:val="00D77B6A"/>
    <w:rsid w:val="00D77BBE"/>
    <w:rsid w:val="00D80180"/>
    <w:rsid w:val="00D80213"/>
    <w:rsid w:val="00D8109A"/>
    <w:rsid w:val="00D8130A"/>
    <w:rsid w:val="00D81424"/>
    <w:rsid w:val="00D81907"/>
    <w:rsid w:val="00D831A4"/>
    <w:rsid w:val="00D8446D"/>
    <w:rsid w:val="00D850D7"/>
    <w:rsid w:val="00D85275"/>
    <w:rsid w:val="00D8605B"/>
    <w:rsid w:val="00D865B5"/>
    <w:rsid w:val="00D86A91"/>
    <w:rsid w:val="00D87092"/>
    <w:rsid w:val="00D87ACC"/>
    <w:rsid w:val="00D901DB"/>
    <w:rsid w:val="00D90788"/>
    <w:rsid w:val="00D907FD"/>
    <w:rsid w:val="00D91C80"/>
    <w:rsid w:val="00D923ED"/>
    <w:rsid w:val="00D929D1"/>
    <w:rsid w:val="00D92A4A"/>
    <w:rsid w:val="00D92B8B"/>
    <w:rsid w:val="00D92E37"/>
    <w:rsid w:val="00D93657"/>
    <w:rsid w:val="00D93E39"/>
    <w:rsid w:val="00D9414B"/>
    <w:rsid w:val="00D96AB5"/>
    <w:rsid w:val="00D96C3B"/>
    <w:rsid w:val="00D971E8"/>
    <w:rsid w:val="00D97261"/>
    <w:rsid w:val="00DA023A"/>
    <w:rsid w:val="00DA03E3"/>
    <w:rsid w:val="00DA1993"/>
    <w:rsid w:val="00DA1E4E"/>
    <w:rsid w:val="00DA2018"/>
    <w:rsid w:val="00DA22E6"/>
    <w:rsid w:val="00DA263D"/>
    <w:rsid w:val="00DA32B4"/>
    <w:rsid w:val="00DA3D1F"/>
    <w:rsid w:val="00DA3D46"/>
    <w:rsid w:val="00DA49D9"/>
    <w:rsid w:val="00DA4FE5"/>
    <w:rsid w:val="00DA68D2"/>
    <w:rsid w:val="00DA7D39"/>
    <w:rsid w:val="00DB012A"/>
    <w:rsid w:val="00DB0B96"/>
    <w:rsid w:val="00DB2312"/>
    <w:rsid w:val="00DB2A30"/>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BD3"/>
    <w:rsid w:val="00DC1E7C"/>
    <w:rsid w:val="00DC32DD"/>
    <w:rsid w:val="00DC34CF"/>
    <w:rsid w:val="00DC363A"/>
    <w:rsid w:val="00DC469D"/>
    <w:rsid w:val="00DC4A64"/>
    <w:rsid w:val="00DC4CAD"/>
    <w:rsid w:val="00DC5145"/>
    <w:rsid w:val="00DC59A7"/>
    <w:rsid w:val="00DC612D"/>
    <w:rsid w:val="00DC6D32"/>
    <w:rsid w:val="00DC6E4E"/>
    <w:rsid w:val="00DC7CE0"/>
    <w:rsid w:val="00DC7D8A"/>
    <w:rsid w:val="00DC7E90"/>
    <w:rsid w:val="00DC7F9E"/>
    <w:rsid w:val="00DD081F"/>
    <w:rsid w:val="00DD0A30"/>
    <w:rsid w:val="00DD0BBE"/>
    <w:rsid w:val="00DD18D0"/>
    <w:rsid w:val="00DD277C"/>
    <w:rsid w:val="00DD2E43"/>
    <w:rsid w:val="00DD30B7"/>
    <w:rsid w:val="00DD338B"/>
    <w:rsid w:val="00DD3B54"/>
    <w:rsid w:val="00DD4300"/>
    <w:rsid w:val="00DD46EC"/>
    <w:rsid w:val="00DD4804"/>
    <w:rsid w:val="00DD4D2E"/>
    <w:rsid w:val="00DD64BD"/>
    <w:rsid w:val="00DD6ACD"/>
    <w:rsid w:val="00DD6C7B"/>
    <w:rsid w:val="00DD6C8A"/>
    <w:rsid w:val="00DD71D0"/>
    <w:rsid w:val="00DD7F70"/>
    <w:rsid w:val="00DE2149"/>
    <w:rsid w:val="00DE2A48"/>
    <w:rsid w:val="00DE36AB"/>
    <w:rsid w:val="00DE3F37"/>
    <w:rsid w:val="00DE3F92"/>
    <w:rsid w:val="00DE3FCF"/>
    <w:rsid w:val="00DE40E9"/>
    <w:rsid w:val="00DE5069"/>
    <w:rsid w:val="00DE565F"/>
    <w:rsid w:val="00DE5CF7"/>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618A"/>
    <w:rsid w:val="00DF64BB"/>
    <w:rsid w:val="00DF6B51"/>
    <w:rsid w:val="00DF7489"/>
    <w:rsid w:val="00DF7633"/>
    <w:rsid w:val="00E00033"/>
    <w:rsid w:val="00E00B36"/>
    <w:rsid w:val="00E010CE"/>
    <w:rsid w:val="00E01726"/>
    <w:rsid w:val="00E01AF5"/>
    <w:rsid w:val="00E01DC2"/>
    <w:rsid w:val="00E021F7"/>
    <w:rsid w:val="00E022E0"/>
    <w:rsid w:val="00E02E7A"/>
    <w:rsid w:val="00E03B18"/>
    <w:rsid w:val="00E04463"/>
    <w:rsid w:val="00E0488A"/>
    <w:rsid w:val="00E04CD1"/>
    <w:rsid w:val="00E05CE6"/>
    <w:rsid w:val="00E0611E"/>
    <w:rsid w:val="00E06F07"/>
    <w:rsid w:val="00E074E0"/>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5083"/>
    <w:rsid w:val="00E16163"/>
    <w:rsid w:val="00E16F68"/>
    <w:rsid w:val="00E17017"/>
    <w:rsid w:val="00E17551"/>
    <w:rsid w:val="00E17F8B"/>
    <w:rsid w:val="00E201F2"/>
    <w:rsid w:val="00E206C0"/>
    <w:rsid w:val="00E206DE"/>
    <w:rsid w:val="00E2088A"/>
    <w:rsid w:val="00E20D45"/>
    <w:rsid w:val="00E2101E"/>
    <w:rsid w:val="00E2217F"/>
    <w:rsid w:val="00E223A2"/>
    <w:rsid w:val="00E22526"/>
    <w:rsid w:val="00E229F4"/>
    <w:rsid w:val="00E22D1D"/>
    <w:rsid w:val="00E22F30"/>
    <w:rsid w:val="00E2433F"/>
    <w:rsid w:val="00E24A3B"/>
    <w:rsid w:val="00E24DC0"/>
    <w:rsid w:val="00E24EC1"/>
    <w:rsid w:val="00E25201"/>
    <w:rsid w:val="00E2521B"/>
    <w:rsid w:val="00E2545A"/>
    <w:rsid w:val="00E26050"/>
    <w:rsid w:val="00E2627D"/>
    <w:rsid w:val="00E26916"/>
    <w:rsid w:val="00E2742C"/>
    <w:rsid w:val="00E27C86"/>
    <w:rsid w:val="00E27D62"/>
    <w:rsid w:val="00E27E76"/>
    <w:rsid w:val="00E308A5"/>
    <w:rsid w:val="00E30CA4"/>
    <w:rsid w:val="00E3150F"/>
    <w:rsid w:val="00E31730"/>
    <w:rsid w:val="00E3255C"/>
    <w:rsid w:val="00E32E79"/>
    <w:rsid w:val="00E32F0C"/>
    <w:rsid w:val="00E33180"/>
    <w:rsid w:val="00E3329A"/>
    <w:rsid w:val="00E33355"/>
    <w:rsid w:val="00E339C0"/>
    <w:rsid w:val="00E340F2"/>
    <w:rsid w:val="00E3435B"/>
    <w:rsid w:val="00E3444D"/>
    <w:rsid w:val="00E3484F"/>
    <w:rsid w:val="00E35536"/>
    <w:rsid w:val="00E360C7"/>
    <w:rsid w:val="00E37328"/>
    <w:rsid w:val="00E40879"/>
    <w:rsid w:val="00E41D40"/>
    <w:rsid w:val="00E42665"/>
    <w:rsid w:val="00E428FF"/>
    <w:rsid w:val="00E42984"/>
    <w:rsid w:val="00E42B1A"/>
    <w:rsid w:val="00E42BBD"/>
    <w:rsid w:val="00E44A52"/>
    <w:rsid w:val="00E44DAB"/>
    <w:rsid w:val="00E4512C"/>
    <w:rsid w:val="00E45448"/>
    <w:rsid w:val="00E459B9"/>
    <w:rsid w:val="00E45C02"/>
    <w:rsid w:val="00E46182"/>
    <w:rsid w:val="00E461F4"/>
    <w:rsid w:val="00E466A4"/>
    <w:rsid w:val="00E46CCD"/>
    <w:rsid w:val="00E46D11"/>
    <w:rsid w:val="00E46D7F"/>
    <w:rsid w:val="00E47F9D"/>
    <w:rsid w:val="00E5009C"/>
    <w:rsid w:val="00E50B70"/>
    <w:rsid w:val="00E50BF0"/>
    <w:rsid w:val="00E50DA6"/>
    <w:rsid w:val="00E51BA6"/>
    <w:rsid w:val="00E524A1"/>
    <w:rsid w:val="00E5309D"/>
    <w:rsid w:val="00E53B85"/>
    <w:rsid w:val="00E53D20"/>
    <w:rsid w:val="00E53FDE"/>
    <w:rsid w:val="00E5402F"/>
    <w:rsid w:val="00E54084"/>
    <w:rsid w:val="00E54131"/>
    <w:rsid w:val="00E54D1F"/>
    <w:rsid w:val="00E54E2D"/>
    <w:rsid w:val="00E55241"/>
    <w:rsid w:val="00E56891"/>
    <w:rsid w:val="00E56F70"/>
    <w:rsid w:val="00E57CDF"/>
    <w:rsid w:val="00E6003B"/>
    <w:rsid w:val="00E6058C"/>
    <w:rsid w:val="00E60CD2"/>
    <w:rsid w:val="00E61202"/>
    <w:rsid w:val="00E615D2"/>
    <w:rsid w:val="00E6164F"/>
    <w:rsid w:val="00E61791"/>
    <w:rsid w:val="00E61ED4"/>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0D56"/>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CE"/>
    <w:rsid w:val="00E854E2"/>
    <w:rsid w:val="00E85562"/>
    <w:rsid w:val="00E85CAD"/>
    <w:rsid w:val="00E86274"/>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6931"/>
    <w:rsid w:val="00EA6973"/>
    <w:rsid w:val="00EA6ACE"/>
    <w:rsid w:val="00EA6B66"/>
    <w:rsid w:val="00EA7036"/>
    <w:rsid w:val="00EA7D0F"/>
    <w:rsid w:val="00EB0126"/>
    <w:rsid w:val="00EB0316"/>
    <w:rsid w:val="00EB0368"/>
    <w:rsid w:val="00EB0852"/>
    <w:rsid w:val="00EB100B"/>
    <w:rsid w:val="00EB194A"/>
    <w:rsid w:val="00EB20B0"/>
    <w:rsid w:val="00EB2287"/>
    <w:rsid w:val="00EB2650"/>
    <w:rsid w:val="00EB2750"/>
    <w:rsid w:val="00EB2BF6"/>
    <w:rsid w:val="00EB2E10"/>
    <w:rsid w:val="00EB3125"/>
    <w:rsid w:val="00EB37D2"/>
    <w:rsid w:val="00EB3C7B"/>
    <w:rsid w:val="00EB3E49"/>
    <w:rsid w:val="00EB48EF"/>
    <w:rsid w:val="00EB517E"/>
    <w:rsid w:val="00EB566B"/>
    <w:rsid w:val="00EB645D"/>
    <w:rsid w:val="00EB65B3"/>
    <w:rsid w:val="00EB66D4"/>
    <w:rsid w:val="00EB67DC"/>
    <w:rsid w:val="00EC0BAF"/>
    <w:rsid w:val="00EC0C0A"/>
    <w:rsid w:val="00EC1FE3"/>
    <w:rsid w:val="00EC2873"/>
    <w:rsid w:val="00EC2A02"/>
    <w:rsid w:val="00EC354F"/>
    <w:rsid w:val="00EC3DCA"/>
    <w:rsid w:val="00EC45D3"/>
    <w:rsid w:val="00EC5544"/>
    <w:rsid w:val="00EC557F"/>
    <w:rsid w:val="00EC56CB"/>
    <w:rsid w:val="00EC5F56"/>
    <w:rsid w:val="00EC6220"/>
    <w:rsid w:val="00EC6266"/>
    <w:rsid w:val="00EC6705"/>
    <w:rsid w:val="00EC6711"/>
    <w:rsid w:val="00EC6E58"/>
    <w:rsid w:val="00EC79B4"/>
    <w:rsid w:val="00EC7C52"/>
    <w:rsid w:val="00EC7C8A"/>
    <w:rsid w:val="00ED060B"/>
    <w:rsid w:val="00ED1487"/>
    <w:rsid w:val="00ED1A57"/>
    <w:rsid w:val="00ED24AC"/>
    <w:rsid w:val="00ED258E"/>
    <w:rsid w:val="00ED3704"/>
    <w:rsid w:val="00ED4266"/>
    <w:rsid w:val="00ED4615"/>
    <w:rsid w:val="00ED4982"/>
    <w:rsid w:val="00ED5843"/>
    <w:rsid w:val="00ED5EDF"/>
    <w:rsid w:val="00ED6D8F"/>
    <w:rsid w:val="00ED6E82"/>
    <w:rsid w:val="00ED755F"/>
    <w:rsid w:val="00ED758B"/>
    <w:rsid w:val="00EE08AC"/>
    <w:rsid w:val="00EE0FFE"/>
    <w:rsid w:val="00EE13E0"/>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FEA"/>
    <w:rsid w:val="00EE683A"/>
    <w:rsid w:val="00EE6AA9"/>
    <w:rsid w:val="00EE6CB7"/>
    <w:rsid w:val="00EE76E2"/>
    <w:rsid w:val="00EF056E"/>
    <w:rsid w:val="00EF0DC4"/>
    <w:rsid w:val="00EF10F2"/>
    <w:rsid w:val="00EF1252"/>
    <w:rsid w:val="00EF141B"/>
    <w:rsid w:val="00EF14A8"/>
    <w:rsid w:val="00EF1D5D"/>
    <w:rsid w:val="00EF20F1"/>
    <w:rsid w:val="00EF25AF"/>
    <w:rsid w:val="00EF297C"/>
    <w:rsid w:val="00EF2E44"/>
    <w:rsid w:val="00EF3EE0"/>
    <w:rsid w:val="00EF43E3"/>
    <w:rsid w:val="00EF4CA9"/>
    <w:rsid w:val="00EF56F8"/>
    <w:rsid w:val="00EF5949"/>
    <w:rsid w:val="00EF62EF"/>
    <w:rsid w:val="00EF69C0"/>
    <w:rsid w:val="00EF7D74"/>
    <w:rsid w:val="00EF7FDF"/>
    <w:rsid w:val="00F0003D"/>
    <w:rsid w:val="00F008E4"/>
    <w:rsid w:val="00F00AE3"/>
    <w:rsid w:val="00F00D36"/>
    <w:rsid w:val="00F01996"/>
    <w:rsid w:val="00F01E5C"/>
    <w:rsid w:val="00F02653"/>
    <w:rsid w:val="00F02AFC"/>
    <w:rsid w:val="00F0309A"/>
    <w:rsid w:val="00F0316C"/>
    <w:rsid w:val="00F03849"/>
    <w:rsid w:val="00F04433"/>
    <w:rsid w:val="00F0469D"/>
    <w:rsid w:val="00F04B06"/>
    <w:rsid w:val="00F04E6A"/>
    <w:rsid w:val="00F0527E"/>
    <w:rsid w:val="00F05817"/>
    <w:rsid w:val="00F0604F"/>
    <w:rsid w:val="00F077F7"/>
    <w:rsid w:val="00F07E36"/>
    <w:rsid w:val="00F10DF2"/>
    <w:rsid w:val="00F10EBE"/>
    <w:rsid w:val="00F115F4"/>
    <w:rsid w:val="00F11A1B"/>
    <w:rsid w:val="00F12BD5"/>
    <w:rsid w:val="00F134F5"/>
    <w:rsid w:val="00F135B4"/>
    <w:rsid w:val="00F13CB6"/>
    <w:rsid w:val="00F14F2B"/>
    <w:rsid w:val="00F1501C"/>
    <w:rsid w:val="00F15838"/>
    <w:rsid w:val="00F15A86"/>
    <w:rsid w:val="00F160A4"/>
    <w:rsid w:val="00F1642E"/>
    <w:rsid w:val="00F16669"/>
    <w:rsid w:val="00F167BF"/>
    <w:rsid w:val="00F167DD"/>
    <w:rsid w:val="00F16D69"/>
    <w:rsid w:val="00F16E2E"/>
    <w:rsid w:val="00F16F96"/>
    <w:rsid w:val="00F20823"/>
    <w:rsid w:val="00F2104F"/>
    <w:rsid w:val="00F2269E"/>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13CD"/>
    <w:rsid w:val="00F414E0"/>
    <w:rsid w:val="00F417F7"/>
    <w:rsid w:val="00F41E88"/>
    <w:rsid w:val="00F4346A"/>
    <w:rsid w:val="00F43912"/>
    <w:rsid w:val="00F43EFC"/>
    <w:rsid w:val="00F43F1B"/>
    <w:rsid w:val="00F4414D"/>
    <w:rsid w:val="00F44585"/>
    <w:rsid w:val="00F44EBB"/>
    <w:rsid w:val="00F44F13"/>
    <w:rsid w:val="00F453AD"/>
    <w:rsid w:val="00F45761"/>
    <w:rsid w:val="00F459A4"/>
    <w:rsid w:val="00F45EAB"/>
    <w:rsid w:val="00F45EE9"/>
    <w:rsid w:val="00F4630D"/>
    <w:rsid w:val="00F46615"/>
    <w:rsid w:val="00F46CA3"/>
    <w:rsid w:val="00F47CBB"/>
    <w:rsid w:val="00F47DD3"/>
    <w:rsid w:val="00F503DC"/>
    <w:rsid w:val="00F5097C"/>
    <w:rsid w:val="00F509D9"/>
    <w:rsid w:val="00F50FD2"/>
    <w:rsid w:val="00F5132E"/>
    <w:rsid w:val="00F5138C"/>
    <w:rsid w:val="00F515C3"/>
    <w:rsid w:val="00F5220B"/>
    <w:rsid w:val="00F5225D"/>
    <w:rsid w:val="00F5298F"/>
    <w:rsid w:val="00F52AEF"/>
    <w:rsid w:val="00F52D3A"/>
    <w:rsid w:val="00F52E45"/>
    <w:rsid w:val="00F534D8"/>
    <w:rsid w:val="00F5388C"/>
    <w:rsid w:val="00F53AC7"/>
    <w:rsid w:val="00F53B30"/>
    <w:rsid w:val="00F53E8B"/>
    <w:rsid w:val="00F541F5"/>
    <w:rsid w:val="00F545E0"/>
    <w:rsid w:val="00F546CF"/>
    <w:rsid w:val="00F55974"/>
    <w:rsid w:val="00F55E8B"/>
    <w:rsid w:val="00F570DA"/>
    <w:rsid w:val="00F5763C"/>
    <w:rsid w:val="00F603FA"/>
    <w:rsid w:val="00F6095A"/>
    <w:rsid w:val="00F6115D"/>
    <w:rsid w:val="00F61543"/>
    <w:rsid w:val="00F61DFD"/>
    <w:rsid w:val="00F62233"/>
    <w:rsid w:val="00F63190"/>
    <w:rsid w:val="00F648A2"/>
    <w:rsid w:val="00F64F01"/>
    <w:rsid w:val="00F6579E"/>
    <w:rsid w:val="00F66176"/>
    <w:rsid w:val="00F66313"/>
    <w:rsid w:val="00F66397"/>
    <w:rsid w:val="00F66731"/>
    <w:rsid w:val="00F667E0"/>
    <w:rsid w:val="00F66C5E"/>
    <w:rsid w:val="00F670D8"/>
    <w:rsid w:val="00F675A8"/>
    <w:rsid w:val="00F70463"/>
    <w:rsid w:val="00F70521"/>
    <w:rsid w:val="00F705FC"/>
    <w:rsid w:val="00F7145A"/>
    <w:rsid w:val="00F7153B"/>
    <w:rsid w:val="00F71DF2"/>
    <w:rsid w:val="00F72124"/>
    <w:rsid w:val="00F721A2"/>
    <w:rsid w:val="00F727ED"/>
    <w:rsid w:val="00F73078"/>
    <w:rsid w:val="00F73C90"/>
    <w:rsid w:val="00F73EAB"/>
    <w:rsid w:val="00F74B38"/>
    <w:rsid w:val="00F751E1"/>
    <w:rsid w:val="00F752E1"/>
    <w:rsid w:val="00F753DE"/>
    <w:rsid w:val="00F755C5"/>
    <w:rsid w:val="00F75A74"/>
    <w:rsid w:val="00F75C35"/>
    <w:rsid w:val="00F75C98"/>
    <w:rsid w:val="00F75D72"/>
    <w:rsid w:val="00F763B6"/>
    <w:rsid w:val="00F76601"/>
    <w:rsid w:val="00F7796C"/>
    <w:rsid w:val="00F800A9"/>
    <w:rsid w:val="00F801BB"/>
    <w:rsid w:val="00F8090E"/>
    <w:rsid w:val="00F80A92"/>
    <w:rsid w:val="00F80EC4"/>
    <w:rsid w:val="00F8187B"/>
    <w:rsid w:val="00F81AFE"/>
    <w:rsid w:val="00F82475"/>
    <w:rsid w:val="00F82D50"/>
    <w:rsid w:val="00F83050"/>
    <w:rsid w:val="00F83740"/>
    <w:rsid w:val="00F83BC2"/>
    <w:rsid w:val="00F83BC5"/>
    <w:rsid w:val="00F84BF8"/>
    <w:rsid w:val="00F84DC0"/>
    <w:rsid w:val="00F84FCA"/>
    <w:rsid w:val="00F853C4"/>
    <w:rsid w:val="00F858E0"/>
    <w:rsid w:val="00F85ACA"/>
    <w:rsid w:val="00F86A8A"/>
    <w:rsid w:val="00F870CB"/>
    <w:rsid w:val="00F8710E"/>
    <w:rsid w:val="00F8765E"/>
    <w:rsid w:val="00F904DA"/>
    <w:rsid w:val="00F9093A"/>
    <w:rsid w:val="00F90F4C"/>
    <w:rsid w:val="00F91461"/>
    <w:rsid w:val="00F918BB"/>
    <w:rsid w:val="00F923C1"/>
    <w:rsid w:val="00F92B59"/>
    <w:rsid w:val="00F92B8A"/>
    <w:rsid w:val="00F92DDE"/>
    <w:rsid w:val="00F92F24"/>
    <w:rsid w:val="00F93067"/>
    <w:rsid w:val="00F930DC"/>
    <w:rsid w:val="00F930E6"/>
    <w:rsid w:val="00F93768"/>
    <w:rsid w:val="00F94101"/>
    <w:rsid w:val="00F941C5"/>
    <w:rsid w:val="00F94221"/>
    <w:rsid w:val="00F94F09"/>
    <w:rsid w:val="00F9579C"/>
    <w:rsid w:val="00F95964"/>
    <w:rsid w:val="00F9617F"/>
    <w:rsid w:val="00F96AD4"/>
    <w:rsid w:val="00F96D94"/>
    <w:rsid w:val="00F973A0"/>
    <w:rsid w:val="00F97BB6"/>
    <w:rsid w:val="00F97EC2"/>
    <w:rsid w:val="00FA1421"/>
    <w:rsid w:val="00FA18C8"/>
    <w:rsid w:val="00FA19B6"/>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1C96"/>
    <w:rsid w:val="00FB1F8F"/>
    <w:rsid w:val="00FB223C"/>
    <w:rsid w:val="00FB2242"/>
    <w:rsid w:val="00FB24C2"/>
    <w:rsid w:val="00FB2762"/>
    <w:rsid w:val="00FB3360"/>
    <w:rsid w:val="00FB34E7"/>
    <w:rsid w:val="00FB3E14"/>
    <w:rsid w:val="00FB57EC"/>
    <w:rsid w:val="00FB5C7D"/>
    <w:rsid w:val="00FB5F82"/>
    <w:rsid w:val="00FB6131"/>
    <w:rsid w:val="00FB7B63"/>
    <w:rsid w:val="00FB7D30"/>
    <w:rsid w:val="00FC067F"/>
    <w:rsid w:val="00FC0B8B"/>
    <w:rsid w:val="00FC18D4"/>
    <w:rsid w:val="00FC200E"/>
    <w:rsid w:val="00FC2432"/>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4773"/>
    <w:rsid w:val="00FD4840"/>
    <w:rsid w:val="00FD4E4E"/>
    <w:rsid w:val="00FD5745"/>
    <w:rsid w:val="00FD5870"/>
    <w:rsid w:val="00FD6B38"/>
    <w:rsid w:val="00FD6E18"/>
    <w:rsid w:val="00FD7221"/>
    <w:rsid w:val="00FD76B4"/>
    <w:rsid w:val="00FE0484"/>
    <w:rsid w:val="00FE04DC"/>
    <w:rsid w:val="00FE06EC"/>
    <w:rsid w:val="00FE24C2"/>
    <w:rsid w:val="00FE2EA4"/>
    <w:rsid w:val="00FE3048"/>
    <w:rsid w:val="00FE3704"/>
    <w:rsid w:val="00FE394B"/>
    <w:rsid w:val="00FE3DAB"/>
    <w:rsid w:val="00FE3F38"/>
    <w:rsid w:val="00FE41D9"/>
    <w:rsid w:val="00FE42D2"/>
    <w:rsid w:val="00FE4377"/>
    <w:rsid w:val="00FE48E8"/>
    <w:rsid w:val="00FE4A64"/>
    <w:rsid w:val="00FE4AC5"/>
    <w:rsid w:val="00FE5EDC"/>
    <w:rsid w:val="00FE5F07"/>
    <w:rsid w:val="00FE6734"/>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6"/>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6"/>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6"/>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6"/>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6"/>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6"/>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6"/>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6"/>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6"/>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6"/>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6"/>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6"/>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6"/>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6"/>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6"/>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6"/>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6"/>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6"/>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66041005">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01B52-0AC1-467E-B68F-84C1FCF251F6}">
  <ds:schemaRefs>
    <ds:schemaRef ds:uri="http://schemas.openxmlformats.org/officeDocument/2006/bibliography"/>
  </ds:schemaRefs>
</ds:datastoreItem>
</file>

<file path=customXml/itemProps10.xml><?xml version="1.0" encoding="utf-8"?>
<ds:datastoreItem xmlns:ds="http://schemas.openxmlformats.org/officeDocument/2006/customXml" ds:itemID="{7D333A32-4C7E-4EEC-9CC8-004D3933D1F4}">
  <ds:schemaRefs>
    <ds:schemaRef ds:uri="http://schemas.openxmlformats.org/officeDocument/2006/bibliography"/>
  </ds:schemaRefs>
</ds:datastoreItem>
</file>

<file path=customXml/itemProps11.xml><?xml version="1.0" encoding="utf-8"?>
<ds:datastoreItem xmlns:ds="http://schemas.openxmlformats.org/officeDocument/2006/customXml" ds:itemID="{E864897A-A453-490A-936F-9B9A3C81FE3A}">
  <ds:schemaRefs>
    <ds:schemaRef ds:uri="http://schemas.openxmlformats.org/officeDocument/2006/bibliography"/>
  </ds:schemaRefs>
</ds:datastoreItem>
</file>

<file path=customXml/itemProps12.xml><?xml version="1.0" encoding="utf-8"?>
<ds:datastoreItem xmlns:ds="http://schemas.openxmlformats.org/officeDocument/2006/customXml" ds:itemID="{5EF419F9-67AD-4638-86E3-F73FF3498C3F}">
  <ds:schemaRefs>
    <ds:schemaRef ds:uri="http://schemas.openxmlformats.org/officeDocument/2006/bibliography"/>
  </ds:schemaRefs>
</ds:datastoreItem>
</file>

<file path=customXml/itemProps13.xml><?xml version="1.0" encoding="utf-8"?>
<ds:datastoreItem xmlns:ds="http://schemas.openxmlformats.org/officeDocument/2006/customXml" ds:itemID="{1AAE3E94-DAB4-429C-B98E-DF2DC8783222}">
  <ds:schemaRefs>
    <ds:schemaRef ds:uri="http://schemas.openxmlformats.org/officeDocument/2006/bibliography"/>
  </ds:schemaRefs>
</ds:datastoreItem>
</file>

<file path=customXml/itemProps14.xml><?xml version="1.0" encoding="utf-8"?>
<ds:datastoreItem xmlns:ds="http://schemas.openxmlformats.org/officeDocument/2006/customXml" ds:itemID="{7A2C7042-57C9-44E0-9486-F2D80BD1BBAE}">
  <ds:schemaRefs>
    <ds:schemaRef ds:uri="http://schemas.openxmlformats.org/officeDocument/2006/bibliography"/>
  </ds:schemaRefs>
</ds:datastoreItem>
</file>

<file path=customXml/itemProps15.xml><?xml version="1.0" encoding="utf-8"?>
<ds:datastoreItem xmlns:ds="http://schemas.openxmlformats.org/officeDocument/2006/customXml" ds:itemID="{CE122EDD-7CC8-45E0-8EF2-79E48D894607}">
  <ds:schemaRefs>
    <ds:schemaRef ds:uri="http://schemas.openxmlformats.org/officeDocument/2006/bibliography"/>
  </ds:schemaRefs>
</ds:datastoreItem>
</file>

<file path=customXml/itemProps16.xml><?xml version="1.0" encoding="utf-8"?>
<ds:datastoreItem xmlns:ds="http://schemas.openxmlformats.org/officeDocument/2006/customXml" ds:itemID="{08D90C73-0EEC-4625-8602-CC81BD78F40D}">
  <ds:schemaRefs>
    <ds:schemaRef ds:uri="http://schemas.openxmlformats.org/officeDocument/2006/bibliography"/>
  </ds:schemaRefs>
</ds:datastoreItem>
</file>

<file path=customXml/itemProps17.xml><?xml version="1.0" encoding="utf-8"?>
<ds:datastoreItem xmlns:ds="http://schemas.openxmlformats.org/officeDocument/2006/customXml" ds:itemID="{C8B479F6-67BD-4920-9631-F956294A205C}">
  <ds:schemaRefs>
    <ds:schemaRef ds:uri="http://schemas.openxmlformats.org/officeDocument/2006/bibliography"/>
  </ds:schemaRefs>
</ds:datastoreItem>
</file>

<file path=customXml/itemProps18.xml><?xml version="1.0" encoding="utf-8"?>
<ds:datastoreItem xmlns:ds="http://schemas.openxmlformats.org/officeDocument/2006/customXml" ds:itemID="{5FFB488C-E334-499F-A2C8-52C97CFC64C4}">
  <ds:schemaRefs>
    <ds:schemaRef ds:uri="http://schemas.openxmlformats.org/officeDocument/2006/bibliography"/>
  </ds:schemaRefs>
</ds:datastoreItem>
</file>

<file path=customXml/itemProps19.xml><?xml version="1.0" encoding="utf-8"?>
<ds:datastoreItem xmlns:ds="http://schemas.openxmlformats.org/officeDocument/2006/customXml" ds:itemID="{A5711FEC-6A65-415B-A26E-D09FCBC2753D}">
  <ds:schemaRefs>
    <ds:schemaRef ds:uri="http://schemas.openxmlformats.org/officeDocument/2006/bibliography"/>
  </ds:schemaRefs>
</ds:datastoreItem>
</file>

<file path=customXml/itemProps2.xml><?xml version="1.0" encoding="utf-8"?>
<ds:datastoreItem xmlns:ds="http://schemas.openxmlformats.org/officeDocument/2006/customXml" ds:itemID="{986BD9A7-A356-4504-B3AC-440CF97D4665}">
  <ds:schemaRefs>
    <ds:schemaRef ds:uri="http://schemas.openxmlformats.org/officeDocument/2006/bibliography"/>
  </ds:schemaRefs>
</ds:datastoreItem>
</file>

<file path=customXml/itemProps20.xml><?xml version="1.0" encoding="utf-8"?>
<ds:datastoreItem xmlns:ds="http://schemas.openxmlformats.org/officeDocument/2006/customXml" ds:itemID="{AFE75124-05F8-41A3-9F3A-432F6EE8A69C}">
  <ds:schemaRefs>
    <ds:schemaRef ds:uri="http://schemas.openxmlformats.org/officeDocument/2006/bibliography"/>
  </ds:schemaRefs>
</ds:datastoreItem>
</file>

<file path=customXml/itemProps21.xml><?xml version="1.0" encoding="utf-8"?>
<ds:datastoreItem xmlns:ds="http://schemas.openxmlformats.org/officeDocument/2006/customXml" ds:itemID="{126F7037-FD60-468E-8D76-1CB4F727F902}">
  <ds:schemaRefs>
    <ds:schemaRef ds:uri="http://schemas.openxmlformats.org/officeDocument/2006/bibliography"/>
  </ds:schemaRefs>
</ds:datastoreItem>
</file>

<file path=customXml/itemProps22.xml><?xml version="1.0" encoding="utf-8"?>
<ds:datastoreItem xmlns:ds="http://schemas.openxmlformats.org/officeDocument/2006/customXml" ds:itemID="{BFC76A9C-C89A-46A1-9938-E84C9A1413BE}">
  <ds:schemaRefs>
    <ds:schemaRef ds:uri="http://schemas.openxmlformats.org/officeDocument/2006/bibliography"/>
  </ds:schemaRefs>
</ds:datastoreItem>
</file>

<file path=customXml/itemProps23.xml><?xml version="1.0" encoding="utf-8"?>
<ds:datastoreItem xmlns:ds="http://schemas.openxmlformats.org/officeDocument/2006/customXml" ds:itemID="{BFE6963E-01C8-4052-8EE7-F2A84C4BD452}">
  <ds:schemaRefs>
    <ds:schemaRef ds:uri="http://schemas.openxmlformats.org/officeDocument/2006/bibliography"/>
  </ds:schemaRefs>
</ds:datastoreItem>
</file>

<file path=customXml/itemProps24.xml><?xml version="1.0" encoding="utf-8"?>
<ds:datastoreItem xmlns:ds="http://schemas.openxmlformats.org/officeDocument/2006/customXml" ds:itemID="{B0EA9CAD-FB11-46D7-ABE1-C1E762413CF3}">
  <ds:schemaRefs>
    <ds:schemaRef ds:uri="http://schemas.openxmlformats.org/officeDocument/2006/bibliography"/>
  </ds:schemaRefs>
</ds:datastoreItem>
</file>

<file path=customXml/itemProps25.xml><?xml version="1.0" encoding="utf-8"?>
<ds:datastoreItem xmlns:ds="http://schemas.openxmlformats.org/officeDocument/2006/customXml" ds:itemID="{2FBB1B04-0AC2-48F1-8223-F61E8F6B308B}">
  <ds:schemaRefs>
    <ds:schemaRef ds:uri="http://schemas.openxmlformats.org/officeDocument/2006/bibliography"/>
  </ds:schemaRefs>
</ds:datastoreItem>
</file>

<file path=customXml/itemProps26.xml><?xml version="1.0" encoding="utf-8"?>
<ds:datastoreItem xmlns:ds="http://schemas.openxmlformats.org/officeDocument/2006/customXml" ds:itemID="{A5C7DDA7-0ED9-4B58-BD8F-7FF236EC5B23}">
  <ds:schemaRefs>
    <ds:schemaRef ds:uri="http://schemas.openxmlformats.org/officeDocument/2006/bibliography"/>
  </ds:schemaRefs>
</ds:datastoreItem>
</file>

<file path=customXml/itemProps3.xml><?xml version="1.0" encoding="utf-8"?>
<ds:datastoreItem xmlns:ds="http://schemas.openxmlformats.org/officeDocument/2006/customXml" ds:itemID="{E88DA1E2-6B07-4FF2-A278-822771667DE4}">
  <ds:schemaRefs>
    <ds:schemaRef ds:uri="http://schemas.openxmlformats.org/officeDocument/2006/bibliography"/>
  </ds:schemaRefs>
</ds:datastoreItem>
</file>

<file path=customXml/itemProps4.xml><?xml version="1.0" encoding="utf-8"?>
<ds:datastoreItem xmlns:ds="http://schemas.openxmlformats.org/officeDocument/2006/customXml" ds:itemID="{3DA7BA9E-E26E-4FA3-A85A-C7AE83B5A5DB}">
  <ds:schemaRefs>
    <ds:schemaRef ds:uri="http://schemas.openxmlformats.org/officeDocument/2006/bibliography"/>
  </ds:schemaRefs>
</ds:datastoreItem>
</file>

<file path=customXml/itemProps5.xml><?xml version="1.0" encoding="utf-8"?>
<ds:datastoreItem xmlns:ds="http://schemas.openxmlformats.org/officeDocument/2006/customXml" ds:itemID="{C36C3D2D-144E-4F7F-8B8A-BD6DA3720CE7}">
  <ds:schemaRefs>
    <ds:schemaRef ds:uri="http://schemas.openxmlformats.org/officeDocument/2006/bibliography"/>
  </ds:schemaRefs>
</ds:datastoreItem>
</file>

<file path=customXml/itemProps6.xml><?xml version="1.0" encoding="utf-8"?>
<ds:datastoreItem xmlns:ds="http://schemas.openxmlformats.org/officeDocument/2006/customXml" ds:itemID="{A3A4C25E-2770-4F49-9D9B-1059026E585A}">
  <ds:schemaRefs>
    <ds:schemaRef ds:uri="http://schemas.openxmlformats.org/officeDocument/2006/bibliography"/>
  </ds:schemaRefs>
</ds:datastoreItem>
</file>

<file path=customXml/itemProps7.xml><?xml version="1.0" encoding="utf-8"?>
<ds:datastoreItem xmlns:ds="http://schemas.openxmlformats.org/officeDocument/2006/customXml" ds:itemID="{79F22349-69BF-46A3-86B2-8CD860F0814D}">
  <ds:schemaRefs>
    <ds:schemaRef ds:uri="http://schemas.openxmlformats.org/officeDocument/2006/bibliography"/>
  </ds:schemaRefs>
</ds:datastoreItem>
</file>

<file path=customXml/itemProps8.xml><?xml version="1.0" encoding="utf-8"?>
<ds:datastoreItem xmlns:ds="http://schemas.openxmlformats.org/officeDocument/2006/customXml" ds:itemID="{D0530779-B0A5-418F-B7C3-47A526DE9B67}">
  <ds:schemaRefs>
    <ds:schemaRef ds:uri="http://schemas.openxmlformats.org/officeDocument/2006/bibliography"/>
  </ds:schemaRefs>
</ds:datastoreItem>
</file>

<file path=customXml/itemProps9.xml><?xml version="1.0" encoding="utf-8"?>
<ds:datastoreItem xmlns:ds="http://schemas.openxmlformats.org/officeDocument/2006/customXml" ds:itemID="{7B808D6C-0371-4DE2-976A-55C866BB6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90</Pages>
  <Words>33886</Words>
  <Characters>193152</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cp:lastModifiedBy>
  <cp:revision>4</cp:revision>
  <cp:lastPrinted>2014-08-19T06:10:00Z</cp:lastPrinted>
  <dcterms:created xsi:type="dcterms:W3CDTF">2014-11-05T07:22:00Z</dcterms:created>
  <dcterms:modified xsi:type="dcterms:W3CDTF">2014-11-10T10:48:00Z</dcterms:modified>
</cp:coreProperties>
</file>